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6.xml" ContentType="application/vnd.openxmlformats-officedocument.wordprocessingml.footer+xml"/>
  <Override PartName="/word/header21.xml" ContentType="application/vnd.openxmlformats-officedocument.wordprocessingml.head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2.xml" ContentType="application/vnd.openxmlformats-officedocument.wordprocessingml.footer+xml"/>
  <Override PartName="/word/header30.xml" ContentType="application/vnd.openxmlformats-officedocument.wordprocessingml.header+xml"/>
  <Override PartName="/word/footer23.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24.xml" ContentType="application/vnd.openxmlformats-officedocument.wordprocessingml.footer+xml"/>
  <Override PartName="/word/header33.xml" ContentType="application/vnd.openxmlformats-officedocument.wordprocessingml.header+xml"/>
  <Override PartName="/word/footer25.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6.xml" ContentType="application/vnd.openxmlformats-officedocument.wordprocessingml.footer+xml"/>
  <Override PartName="/word/header36.xml" ContentType="application/vnd.openxmlformats-officedocument.wordprocessingml.header+xml"/>
  <Override PartName="/word/footer2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8.xml" ContentType="application/vnd.openxmlformats-officedocument.wordprocessingml.footer+xml"/>
  <Override PartName="/word/header39.xml" ContentType="application/vnd.openxmlformats-officedocument.wordprocessingml.header+xml"/>
  <Override PartName="/word/footer2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30.xml" ContentType="application/vnd.openxmlformats-officedocument.wordprocessingml.footer+xml"/>
  <Override PartName="/word/header42.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4B11BB" w14:textId="77777777" w:rsidR="00313EC1" w:rsidRPr="006617E7" w:rsidRDefault="00313EC1">
      <w:pPr>
        <w:pStyle w:val="TaskType"/>
        <w:rPr>
          <w:b w:val="0"/>
        </w:rPr>
      </w:pPr>
      <w:r w:rsidRPr="006617E7">
        <w:rPr>
          <w:b w:val="0"/>
        </w:rPr>
        <w:t>Literacy Design Collaborative</w:t>
      </w:r>
    </w:p>
    <w:p w14:paraId="35F3F65F" w14:textId="77777777" w:rsidR="00313EC1" w:rsidRPr="006617E7" w:rsidRDefault="00313EC1" w:rsidP="006617E7">
      <w:pPr>
        <w:pStyle w:val="TaskType"/>
        <w:spacing w:before="120" w:after="240"/>
        <w:rPr>
          <w:sz w:val="48"/>
        </w:rPr>
      </w:pPr>
      <w:r>
        <w:rPr>
          <w:sz w:val="48"/>
        </w:rPr>
        <w:t>Template Task Collection</w:t>
      </w:r>
      <w:r w:rsidR="00F43B8D">
        <w:rPr>
          <w:sz w:val="48"/>
        </w:rPr>
        <w:t xml:space="preserve"> 1</w:t>
      </w:r>
    </w:p>
    <w:p w14:paraId="422075EE" w14:textId="77777777" w:rsidR="00987A30" w:rsidRDefault="00987A30" w:rsidP="00987A30">
      <w:pPr>
        <w:pStyle w:val="PlainText"/>
        <w:rPr>
          <w:rFonts w:asciiTheme="minorHAnsi" w:hAnsiTheme="minorHAnsi"/>
        </w:rPr>
      </w:pPr>
    </w:p>
    <w:p w14:paraId="725912DC" w14:textId="77777777" w:rsidR="00987A30" w:rsidRDefault="00987A30" w:rsidP="00987A30">
      <w:pPr>
        <w:pStyle w:val="PlainText"/>
        <w:rPr>
          <w:rFonts w:asciiTheme="minorHAnsi" w:hAnsiTheme="minorHAnsi"/>
        </w:rPr>
      </w:pPr>
    </w:p>
    <w:p w14:paraId="5423B009" w14:textId="77777777" w:rsidR="00987A30" w:rsidRDefault="00987A30" w:rsidP="00987A30">
      <w:pPr>
        <w:pStyle w:val="PlainText"/>
        <w:rPr>
          <w:rFonts w:asciiTheme="minorHAnsi" w:hAnsiTheme="minorHAnsi"/>
        </w:rPr>
      </w:pPr>
    </w:p>
    <w:p w14:paraId="6B3F6045" w14:textId="5DB07907" w:rsidR="00652300" w:rsidRPr="00987A30" w:rsidRDefault="00987A30" w:rsidP="00987A30">
      <w:pPr>
        <w:pStyle w:val="PlainText"/>
        <w:rPr>
          <w:rFonts w:asciiTheme="minorHAnsi" w:hAnsiTheme="minorHAnsi"/>
        </w:rPr>
      </w:pPr>
      <w:r w:rsidRPr="00987A30">
        <w:rPr>
          <w:rFonts w:asciiTheme="minorHAnsi" w:hAnsiTheme="minorHAnsi"/>
        </w:rPr>
        <w:t>The Literacy Design Collaborative is committed to equipping middle and high school students with the literacy skills they will need to succeed in their later education, their careers, and their communities, working through many different partnerships to meet that literacy challenge. We believe</w:t>
      </w:r>
      <w:r>
        <w:rPr>
          <w:rFonts w:asciiTheme="minorHAnsi" w:hAnsiTheme="minorHAnsi"/>
        </w:rPr>
        <w:t xml:space="preserve"> </w:t>
      </w:r>
      <w:r w:rsidRPr="00987A30">
        <w:rPr>
          <w:rFonts w:asciiTheme="minorHAnsi" w:hAnsiTheme="minorHAnsi"/>
        </w:rPr>
        <w:t>students can and must reach significantly higher levels of reading, writing, and thinking and we embrace the challenging expectations set by the new</w:t>
      </w:r>
      <w:r>
        <w:rPr>
          <w:rFonts w:asciiTheme="minorHAnsi" w:hAnsiTheme="minorHAnsi"/>
        </w:rPr>
        <w:t xml:space="preserve"> </w:t>
      </w:r>
      <w:r w:rsidRPr="00987A30">
        <w:rPr>
          <w:rFonts w:asciiTheme="minorHAnsi" w:hAnsiTheme="minorHAnsi"/>
        </w:rPr>
        <w:t>Common</w:t>
      </w:r>
      <w:r w:rsidR="00A83865">
        <w:rPr>
          <w:rFonts w:asciiTheme="minorHAnsi" w:hAnsiTheme="minorHAnsi"/>
        </w:rPr>
        <w:t xml:space="preserve"> Core State Standards. </w:t>
      </w:r>
      <w:r w:rsidRPr="00987A30">
        <w:rPr>
          <w:rFonts w:asciiTheme="minorHAnsi" w:hAnsiTheme="minorHAnsi"/>
        </w:rPr>
        <w:t>The Literacy Design Collaborative is supported by the Bill and Melinda Gates Foundation</w:t>
      </w:r>
      <w:r>
        <w:rPr>
          <w:rFonts w:asciiTheme="minorHAnsi" w:hAnsiTheme="minorHAnsi"/>
        </w:rPr>
        <w:t>.</w:t>
      </w:r>
    </w:p>
    <w:p w14:paraId="59F9CB5C" w14:textId="77777777" w:rsidR="00987A30" w:rsidRPr="00987A30" w:rsidRDefault="00987A30">
      <w:pPr>
        <w:rPr>
          <w:rFonts w:asciiTheme="minorHAnsi" w:hAnsiTheme="minorHAnsi"/>
          <w:sz w:val="22"/>
        </w:rPr>
      </w:pPr>
    </w:p>
    <w:p w14:paraId="795D1506" w14:textId="77777777" w:rsidR="00313EC1" w:rsidRDefault="00313EC1">
      <w:pPr>
        <w:rPr>
          <w:sz w:val="22"/>
        </w:rPr>
      </w:pPr>
      <w:r w:rsidRPr="00987A30">
        <w:rPr>
          <w:rFonts w:asciiTheme="minorHAnsi" w:hAnsiTheme="minorHAnsi"/>
          <w:sz w:val="22"/>
        </w:rPr>
        <w:t>This</w:t>
      </w:r>
      <w:r>
        <w:rPr>
          <w:sz w:val="22"/>
        </w:rPr>
        <w:t xml:space="preserve"> collection provides a first set of template tasks for implementing the Literacy Design Collaborative</w:t>
      </w:r>
      <w:r w:rsidR="00655518">
        <w:rPr>
          <w:sz w:val="22"/>
        </w:rPr>
        <w:t xml:space="preserve"> (</w:t>
      </w:r>
      <w:r w:rsidR="00DF06A2">
        <w:rPr>
          <w:sz w:val="22"/>
        </w:rPr>
        <w:t>LDC</w:t>
      </w:r>
      <w:r w:rsidR="00655518">
        <w:rPr>
          <w:sz w:val="22"/>
        </w:rPr>
        <w:t xml:space="preserve">) </w:t>
      </w:r>
      <w:r>
        <w:rPr>
          <w:sz w:val="22"/>
        </w:rPr>
        <w:t>strategy.</w:t>
      </w:r>
      <w:r w:rsidR="00822945">
        <w:rPr>
          <w:sz w:val="22"/>
        </w:rPr>
        <w:t xml:space="preserve"> </w:t>
      </w:r>
      <w:r>
        <w:rPr>
          <w:sz w:val="22"/>
        </w:rPr>
        <w:t>The larger LDC framework calls for the development of other task collections, with this first set as a prototype for implementing LDC’s overall approach to meeting the literacy challenge set by the Common Core State Standards.</w:t>
      </w:r>
    </w:p>
    <w:p w14:paraId="02FC7EFE" w14:textId="77777777" w:rsidR="00313EC1" w:rsidRDefault="00313EC1">
      <w:pPr>
        <w:rPr>
          <w:sz w:val="22"/>
        </w:rPr>
      </w:pPr>
    </w:p>
    <w:p w14:paraId="2BA09AD6" w14:textId="77777777" w:rsidR="00313EC1" w:rsidRDefault="00313EC1">
      <w:pPr>
        <w:rPr>
          <w:sz w:val="22"/>
        </w:rPr>
      </w:pPr>
      <w:r>
        <w:rPr>
          <w:sz w:val="22"/>
        </w:rPr>
        <w:t xml:space="preserve">LDC </w:t>
      </w:r>
      <w:r w:rsidRPr="0070747F">
        <w:rPr>
          <w:i/>
          <w:sz w:val="22"/>
        </w:rPr>
        <w:t>template tasks</w:t>
      </w:r>
      <w:r>
        <w:rPr>
          <w:sz w:val="22"/>
        </w:rPr>
        <w:t xml:space="preserve"> are fill-in-the-blank “shells” that allow teachers </w:t>
      </w:r>
      <w:r w:rsidR="0070747F">
        <w:rPr>
          <w:sz w:val="22"/>
        </w:rPr>
        <w:t>inserting</w:t>
      </w:r>
      <w:r>
        <w:rPr>
          <w:sz w:val="22"/>
        </w:rPr>
        <w:t xml:space="preserve"> the texts to be read, writing to be produced, and content to be addressed.</w:t>
      </w:r>
      <w:r w:rsidR="00822945">
        <w:rPr>
          <w:sz w:val="22"/>
        </w:rPr>
        <w:t xml:space="preserve"> </w:t>
      </w:r>
      <w:r>
        <w:rPr>
          <w:sz w:val="22"/>
        </w:rPr>
        <w:t>When filled in, template tasks create high-quality student assignments that develop reading, writing, and thinking skills in the context of learning science, history, English, and other subjects.</w:t>
      </w:r>
      <w:r w:rsidR="00822945">
        <w:rPr>
          <w:sz w:val="22"/>
        </w:rPr>
        <w:t xml:space="preserve"> </w:t>
      </w:r>
      <w:r>
        <w:rPr>
          <w:sz w:val="22"/>
        </w:rPr>
        <w:t>Template tasks are built off of the Common Core State Standards.</w:t>
      </w:r>
      <w:r w:rsidR="00822945">
        <w:rPr>
          <w:sz w:val="22"/>
        </w:rPr>
        <w:t xml:space="preserve"> </w:t>
      </w:r>
      <w:r>
        <w:rPr>
          <w:sz w:val="22"/>
        </w:rPr>
        <w:t>They specify the subjects and levels of student work for which they can be used, and they come with rubrics that can be used to score the resulting student work.</w:t>
      </w:r>
      <w:r w:rsidR="00822945">
        <w:rPr>
          <w:sz w:val="22"/>
        </w:rPr>
        <w:t xml:space="preserve"> </w:t>
      </w:r>
      <w:r>
        <w:rPr>
          <w:sz w:val="22"/>
        </w:rPr>
        <w:t>Template tasks may also include Level 2 and Level 3 additions that can be used or omitted to vary the task demands.</w:t>
      </w:r>
    </w:p>
    <w:p w14:paraId="4B60BEF0" w14:textId="77777777" w:rsidR="00313EC1" w:rsidRDefault="00313EC1">
      <w:pPr>
        <w:rPr>
          <w:sz w:val="22"/>
        </w:rPr>
      </w:pPr>
    </w:p>
    <w:p w14:paraId="5989DAB2" w14:textId="30EE8120" w:rsidR="00313EC1" w:rsidRDefault="00313EC1">
      <w:pPr>
        <w:rPr>
          <w:sz w:val="22"/>
        </w:rPr>
      </w:pPr>
      <w:r>
        <w:rPr>
          <w:sz w:val="22"/>
        </w:rPr>
        <w:t xml:space="preserve">LDC </w:t>
      </w:r>
      <w:r w:rsidRPr="0070747F">
        <w:rPr>
          <w:i/>
          <w:sz w:val="22"/>
        </w:rPr>
        <w:t>teaching tasks</w:t>
      </w:r>
      <w:r>
        <w:rPr>
          <w:sz w:val="22"/>
        </w:rPr>
        <w:t xml:space="preserve"> are student assignments that teachers create by using LDC template tasks and filling in their choices of texts to be read, writing to be produced, and content to be addressed.</w:t>
      </w:r>
      <w:r w:rsidR="00A83865">
        <w:rPr>
          <w:sz w:val="22"/>
        </w:rPr>
        <w:t xml:space="preserve"> </w:t>
      </w:r>
      <w:r w:rsidR="00822945">
        <w:rPr>
          <w:sz w:val="22"/>
        </w:rPr>
        <w:t xml:space="preserve"> </w:t>
      </w:r>
      <w:r>
        <w:rPr>
          <w:sz w:val="22"/>
        </w:rPr>
        <w:t>A typical LDC teaching task is designed for students to develop their responses over two to four weeks of classroom time.</w:t>
      </w:r>
    </w:p>
    <w:p w14:paraId="1897D2E1" w14:textId="77777777" w:rsidR="00313EC1" w:rsidRDefault="00313EC1">
      <w:pPr>
        <w:rPr>
          <w:sz w:val="22"/>
        </w:rPr>
      </w:pPr>
    </w:p>
    <w:p w14:paraId="1381D104" w14:textId="0F8CD261" w:rsidR="00313EC1" w:rsidRDefault="00313EC1">
      <w:pPr>
        <w:rPr>
          <w:sz w:val="22"/>
        </w:rPr>
      </w:pPr>
      <w:r>
        <w:rPr>
          <w:sz w:val="22"/>
        </w:rPr>
        <w:t xml:space="preserve">This template task collection supports all three writing types specified by the Common Core State Standards </w:t>
      </w:r>
      <w:r w:rsidR="0070747F">
        <w:rPr>
          <w:sz w:val="22"/>
        </w:rPr>
        <w:t xml:space="preserve">(argumentation, informational or explanatory text, and narrative) </w:t>
      </w:r>
      <w:r>
        <w:rPr>
          <w:sz w:val="22"/>
        </w:rPr>
        <w:t>and provides o</w:t>
      </w:r>
      <w:r w:rsidR="00141333">
        <w:rPr>
          <w:sz w:val="22"/>
        </w:rPr>
        <w:t>pportunities for work with nine</w:t>
      </w:r>
      <w:r>
        <w:rPr>
          <w:sz w:val="22"/>
        </w:rPr>
        <w:t xml:space="preserve"> text structures.</w:t>
      </w:r>
      <w:r w:rsidR="00822945">
        <w:rPr>
          <w:sz w:val="22"/>
        </w:rPr>
        <w:t xml:space="preserve"> </w:t>
      </w:r>
      <w:r>
        <w:rPr>
          <w:sz w:val="22"/>
        </w:rPr>
        <w:t xml:space="preserve">The summary table </w:t>
      </w:r>
      <w:r w:rsidR="00987A30">
        <w:rPr>
          <w:sz w:val="22"/>
        </w:rPr>
        <w:t>that follows</w:t>
      </w:r>
      <w:r>
        <w:rPr>
          <w:sz w:val="22"/>
        </w:rPr>
        <w:t xml:space="preserve"> indicates the content areas for which each type of template is likely to be appropriate.</w:t>
      </w:r>
    </w:p>
    <w:p w14:paraId="763C40AB" w14:textId="72424D3D" w:rsidR="00987A30" w:rsidRDefault="00987A30">
      <w:pPr>
        <w:suppressAutoHyphens w:val="0"/>
        <w:rPr>
          <w:sz w:val="22"/>
        </w:rPr>
      </w:pPr>
      <w:r>
        <w:rPr>
          <w:sz w:val="22"/>
        </w:rPr>
        <w:br w:type="page"/>
      </w:r>
    </w:p>
    <w:p w14:paraId="749A07A1" w14:textId="77777777" w:rsidR="00313EC1" w:rsidRDefault="00313EC1">
      <w:pPr>
        <w:rPr>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2583"/>
        <w:gridCol w:w="2690"/>
        <w:gridCol w:w="3351"/>
        <w:gridCol w:w="3325"/>
      </w:tblGrid>
      <w:tr w:rsidR="00313EC1" w14:paraId="5117B022" w14:textId="77777777">
        <w:trPr>
          <w:jc w:val="center"/>
        </w:trPr>
        <w:tc>
          <w:tcPr>
            <w:tcW w:w="2583" w:type="dxa"/>
            <w:shd w:val="clear" w:color="auto" w:fill="A28E6A" w:themeFill="accent3"/>
          </w:tcPr>
          <w:p w14:paraId="0089E57F" w14:textId="77777777" w:rsidR="00313EC1" w:rsidRDefault="00313EC1" w:rsidP="00F43B8D">
            <w:pPr>
              <w:spacing w:before="40" w:after="40"/>
              <w:jc w:val="center"/>
              <w:rPr>
                <w:caps/>
                <w:sz w:val="22"/>
                <w:szCs w:val="32"/>
              </w:rPr>
            </w:pPr>
          </w:p>
        </w:tc>
        <w:tc>
          <w:tcPr>
            <w:tcW w:w="2690" w:type="dxa"/>
            <w:shd w:val="clear" w:color="auto" w:fill="A28E6A" w:themeFill="accent3"/>
          </w:tcPr>
          <w:p w14:paraId="4535F8E7" w14:textId="77777777" w:rsidR="00313EC1" w:rsidRDefault="00313EC1" w:rsidP="00F43B8D">
            <w:pPr>
              <w:spacing w:before="40" w:after="40"/>
              <w:jc w:val="center"/>
              <w:rPr>
                <w:b/>
                <w:bCs/>
                <w:caps/>
                <w:color w:val="FFFFFF"/>
                <w:sz w:val="22"/>
                <w:szCs w:val="32"/>
              </w:rPr>
            </w:pPr>
            <w:r>
              <w:rPr>
                <w:b/>
                <w:bCs/>
                <w:caps/>
                <w:color w:val="FFFFFF"/>
                <w:sz w:val="22"/>
                <w:szCs w:val="32"/>
              </w:rPr>
              <w:t>Argumentation</w:t>
            </w:r>
          </w:p>
        </w:tc>
        <w:tc>
          <w:tcPr>
            <w:tcW w:w="3351" w:type="dxa"/>
            <w:shd w:val="clear" w:color="auto" w:fill="A28E6A" w:themeFill="accent3"/>
          </w:tcPr>
          <w:p w14:paraId="429A7F80" w14:textId="77777777" w:rsidR="00313EC1" w:rsidRDefault="00313EC1" w:rsidP="00F43B8D">
            <w:pPr>
              <w:spacing w:before="40" w:after="40"/>
              <w:jc w:val="center"/>
              <w:rPr>
                <w:b/>
                <w:bCs/>
                <w:caps/>
                <w:color w:val="FFFFFF"/>
                <w:sz w:val="22"/>
                <w:szCs w:val="32"/>
              </w:rPr>
            </w:pPr>
            <w:r>
              <w:rPr>
                <w:b/>
                <w:bCs/>
                <w:caps/>
                <w:color w:val="FFFFFF"/>
                <w:sz w:val="22"/>
                <w:szCs w:val="32"/>
              </w:rPr>
              <w:t>Informational or</w:t>
            </w:r>
            <w:r w:rsidR="00822945">
              <w:rPr>
                <w:b/>
                <w:bCs/>
                <w:caps/>
                <w:color w:val="FFFFFF"/>
                <w:sz w:val="22"/>
                <w:szCs w:val="32"/>
              </w:rPr>
              <w:t xml:space="preserve"> </w:t>
            </w:r>
            <w:r>
              <w:rPr>
                <w:b/>
                <w:bCs/>
                <w:caps/>
                <w:color w:val="FFFFFF"/>
                <w:sz w:val="22"/>
                <w:szCs w:val="32"/>
              </w:rPr>
              <w:t>Explanatory</w:t>
            </w:r>
          </w:p>
        </w:tc>
        <w:tc>
          <w:tcPr>
            <w:tcW w:w="3325" w:type="dxa"/>
            <w:shd w:val="clear" w:color="auto" w:fill="A28E6A" w:themeFill="accent3"/>
          </w:tcPr>
          <w:p w14:paraId="3C1A1EAD" w14:textId="77777777" w:rsidR="00313EC1" w:rsidRDefault="00313EC1" w:rsidP="00F43B8D">
            <w:pPr>
              <w:spacing w:before="40" w:after="40"/>
              <w:jc w:val="center"/>
              <w:rPr>
                <w:b/>
                <w:bCs/>
                <w:caps/>
                <w:color w:val="FFFFFF"/>
                <w:sz w:val="22"/>
                <w:szCs w:val="32"/>
              </w:rPr>
            </w:pPr>
            <w:r>
              <w:rPr>
                <w:b/>
                <w:bCs/>
                <w:caps/>
                <w:color w:val="FFFFFF"/>
                <w:sz w:val="22"/>
                <w:szCs w:val="32"/>
              </w:rPr>
              <w:t>Narrative</w:t>
            </w:r>
          </w:p>
        </w:tc>
      </w:tr>
      <w:tr w:rsidR="00313EC1" w14:paraId="651819A3" w14:textId="77777777">
        <w:trPr>
          <w:jc w:val="center"/>
        </w:trPr>
        <w:tc>
          <w:tcPr>
            <w:tcW w:w="2583" w:type="dxa"/>
            <w:shd w:val="clear" w:color="auto" w:fill="auto"/>
          </w:tcPr>
          <w:p w14:paraId="14CCE7AA" w14:textId="77777777" w:rsidR="00313EC1" w:rsidRDefault="00313EC1" w:rsidP="00F43B8D">
            <w:pPr>
              <w:spacing w:before="40" w:after="40"/>
              <w:jc w:val="center"/>
              <w:rPr>
                <w:b/>
                <w:bCs/>
                <w:sz w:val="22"/>
                <w:szCs w:val="32"/>
              </w:rPr>
            </w:pPr>
            <w:r>
              <w:rPr>
                <w:b/>
                <w:bCs/>
                <w:sz w:val="22"/>
                <w:szCs w:val="32"/>
              </w:rPr>
              <w:t>Definition</w:t>
            </w:r>
          </w:p>
        </w:tc>
        <w:tc>
          <w:tcPr>
            <w:tcW w:w="2690" w:type="dxa"/>
            <w:shd w:val="clear" w:color="auto" w:fill="auto"/>
          </w:tcPr>
          <w:p w14:paraId="13E01A09" w14:textId="77777777" w:rsidR="00313EC1" w:rsidRDefault="00313EC1" w:rsidP="00F43B8D">
            <w:pPr>
              <w:spacing w:before="40" w:after="40"/>
              <w:jc w:val="center"/>
              <w:rPr>
                <w:sz w:val="22"/>
                <w:szCs w:val="32"/>
              </w:rPr>
            </w:pPr>
          </w:p>
        </w:tc>
        <w:tc>
          <w:tcPr>
            <w:tcW w:w="3351" w:type="dxa"/>
            <w:shd w:val="clear" w:color="auto" w:fill="auto"/>
          </w:tcPr>
          <w:p w14:paraId="1753845E" w14:textId="77777777" w:rsidR="00313EC1" w:rsidRDefault="00313EC1" w:rsidP="00F43B8D">
            <w:pPr>
              <w:spacing w:before="40" w:after="40"/>
              <w:jc w:val="center"/>
              <w:rPr>
                <w:sz w:val="22"/>
                <w:szCs w:val="32"/>
              </w:rPr>
            </w:pPr>
            <w:r>
              <w:rPr>
                <w:sz w:val="22"/>
                <w:szCs w:val="32"/>
              </w:rPr>
              <w:t>ELA, science, social studies</w:t>
            </w:r>
          </w:p>
        </w:tc>
        <w:tc>
          <w:tcPr>
            <w:tcW w:w="3325" w:type="dxa"/>
            <w:shd w:val="clear" w:color="auto" w:fill="auto"/>
          </w:tcPr>
          <w:p w14:paraId="7A09CD5B" w14:textId="77777777" w:rsidR="00313EC1" w:rsidRDefault="00313EC1" w:rsidP="00F43B8D">
            <w:pPr>
              <w:spacing w:before="40" w:after="40"/>
              <w:jc w:val="center"/>
              <w:rPr>
                <w:sz w:val="22"/>
                <w:szCs w:val="32"/>
              </w:rPr>
            </w:pPr>
          </w:p>
        </w:tc>
      </w:tr>
      <w:tr w:rsidR="00313EC1" w14:paraId="7BFE2D4E" w14:textId="77777777">
        <w:trPr>
          <w:jc w:val="center"/>
        </w:trPr>
        <w:tc>
          <w:tcPr>
            <w:tcW w:w="2583" w:type="dxa"/>
            <w:shd w:val="clear" w:color="auto" w:fill="auto"/>
          </w:tcPr>
          <w:p w14:paraId="689C6C89" w14:textId="77777777" w:rsidR="00313EC1" w:rsidRDefault="00313EC1" w:rsidP="00F43B8D">
            <w:pPr>
              <w:spacing w:before="40" w:after="40"/>
              <w:jc w:val="center"/>
              <w:rPr>
                <w:rFonts w:cs="Arial"/>
                <w:b/>
                <w:bCs/>
                <w:sz w:val="22"/>
                <w:szCs w:val="32"/>
              </w:rPr>
            </w:pPr>
            <w:r>
              <w:rPr>
                <w:rFonts w:cs="Arial"/>
                <w:b/>
                <w:bCs/>
                <w:sz w:val="22"/>
                <w:szCs w:val="32"/>
              </w:rPr>
              <w:t>Description</w:t>
            </w:r>
          </w:p>
        </w:tc>
        <w:tc>
          <w:tcPr>
            <w:tcW w:w="2690" w:type="dxa"/>
            <w:shd w:val="clear" w:color="auto" w:fill="auto"/>
          </w:tcPr>
          <w:p w14:paraId="53FCBA4E" w14:textId="77777777" w:rsidR="00313EC1" w:rsidRDefault="00313EC1" w:rsidP="00F43B8D">
            <w:pPr>
              <w:spacing w:before="40" w:after="40"/>
              <w:jc w:val="center"/>
              <w:rPr>
                <w:sz w:val="22"/>
                <w:szCs w:val="32"/>
              </w:rPr>
            </w:pPr>
          </w:p>
        </w:tc>
        <w:tc>
          <w:tcPr>
            <w:tcW w:w="3351" w:type="dxa"/>
            <w:shd w:val="clear" w:color="auto" w:fill="auto"/>
          </w:tcPr>
          <w:p w14:paraId="218429D0" w14:textId="77777777" w:rsidR="00313EC1" w:rsidRDefault="00313EC1" w:rsidP="00F43B8D">
            <w:pPr>
              <w:spacing w:before="40" w:after="40"/>
              <w:jc w:val="center"/>
              <w:rPr>
                <w:rFonts w:cs="Arial"/>
                <w:sz w:val="22"/>
                <w:szCs w:val="32"/>
              </w:rPr>
            </w:pPr>
            <w:r>
              <w:rPr>
                <w:rFonts w:cs="Arial"/>
                <w:sz w:val="22"/>
                <w:szCs w:val="32"/>
              </w:rPr>
              <w:t>ELA, science,</w:t>
            </w:r>
            <w:r>
              <w:rPr>
                <w:sz w:val="22"/>
                <w:szCs w:val="36"/>
              </w:rPr>
              <w:t xml:space="preserve"> </w:t>
            </w:r>
            <w:r>
              <w:rPr>
                <w:rFonts w:cs="Arial"/>
                <w:sz w:val="22"/>
                <w:szCs w:val="32"/>
              </w:rPr>
              <w:t>social studies</w:t>
            </w:r>
          </w:p>
        </w:tc>
        <w:tc>
          <w:tcPr>
            <w:tcW w:w="3325" w:type="dxa"/>
            <w:shd w:val="clear" w:color="auto" w:fill="auto"/>
          </w:tcPr>
          <w:p w14:paraId="6644E47B" w14:textId="77777777" w:rsidR="00313EC1" w:rsidRDefault="00313EC1" w:rsidP="00F43B8D">
            <w:pPr>
              <w:spacing w:before="40" w:after="40"/>
              <w:jc w:val="center"/>
              <w:rPr>
                <w:rFonts w:cs="Arial"/>
                <w:sz w:val="22"/>
                <w:szCs w:val="32"/>
              </w:rPr>
            </w:pPr>
            <w:r>
              <w:rPr>
                <w:rFonts w:cs="Arial"/>
                <w:sz w:val="22"/>
                <w:szCs w:val="32"/>
              </w:rPr>
              <w:t>ELA, social studies</w:t>
            </w:r>
          </w:p>
        </w:tc>
      </w:tr>
      <w:tr w:rsidR="00313EC1" w14:paraId="0DB5F096" w14:textId="77777777">
        <w:trPr>
          <w:jc w:val="center"/>
        </w:trPr>
        <w:tc>
          <w:tcPr>
            <w:tcW w:w="2583" w:type="dxa"/>
            <w:shd w:val="clear" w:color="auto" w:fill="auto"/>
          </w:tcPr>
          <w:p w14:paraId="611CF561" w14:textId="77777777" w:rsidR="00313EC1" w:rsidRDefault="00313EC1" w:rsidP="00F43B8D">
            <w:pPr>
              <w:spacing w:before="40" w:after="40"/>
              <w:jc w:val="center"/>
              <w:rPr>
                <w:rFonts w:cs="Arial"/>
                <w:b/>
                <w:bCs/>
                <w:sz w:val="22"/>
                <w:szCs w:val="32"/>
              </w:rPr>
            </w:pPr>
            <w:r>
              <w:rPr>
                <w:rFonts w:cs="Arial"/>
                <w:b/>
                <w:bCs/>
                <w:sz w:val="22"/>
                <w:szCs w:val="32"/>
              </w:rPr>
              <w:t>Procedural-Sequential</w:t>
            </w:r>
          </w:p>
        </w:tc>
        <w:tc>
          <w:tcPr>
            <w:tcW w:w="2690" w:type="dxa"/>
            <w:shd w:val="clear" w:color="auto" w:fill="auto"/>
          </w:tcPr>
          <w:p w14:paraId="2EFE87BF" w14:textId="77777777" w:rsidR="00313EC1" w:rsidRDefault="00313EC1" w:rsidP="00F43B8D">
            <w:pPr>
              <w:spacing w:before="40" w:after="40"/>
              <w:jc w:val="center"/>
              <w:rPr>
                <w:sz w:val="22"/>
                <w:szCs w:val="32"/>
              </w:rPr>
            </w:pPr>
          </w:p>
        </w:tc>
        <w:tc>
          <w:tcPr>
            <w:tcW w:w="3351" w:type="dxa"/>
            <w:shd w:val="clear" w:color="auto" w:fill="auto"/>
          </w:tcPr>
          <w:p w14:paraId="75AA6760" w14:textId="77777777" w:rsidR="00313EC1" w:rsidRDefault="00313EC1" w:rsidP="00F43B8D">
            <w:pPr>
              <w:spacing w:before="40" w:after="40"/>
              <w:jc w:val="center"/>
              <w:rPr>
                <w:rFonts w:cs="Arial"/>
                <w:sz w:val="22"/>
                <w:szCs w:val="32"/>
              </w:rPr>
            </w:pPr>
            <w:r>
              <w:rPr>
                <w:rFonts w:cs="Arial"/>
                <w:sz w:val="22"/>
                <w:szCs w:val="32"/>
              </w:rPr>
              <w:t>science, social studies</w:t>
            </w:r>
          </w:p>
        </w:tc>
        <w:tc>
          <w:tcPr>
            <w:tcW w:w="3325" w:type="dxa"/>
            <w:shd w:val="clear" w:color="auto" w:fill="auto"/>
          </w:tcPr>
          <w:p w14:paraId="254CC889" w14:textId="77777777" w:rsidR="00313EC1" w:rsidRDefault="00313EC1" w:rsidP="00F43B8D">
            <w:pPr>
              <w:spacing w:before="40" w:after="40"/>
              <w:jc w:val="center"/>
              <w:rPr>
                <w:rFonts w:cs="Arial"/>
                <w:sz w:val="22"/>
                <w:szCs w:val="32"/>
              </w:rPr>
            </w:pPr>
            <w:r>
              <w:rPr>
                <w:rFonts w:cs="Arial"/>
                <w:sz w:val="22"/>
                <w:szCs w:val="32"/>
              </w:rPr>
              <w:t>ELA, social studies</w:t>
            </w:r>
          </w:p>
        </w:tc>
      </w:tr>
      <w:tr w:rsidR="00313EC1" w14:paraId="6C8E1FAC" w14:textId="77777777">
        <w:trPr>
          <w:jc w:val="center"/>
        </w:trPr>
        <w:tc>
          <w:tcPr>
            <w:tcW w:w="2583" w:type="dxa"/>
            <w:shd w:val="clear" w:color="auto" w:fill="auto"/>
          </w:tcPr>
          <w:p w14:paraId="17DB628B" w14:textId="77777777" w:rsidR="00313EC1" w:rsidRDefault="00313EC1" w:rsidP="00F43B8D">
            <w:pPr>
              <w:spacing w:before="40" w:after="40"/>
              <w:jc w:val="center"/>
              <w:rPr>
                <w:rFonts w:cs="Arial"/>
                <w:b/>
                <w:bCs/>
                <w:sz w:val="22"/>
                <w:szCs w:val="32"/>
              </w:rPr>
            </w:pPr>
            <w:r>
              <w:rPr>
                <w:rFonts w:cs="Arial"/>
                <w:b/>
                <w:bCs/>
                <w:sz w:val="22"/>
                <w:szCs w:val="32"/>
              </w:rPr>
              <w:t>Synthesis</w:t>
            </w:r>
          </w:p>
        </w:tc>
        <w:tc>
          <w:tcPr>
            <w:tcW w:w="2690" w:type="dxa"/>
            <w:shd w:val="clear" w:color="auto" w:fill="auto"/>
          </w:tcPr>
          <w:p w14:paraId="56601CE0" w14:textId="77777777" w:rsidR="00313EC1" w:rsidRDefault="00313EC1" w:rsidP="00F43B8D">
            <w:pPr>
              <w:spacing w:before="40" w:after="40"/>
              <w:jc w:val="center"/>
              <w:rPr>
                <w:sz w:val="22"/>
                <w:szCs w:val="32"/>
              </w:rPr>
            </w:pPr>
          </w:p>
        </w:tc>
        <w:tc>
          <w:tcPr>
            <w:tcW w:w="3351" w:type="dxa"/>
            <w:shd w:val="clear" w:color="auto" w:fill="auto"/>
          </w:tcPr>
          <w:p w14:paraId="4040A7EC" w14:textId="77777777" w:rsidR="00313EC1" w:rsidRDefault="00313EC1" w:rsidP="00F43B8D">
            <w:pPr>
              <w:spacing w:before="40" w:after="40"/>
              <w:jc w:val="center"/>
              <w:rPr>
                <w:rFonts w:cs="Arial"/>
                <w:sz w:val="22"/>
                <w:szCs w:val="32"/>
              </w:rPr>
            </w:pPr>
            <w:r>
              <w:rPr>
                <w:rFonts w:cs="Arial"/>
                <w:sz w:val="22"/>
                <w:szCs w:val="32"/>
              </w:rPr>
              <w:t>ELA, science,</w:t>
            </w:r>
            <w:r>
              <w:rPr>
                <w:sz w:val="22"/>
                <w:szCs w:val="36"/>
              </w:rPr>
              <w:t xml:space="preserve"> </w:t>
            </w:r>
            <w:r>
              <w:rPr>
                <w:rFonts w:cs="Arial"/>
                <w:sz w:val="22"/>
                <w:szCs w:val="32"/>
              </w:rPr>
              <w:t>social studies</w:t>
            </w:r>
          </w:p>
        </w:tc>
        <w:tc>
          <w:tcPr>
            <w:tcW w:w="3325" w:type="dxa"/>
            <w:shd w:val="clear" w:color="auto" w:fill="auto"/>
          </w:tcPr>
          <w:p w14:paraId="0B76EDD1" w14:textId="77777777" w:rsidR="00313EC1" w:rsidRDefault="00313EC1" w:rsidP="00F43B8D">
            <w:pPr>
              <w:spacing w:before="40" w:after="40"/>
              <w:jc w:val="center"/>
              <w:rPr>
                <w:sz w:val="22"/>
                <w:szCs w:val="32"/>
              </w:rPr>
            </w:pPr>
          </w:p>
        </w:tc>
      </w:tr>
      <w:tr w:rsidR="00313EC1" w14:paraId="5E5A96F9" w14:textId="77777777">
        <w:trPr>
          <w:jc w:val="center"/>
        </w:trPr>
        <w:tc>
          <w:tcPr>
            <w:tcW w:w="2583" w:type="dxa"/>
            <w:shd w:val="clear" w:color="auto" w:fill="auto"/>
          </w:tcPr>
          <w:p w14:paraId="236204E5" w14:textId="77777777" w:rsidR="00313EC1" w:rsidRDefault="00313EC1" w:rsidP="00F43B8D">
            <w:pPr>
              <w:spacing w:before="40" w:after="40"/>
              <w:jc w:val="center"/>
              <w:rPr>
                <w:rFonts w:cs="Arial"/>
                <w:b/>
                <w:bCs/>
                <w:sz w:val="22"/>
                <w:szCs w:val="32"/>
              </w:rPr>
            </w:pPr>
            <w:r>
              <w:rPr>
                <w:rFonts w:cs="Arial"/>
                <w:b/>
                <w:bCs/>
                <w:sz w:val="22"/>
                <w:szCs w:val="32"/>
              </w:rPr>
              <w:t>Analysis</w:t>
            </w:r>
          </w:p>
        </w:tc>
        <w:tc>
          <w:tcPr>
            <w:tcW w:w="2690" w:type="dxa"/>
            <w:shd w:val="clear" w:color="auto" w:fill="auto"/>
          </w:tcPr>
          <w:p w14:paraId="02627EF7" w14:textId="77777777" w:rsidR="00313EC1" w:rsidRDefault="00313EC1" w:rsidP="00F43B8D">
            <w:pPr>
              <w:spacing w:before="40" w:after="40"/>
              <w:jc w:val="center"/>
              <w:rPr>
                <w:rFonts w:cs="Arial"/>
                <w:sz w:val="22"/>
                <w:szCs w:val="32"/>
              </w:rPr>
            </w:pPr>
            <w:r>
              <w:rPr>
                <w:rFonts w:cs="Arial"/>
                <w:sz w:val="22"/>
                <w:szCs w:val="32"/>
              </w:rPr>
              <w:t>ELA, science, social studies</w:t>
            </w:r>
          </w:p>
        </w:tc>
        <w:tc>
          <w:tcPr>
            <w:tcW w:w="3351" w:type="dxa"/>
            <w:shd w:val="clear" w:color="auto" w:fill="auto"/>
          </w:tcPr>
          <w:p w14:paraId="17AD7EEF" w14:textId="77777777" w:rsidR="00313EC1" w:rsidRDefault="00313EC1" w:rsidP="00F43B8D">
            <w:pPr>
              <w:spacing w:before="40" w:after="40"/>
              <w:jc w:val="center"/>
              <w:rPr>
                <w:rFonts w:cs="Arial"/>
                <w:sz w:val="22"/>
                <w:szCs w:val="32"/>
              </w:rPr>
            </w:pPr>
            <w:r>
              <w:rPr>
                <w:rFonts w:cs="Arial"/>
                <w:sz w:val="22"/>
                <w:szCs w:val="32"/>
              </w:rPr>
              <w:t>ELA, science,</w:t>
            </w:r>
            <w:r>
              <w:rPr>
                <w:sz w:val="22"/>
                <w:szCs w:val="36"/>
              </w:rPr>
              <w:t xml:space="preserve"> </w:t>
            </w:r>
            <w:r>
              <w:rPr>
                <w:rFonts w:cs="Arial"/>
                <w:sz w:val="22"/>
                <w:szCs w:val="32"/>
              </w:rPr>
              <w:t>social studies</w:t>
            </w:r>
          </w:p>
        </w:tc>
        <w:tc>
          <w:tcPr>
            <w:tcW w:w="3325" w:type="dxa"/>
            <w:shd w:val="clear" w:color="auto" w:fill="auto"/>
          </w:tcPr>
          <w:p w14:paraId="75EB48F3" w14:textId="77777777" w:rsidR="00313EC1" w:rsidRDefault="00313EC1" w:rsidP="00F43B8D">
            <w:pPr>
              <w:spacing w:before="40" w:after="40"/>
              <w:jc w:val="center"/>
              <w:rPr>
                <w:sz w:val="22"/>
                <w:szCs w:val="32"/>
              </w:rPr>
            </w:pPr>
          </w:p>
        </w:tc>
      </w:tr>
      <w:tr w:rsidR="00313EC1" w14:paraId="03FA6AA3" w14:textId="77777777">
        <w:trPr>
          <w:jc w:val="center"/>
        </w:trPr>
        <w:tc>
          <w:tcPr>
            <w:tcW w:w="2583" w:type="dxa"/>
            <w:shd w:val="clear" w:color="auto" w:fill="auto"/>
          </w:tcPr>
          <w:p w14:paraId="545EC2AB" w14:textId="77777777" w:rsidR="00313EC1" w:rsidRDefault="00313EC1" w:rsidP="00F43B8D">
            <w:pPr>
              <w:spacing w:before="40" w:after="40"/>
              <w:jc w:val="center"/>
              <w:rPr>
                <w:rFonts w:cs="Arial"/>
                <w:b/>
                <w:bCs/>
                <w:sz w:val="22"/>
                <w:szCs w:val="32"/>
              </w:rPr>
            </w:pPr>
            <w:r>
              <w:rPr>
                <w:rFonts w:cs="Arial"/>
                <w:b/>
                <w:bCs/>
                <w:sz w:val="22"/>
                <w:szCs w:val="32"/>
              </w:rPr>
              <w:t>Comparison</w:t>
            </w:r>
          </w:p>
        </w:tc>
        <w:tc>
          <w:tcPr>
            <w:tcW w:w="2690" w:type="dxa"/>
            <w:shd w:val="clear" w:color="auto" w:fill="auto"/>
          </w:tcPr>
          <w:p w14:paraId="525F0FC2" w14:textId="77777777" w:rsidR="00313EC1" w:rsidRDefault="00313EC1" w:rsidP="00F43B8D">
            <w:pPr>
              <w:spacing w:before="40" w:after="40"/>
              <w:jc w:val="center"/>
              <w:rPr>
                <w:rFonts w:cs="Arial"/>
                <w:sz w:val="22"/>
                <w:szCs w:val="32"/>
              </w:rPr>
            </w:pPr>
            <w:r>
              <w:rPr>
                <w:rFonts w:cs="Arial"/>
                <w:sz w:val="22"/>
                <w:szCs w:val="32"/>
              </w:rPr>
              <w:t>ELA, science, social studies</w:t>
            </w:r>
          </w:p>
        </w:tc>
        <w:tc>
          <w:tcPr>
            <w:tcW w:w="3351" w:type="dxa"/>
            <w:shd w:val="clear" w:color="auto" w:fill="auto"/>
          </w:tcPr>
          <w:p w14:paraId="23EC6610" w14:textId="77777777" w:rsidR="00313EC1" w:rsidRDefault="00313EC1" w:rsidP="00F43B8D">
            <w:pPr>
              <w:spacing w:before="40" w:after="40"/>
              <w:jc w:val="center"/>
              <w:rPr>
                <w:rFonts w:cs="Arial"/>
                <w:sz w:val="22"/>
                <w:szCs w:val="32"/>
              </w:rPr>
            </w:pPr>
            <w:r>
              <w:rPr>
                <w:rFonts w:cs="Arial"/>
                <w:sz w:val="22"/>
                <w:szCs w:val="32"/>
              </w:rPr>
              <w:t>ELA, science,</w:t>
            </w:r>
            <w:r>
              <w:rPr>
                <w:sz w:val="22"/>
                <w:szCs w:val="36"/>
              </w:rPr>
              <w:t xml:space="preserve"> </w:t>
            </w:r>
            <w:r>
              <w:rPr>
                <w:rFonts w:cs="Arial"/>
                <w:sz w:val="22"/>
                <w:szCs w:val="32"/>
              </w:rPr>
              <w:t>social studies</w:t>
            </w:r>
          </w:p>
        </w:tc>
        <w:tc>
          <w:tcPr>
            <w:tcW w:w="3325" w:type="dxa"/>
            <w:shd w:val="clear" w:color="auto" w:fill="auto"/>
          </w:tcPr>
          <w:p w14:paraId="3F142C75" w14:textId="77777777" w:rsidR="00313EC1" w:rsidRDefault="00313EC1" w:rsidP="00F43B8D">
            <w:pPr>
              <w:spacing w:before="40" w:after="40"/>
              <w:jc w:val="center"/>
              <w:rPr>
                <w:sz w:val="22"/>
                <w:szCs w:val="32"/>
              </w:rPr>
            </w:pPr>
          </w:p>
        </w:tc>
      </w:tr>
      <w:tr w:rsidR="00313EC1" w14:paraId="42C0C922" w14:textId="77777777">
        <w:trPr>
          <w:jc w:val="center"/>
        </w:trPr>
        <w:tc>
          <w:tcPr>
            <w:tcW w:w="2583" w:type="dxa"/>
            <w:shd w:val="clear" w:color="auto" w:fill="auto"/>
          </w:tcPr>
          <w:p w14:paraId="38D9926F" w14:textId="77777777" w:rsidR="00313EC1" w:rsidRDefault="00313EC1" w:rsidP="00F43B8D">
            <w:pPr>
              <w:spacing w:before="40" w:after="40"/>
              <w:jc w:val="center"/>
              <w:rPr>
                <w:rFonts w:cs="Arial"/>
                <w:b/>
                <w:bCs/>
                <w:sz w:val="22"/>
                <w:szCs w:val="32"/>
              </w:rPr>
            </w:pPr>
            <w:r>
              <w:rPr>
                <w:rFonts w:cs="Arial"/>
                <w:b/>
                <w:bCs/>
                <w:sz w:val="22"/>
                <w:szCs w:val="32"/>
              </w:rPr>
              <w:t>Evaluation</w:t>
            </w:r>
          </w:p>
        </w:tc>
        <w:tc>
          <w:tcPr>
            <w:tcW w:w="2690" w:type="dxa"/>
            <w:shd w:val="clear" w:color="auto" w:fill="auto"/>
          </w:tcPr>
          <w:p w14:paraId="0DD36E0A" w14:textId="77777777" w:rsidR="00313EC1" w:rsidRDefault="00313EC1" w:rsidP="00F43B8D">
            <w:pPr>
              <w:spacing w:before="40" w:after="40"/>
              <w:jc w:val="center"/>
              <w:rPr>
                <w:rFonts w:cs="Arial"/>
                <w:sz w:val="22"/>
                <w:szCs w:val="32"/>
              </w:rPr>
            </w:pPr>
            <w:r>
              <w:rPr>
                <w:rFonts w:cs="Arial"/>
                <w:sz w:val="22"/>
                <w:szCs w:val="32"/>
              </w:rPr>
              <w:t>ELA, science, social studies</w:t>
            </w:r>
          </w:p>
        </w:tc>
        <w:tc>
          <w:tcPr>
            <w:tcW w:w="3351" w:type="dxa"/>
            <w:shd w:val="clear" w:color="auto" w:fill="auto"/>
          </w:tcPr>
          <w:p w14:paraId="03313494" w14:textId="77777777" w:rsidR="00313EC1" w:rsidRDefault="00313EC1" w:rsidP="00F43B8D">
            <w:pPr>
              <w:spacing w:before="40" w:after="40"/>
              <w:jc w:val="center"/>
              <w:rPr>
                <w:rFonts w:cs="Arial"/>
                <w:sz w:val="22"/>
                <w:szCs w:val="32"/>
              </w:rPr>
            </w:pPr>
          </w:p>
        </w:tc>
        <w:tc>
          <w:tcPr>
            <w:tcW w:w="3325" w:type="dxa"/>
            <w:shd w:val="clear" w:color="auto" w:fill="auto"/>
          </w:tcPr>
          <w:p w14:paraId="11BAB50F" w14:textId="77777777" w:rsidR="00313EC1" w:rsidRDefault="00313EC1" w:rsidP="00F43B8D">
            <w:pPr>
              <w:spacing w:before="40" w:after="40"/>
              <w:jc w:val="center"/>
              <w:rPr>
                <w:sz w:val="22"/>
                <w:szCs w:val="32"/>
              </w:rPr>
            </w:pPr>
          </w:p>
        </w:tc>
      </w:tr>
      <w:tr w:rsidR="00313EC1" w14:paraId="102F3A43" w14:textId="77777777">
        <w:trPr>
          <w:jc w:val="center"/>
        </w:trPr>
        <w:tc>
          <w:tcPr>
            <w:tcW w:w="2583" w:type="dxa"/>
            <w:shd w:val="clear" w:color="auto" w:fill="auto"/>
          </w:tcPr>
          <w:p w14:paraId="78F0EF2C" w14:textId="77777777" w:rsidR="00313EC1" w:rsidRDefault="006775E0" w:rsidP="00F43B8D">
            <w:pPr>
              <w:spacing w:before="40" w:after="40"/>
              <w:jc w:val="center"/>
              <w:rPr>
                <w:rFonts w:cs="Arial"/>
                <w:b/>
                <w:bCs/>
                <w:sz w:val="22"/>
                <w:szCs w:val="32"/>
              </w:rPr>
            </w:pPr>
            <w:r>
              <w:rPr>
                <w:rFonts w:cs="Arial"/>
                <w:b/>
                <w:bCs/>
                <w:sz w:val="22"/>
                <w:szCs w:val="32"/>
              </w:rPr>
              <w:t>Problem-Solution</w:t>
            </w:r>
          </w:p>
        </w:tc>
        <w:tc>
          <w:tcPr>
            <w:tcW w:w="2690" w:type="dxa"/>
            <w:shd w:val="clear" w:color="auto" w:fill="auto"/>
          </w:tcPr>
          <w:p w14:paraId="4E14524F" w14:textId="77777777" w:rsidR="00313EC1" w:rsidRDefault="00313EC1" w:rsidP="00F43B8D">
            <w:pPr>
              <w:spacing w:before="40" w:after="40"/>
              <w:jc w:val="center"/>
              <w:rPr>
                <w:rFonts w:cs="Arial"/>
                <w:sz w:val="22"/>
                <w:szCs w:val="32"/>
              </w:rPr>
            </w:pPr>
            <w:r>
              <w:rPr>
                <w:rFonts w:cs="Arial"/>
                <w:sz w:val="22"/>
                <w:szCs w:val="32"/>
              </w:rPr>
              <w:t>science, social studies</w:t>
            </w:r>
          </w:p>
        </w:tc>
        <w:tc>
          <w:tcPr>
            <w:tcW w:w="3351" w:type="dxa"/>
            <w:shd w:val="clear" w:color="auto" w:fill="auto"/>
          </w:tcPr>
          <w:p w14:paraId="7CA68D1E" w14:textId="77777777" w:rsidR="00313EC1" w:rsidRDefault="00313EC1" w:rsidP="00F43B8D">
            <w:pPr>
              <w:spacing w:before="40" w:after="40"/>
              <w:jc w:val="center"/>
              <w:rPr>
                <w:rFonts w:cs="Arial"/>
                <w:sz w:val="22"/>
                <w:szCs w:val="32"/>
              </w:rPr>
            </w:pPr>
          </w:p>
        </w:tc>
        <w:tc>
          <w:tcPr>
            <w:tcW w:w="3325" w:type="dxa"/>
            <w:shd w:val="clear" w:color="auto" w:fill="auto"/>
          </w:tcPr>
          <w:p w14:paraId="1C80B1BC" w14:textId="77777777" w:rsidR="00313EC1" w:rsidRDefault="00313EC1" w:rsidP="00F43B8D">
            <w:pPr>
              <w:spacing w:before="40" w:after="40"/>
              <w:jc w:val="center"/>
              <w:rPr>
                <w:sz w:val="22"/>
                <w:szCs w:val="32"/>
              </w:rPr>
            </w:pPr>
          </w:p>
        </w:tc>
      </w:tr>
      <w:tr w:rsidR="00313EC1" w14:paraId="08AB455E" w14:textId="77777777">
        <w:trPr>
          <w:jc w:val="center"/>
        </w:trPr>
        <w:tc>
          <w:tcPr>
            <w:tcW w:w="2583" w:type="dxa"/>
            <w:shd w:val="clear" w:color="auto" w:fill="auto"/>
          </w:tcPr>
          <w:p w14:paraId="7EDAE252" w14:textId="77777777" w:rsidR="00313EC1" w:rsidRDefault="006775E0" w:rsidP="00F43B8D">
            <w:pPr>
              <w:spacing w:before="40" w:after="40"/>
              <w:jc w:val="center"/>
              <w:rPr>
                <w:rFonts w:cs="Arial"/>
                <w:b/>
                <w:bCs/>
                <w:sz w:val="22"/>
                <w:szCs w:val="32"/>
              </w:rPr>
            </w:pPr>
            <w:r>
              <w:rPr>
                <w:rFonts w:cs="Arial"/>
                <w:b/>
                <w:bCs/>
                <w:sz w:val="22"/>
                <w:szCs w:val="32"/>
              </w:rPr>
              <w:t>Cause-Effect</w:t>
            </w:r>
          </w:p>
        </w:tc>
        <w:tc>
          <w:tcPr>
            <w:tcW w:w="2690" w:type="dxa"/>
            <w:shd w:val="clear" w:color="auto" w:fill="auto"/>
          </w:tcPr>
          <w:p w14:paraId="2E2956A8" w14:textId="77777777" w:rsidR="00313EC1" w:rsidRDefault="00313EC1" w:rsidP="00F43B8D">
            <w:pPr>
              <w:spacing w:before="40" w:after="40"/>
              <w:jc w:val="center"/>
              <w:rPr>
                <w:rFonts w:cs="Arial"/>
                <w:sz w:val="22"/>
                <w:szCs w:val="32"/>
              </w:rPr>
            </w:pPr>
            <w:r>
              <w:rPr>
                <w:rFonts w:cs="Arial"/>
                <w:sz w:val="22"/>
                <w:szCs w:val="32"/>
              </w:rPr>
              <w:t>science, social studies</w:t>
            </w:r>
          </w:p>
        </w:tc>
        <w:tc>
          <w:tcPr>
            <w:tcW w:w="3351" w:type="dxa"/>
            <w:shd w:val="clear" w:color="auto" w:fill="auto"/>
          </w:tcPr>
          <w:p w14:paraId="02EE300B" w14:textId="77777777" w:rsidR="00313EC1" w:rsidRDefault="00313EC1" w:rsidP="00F43B8D">
            <w:pPr>
              <w:spacing w:before="40" w:after="40"/>
              <w:jc w:val="center"/>
              <w:rPr>
                <w:rFonts w:cs="Arial"/>
                <w:sz w:val="22"/>
                <w:szCs w:val="32"/>
              </w:rPr>
            </w:pPr>
            <w:r>
              <w:rPr>
                <w:rFonts w:cs="Arial"/>
                <w:sz w:val="22"/>
                <w:szCs w:val="32"/>
              </w:rPr>
              <w:t>science, social studies</w:t>
            </w:r>
          </w:p>
        </w:tc>
        <w:tc>
          <w:tcPr>
            <w:tcW w:w="3325" w:type="dxa"/>
            <w:shd w:val="clear" w:color="auto" w:fill="auto"/>
          </w:tcPr>
          <w:p w14:paraId="06B5D4A4" w14:textId="77777777" w:rsidR="00313EC1" w:rsidRDefault="00313EC1" w:rsidP="00F43B8D">
            <w:pPr>
              <w:spacing w:before="40" w:after="40"/>
              <w:jc w:val="center"/>
              <w:rPr>
                <w:sz w:val="22"/>
                <w:szCs w:val="32"/>
              </w:rPr>
            </w:pPr>
          </w:p>
        </w:tc>
      </w:tr>
    </w:tbl>
    <w:p w14:paraId="2D90CA95" w14:textId="77777777" w:rsidR="00313EC1" w:rsidRDefault="00313EC1">
      <w:pPr>
        <w:rPr>
          <w:sz w:val="22"/>
        </w:rPr>
      </w:pPr>
    </w:p>
    <w:p w14:paraId="26B87D7E" w14:textId="77777777" w:rsidR="00313EC1" w:rsidRDefault="00313EC1">
      <w:pPr>
        <w:rPr>
          <w:sz w:val="22"/>
        </w:rPr>
      </w:pPr>
      <w:r>
        <w:rPr>
          <w:sz w:val="22"/>
        </w:rPr>
        <w:t>A short list of requirements applies to the use of all LDC template tasks, as shown below.</w:t>
      </w:r>
      <w:r w:rsidR="00822945">
        <w:rPr>
          <w:sz w:val="22"/>
        </w:rPr>
        <w:t xml:space="preserve"> </w:t>
      </w:r>
      <w:r>
        <w:rPr>
          <w:sz w:val="22"/>
        </w:rPr>
        <w:t>In order to use these LDC template tasks, partners must agree to these requirements:</w:t>
      </w:r>
    </w:p>
    <w:p w14:paraId="0EB302AC" w14:textId="77777777" w:rsidR="00313EC1" w:rsidRDefault="00313EC1">
      <w:pPr>
        <w:rPr>
          <w:sz w:val="22"/>
        </w:rPr>
      </w:pP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7800"/>
        <w:gridCol w:w="6528"/>
      </w:tblGrid>
      <w:tr w:rsidR="00313EC1" w14:paraId="47A4AED0" w14:textId="77777777">
        <w:trPr>
          <w:cantSplit/>
        </w:trPr>
        <w:tc>
          <w:tcPr>
            <w:tcW w:w="7800" w:type="dxa"/>
            <w:shd w:val="clear" w:color="auto" w:fill="A28E6A" w:themeFill="accent3"/>
          </w:tcPr>
          <w:p w14:paraId="047A474C" w14:textId="77777777" w:rsidR="00313EC1" w:rsidRPr="00BB612B" w:rsidRDefault="00313EC1">
            <w:pPr>
              <w:spacing w:before="20" w:after="20"/>
              <w:ind w:left="720"/>
              <w:jc w:val="center"/>
              <w:rPr>
                <w:b/>
                <w:caps/>
                <w:color w:val="FFFFFF" w:themeColor="background1"/>
                <w:sz w:val="22"/>
              </w:rPr>
            </w:pPr>
            <w:r w:rsidRPr="00BB612B">
              <w:rPr>
                <w:b/>
                <w:caps/>
                <w:color w:val="FFFFFF" w:themeColor="background1"/>
                <w:sz w:val="22"/>
              </w:rPr>
              <w:t>WHAT IS REQUIRED?</w:t>
            </w:r>
          </w:p>
        </w:tc>
        <w:tc>
          <w:tcPr>
            <w:tcW w:w="6528" w:type="dxa"/>
            <w:shd w:val="clear" w:color="auto" w:fill="A28E6A" w:themeFill="accent3"/>
          </w:tcPr>
          <w:p w14:paraId="620DD4AC" w14:textId="77777777" w:rsidR="00313EC1" w:rsidRPr="00BB612B" w:rsidRDefault="00313EC1">
            <w:pPr>
              <w:spacing w:before="20" w:after="20"/>
              <w:jc w:val="center"/>
              <w:rPr>
                <w:b/>
                <w:caps/>
                <w:color w:val="FFFFFF" w:themeColor="background1"/>
                <w:sz w:val="22"/>
                <w:szCs w:val="22"/>
              </w:rPr>
            </w:pPr>
            <w:r w:rsidRPr="00BB612B">
              <w:rPr>
                <w:b/>
                <w:caps/>
                <w:color w:val="FFFFFF" w:themeColor="background1"/>
                <w:sz w:val="22"/>
                <w:szCs w:val="22"/>
              </w:rPr>
              <w:t>WHAT CAN BE CHANGED OR ADDED?</w:t>
            </w:r>
          </w:p>
        </w:tc>
      </w:tr>
      <w:tr w:rsidR="00313EC1" w14:paraId="74CBA0D1" w14:textId="77777777">
        <w:trPr>
          <w:cantSplit/>
        </w:trPr>
        <w:tc>
          <w:tcPr>
            <w:tcW w:w="7800" w:type="dxa"/>
            <w:shd w:val="clear" w:color="auto" w:fill="auto"/>
          </w:tcPr>
          <w:p w14:paraId="13D343B9" w14:textId="77777777" w:rsidR="00313EC1" w:rsidRPr="00BB612B" w:rsidRDefault="00313EC1" w:rsidP="006775E0">
            <w:pPr>
              <w:pStyle w:val="ListParagraph"/>
              <w:numPr>
                <w:ilvl w:val="0"/>
                <w:numId w:val="4"/>
              </w:numPr>
              <w:spacing w:before="40" w:after="40"/>
              <w:ind w:left="504" w:right="144"/>
              <w:rPr>
                <w:sz w:val="22"/>
                <w:szCs w:val="22"/>
              </w:rPr>
            </w:pPr>
            <w:r>
              <w:rPr>
                <w:sz w:val="22"/>
                <w:szCs w:val="22"/>
              </w:rPr>
              <w:t xml:space="preserve">List the </w:t>
            </w:r>
            <w:r w:rsidR="006775E0">
              <w:rPr>
                <w:sz w:val="22"/>
                <w:szCs w:val="22"/>
              </w:rPr>
              <w:t>exact</w:t>
            </w:r>
            <w:r>
              <w:rPr>
                <w:sz w:val="22"/>
                <w:szCs w:val="22"/>
              </w:rPr>
              <w:t xml:space="preserve"> Common Core State Standards for the template task.</w:t>
            </w:r>
          </w:p>
          <w:p w14:paraId="2AD9C1BC" w14:textId="77777777" w:rsidR="00313EC1" w:rsidRPr="00BB612B" w:rsidRDefault="00313EC1" w:rsidP="006775E0">
            <w:pPr>
              <w:pStyle w:val="ListParagraph"/>
              <w:numPr>
                <w:ilvl w:val="0"/>
                <w:numId w:val="4"/>
              </w:numPr>
              <w:spacing w:before="40" w:after="40"/>
              <w:ind w:left="504" w:right="144"/>
              <w:rPr>
                <w:sz w:val="22"/>
                <w:szCs w:val="22"/>
              </w:rPr>
            </w:pPr>
            <w:r>
              <w:rPr>
                <w:sz w:val="22"/>
                <w:szCs w:val="22"/>
              </w:rPr>
              <w:t>Add appropriate state content standards.</w:t>
            </w:r>
          </w:p>
          <w:p w14:paraId="7EEA259B" w14:textId="77777777" w:rsidR="00313EC1" w:rsidRDefault="00313EC1" w:rsidP="006775E0">
            <w:pPr>
              <w:pStyle w:val="ListParagraph"/>
              <w:numPr>
                <w:ilvl w:val="0"/>
                <w:numId w:val="4"/>
              </w:numPr>
              <w:spacing w:before="40" w:after="40"/>
              <w:ind w:left="504" w:right="144"/>
              <w:rPr>
                <w:sz w:val="22"/>
                <w:szCs w:val="22"/>
              </w:rPr>
            </w:pPr>
            <w:r>
              <w:rPr>
                <w:sz w:val="22"/>
                <w:szCs w:val="22"/>
              </w:rPr>
              <w:t>Provide source information for the standards you use.</w:t>
            </w:r>
          </w:p>
        </w:tc>
        <w:tc>
          <w:tcPr>
            <w:tcW w:w="6528" w:type="dxa"/>
            <w:shd w:val="clear" w:color="auto" w:fill="auto"/>
          </w:tcPr>
          <w:p w14:paraId="77B1A31E" w14:textId="77777777" w:rsidR="00313EC1" w:rsidRDefault="00313EC1" w:rsidP="006775E0">
            <w:pPr>
              <w:pStyle w:val="ListParagraph"/>
              <w:numPr>
                <w:ilvl w:val="0"/>
                <w:numId w:val="6"/>
              </w:numPr>
              <w:spacing w:before="40" w:after="40"/>
              <w:ind w:left="504" w:right="144"/>
              <w:rPr>
                <w:sz w:val="22"/>
                <w:szCs w:val="22"/>
              </w:rPr>
            </w:pPr>
            <w:r>
              <w:rPr>
                <w:sz w:val="22"/>
                <w:szCs w:val="22"/>
              </w:rPr>
              <w:t>You can also include appropriate grade-level Common Core State Standards.</w:t>
            </w:r>
          </w:p>
        </w:tc>
      </w:tr>
      <w:tr w:rsidR="00313EC1" w14:paraId="052F6803" w14:textId="77777777">
        <w:trPr>
          <w:cantSplit/>
        </w:trPr>
        <w:tc>
          <w:tcPr>
            <w:tcW w:w="7800" w:type="dxa"/>
            <w:shd w:val="clear" w:color="auto" w:fill="auto"/>
          </w:tcPr>
          <w:p w14:paraId="42E579EC" w14:textId="77777777" w:rsidR="00313EC1" w:rsidRPr="00BB612B" w:rsidRDefault="00313EC1" w:rsidP="006775E0">
            <w:pPr>
              <w:pStyle w:val="ListParagraph"/>
              <w:numPr>
                <w:ilvl w:val="0"/>
                <w:numId w:val="5"/>
              </w:numPr>
              <w:spacing w:before="40" w:after="40"/>
              <w:ind w:left="504" w:right="144"/>
              <w:rPr>
                <w:sz w:val="22"/>
              </w:rPr>
            </w:pPr>
            <w:r>
              <w:rPr>
                <w:sz w:val="22"/>
              </w:rPr>
              <w:t>Fill in the template task, completing all the blanks but not altering the other template wording.</w:t>
            </w:r>
          </w:p>
          <w:p w14:paraId="78832048" w14:textId="77777777" w:rsidR="00313EC1" w:rsidRPr="00BB612B" w:rsidRDefault="00313EC1" w:rsidP="006775E0">
            <w:pPr>
              <w:pStyle w:val="ListParagraph"/>
              <w:numPr>
                <w:ilvl w:val="0"/>
                <w:numId w:val="5"/>
              </w:numPr>
              <w:spacing w:before="40" w:after="40"/>
              <w:ind w:left="504" w:right="144"/>
              <w:rPr>
                <w:sz w:val="22"/>
              </w:rPr>
            </w:pPr>
            <w:r>
              <w:rPr>
                <w:sz w:val="22"/>
              </w:rPr>
              <w:t>List the reading texts for the prompt or describe how students will be guided to select appropriate texts.</w:t>
            </w:r>
          </w:p>
          <w:p w14:paraId="597A6A48" w14:textId="77777777" w:rsidR="00313EC1" w:rsidRPr="00BB612B" w:rsidRDefault="00313EC1" w:rsidP="006775E0">
            <w:pPr>
              <w:pStyle w:val="ListParagraph"/>
              <w:numPr>
                <w:ilvl w:val="0"/>
                <w:numId w:val="5"/>
              </w:numPr>
              <w:spacing w:before="40" w:after="40"/>
              <w:ind w:left="504" w:right="144"/>
              <w:rPr>
                <w:sz w:val="22"/>
              </w:rPr>
            </w:pPr>
            <w:r>
              <w:rPr>
                <w:sz w:val="22"/>
              </w:rPr>
              <w:t>Provide a background statement that introduces the prompt to students.</w:t>
            </w:r>
          </w:p>
          <w:p w14:paraId="484C3D5F" w14:textId="77777777" w:rsidR="00655518" w:rsidRDefault="00313EC1" w:rsidP="006775E0">
            <w:pPr>
              <w:pStyle w:val="ListParagraph"/>
              <w:numPr>
                <w:ilvl w:val="0"/>
                <w:numId w:val="5"/>
              </w:numPr>
              <w:spacing w:before="40" w:after="40"/>
              <w:ind w:left="504" w:right="144"/>
              <w:rPr>
                <w:sz w:val="22"/>
              </w:rPr>
            </w:pPr>
            <w:r>
              <w:rPr>
                <w:sz w:val="22"/>
              </w:rPr>
              <w:t>If an extension activity is included, provide an activity in which students share or apply what they have learned with a real-world audience or through a hands-on project.</w:t>
            </w:r>
            <w:r w:rsidR="00655518">
              <w:rPr>
                <w:sz w:val="22"/>
              </w:rPr>
              <w:t xml:space="preserve"> (</w:t>
            </w:r>
            <w:r>
              <w:rPr>
                <w:sz w:val="22"/>
              </w:rPr>
              <w:t>The extension may also be omitted.</w:t>
            </w:r>
            <w:r w:rsidR="00655518">
              <w:rPr>
                <w:sz w:val="22"/>
              </w:rPr>
              <w:t>)</w:t>
            </w:r>
          </w:p>
          <w:p w14:paraId="2FDB50F6" w14:textId="77777777" w:rsidR="00313EC1" w:rsidRDefault="00313EC1" w:rsidP="006775E0">
            <w:pPr>
              <w:pStyle w:val="ListParagraph"/>
              <w:numPr>
                <w:ilvl w:val="0"/>
                <w:numId w:val="5"/>
              </w:numPr>
              <w:spacing w:before="40" w:after="40"/>
              <w:ind w:left="504" w:right="144"/>
              <w:rPr>
                <w:sz w:val="22"/>
              </w:rPr>
            </w:pPr>
            <w:r>
              <w:rPr>
                <w:sz w:val="22"/>
              </w:rPr>
              <w:t>Use the exact rubric for the template task.</w:t>
            </w:r>
          </w:p>
        </w:tc>
        <w:tc>
          <w:tcPr>
            <w:tcW w:w="6528" w:type="dxa"/>
            <w:shd w:val="clear" w:color="auto" w:fill="auto"/>
          </w:tcPr>
          <w:p w14:paraId="0BBDB2FB" w14:textId="77777777" w:rsidR="00313EC1" w:rsidRPr="00BB612B" w:rsidRDefault="00313EC1" w:rsidP="006775E0">
            <w:pPr>
              <w:pStyle w:val="ListParagraph"/>
              <w:numPr>
                <w:ilvl w:val="0"/>
                <w:numId w:val="6"/>
              </w:numPr>
              <w:spacing w:before="40" w:after="40"/>
              <w:ind w:left="504" w:right="144"/>
              <w:rPr>
                <w:sz w:val="22"/>
              </w:rPr>
            </w:pPr>
            <w:r>
              <w:rPr>
                <w:sz w:val="22"/>
              </w:rPr>
              <w:t xml:space="preserve">You choose which texts students will read, the content they will study, and </w:t>
            </w:r>
            <w:r w:rsidR="006775E0">
              <w:rPr>
                <w:sz w:val="22"/>
              </w:rPr>
              <w:t>the writing product they will create</w:t>
            </w:r>
            <w:r>
              <w:rPr>
                <w:sz w:val="22"/>
              </w:rPr>
              <w:t>.</w:t>
            </w:r>
            <w:r w:rsidR="00822945">
              <w:rPr>
                <w:sz w:val="22"/>
              </w:rPr>
              <w:t xml:space="preserve"> </w:t>
            </w:r>
            <w:r>
              <w:rPr>
                <w:sz w:val="22"/>
              </w:rPr>
              <w:t>In choosing, consider requirements set by your state, district, or school.</w:t>
            </w:r>
          </w:p>
          <w:p w14:paraId="0787F0D9" w14:textId="77777777" w:rsidR="00313EC1" w:rsidRDefault="00313EC1" w:rsidP="006775E0">
            <w:pPr>
              <w:pStyle w:val="ListParagraph"/>
              <w:numPr>
                <w:ilvl w:val="0"/>
                <w:numId w:val="6"/>
              </w:numPr>
              <w:spacing w:before="40" w:after="40"/>
              <w:ind w:left="504" w:right="144"/>
              <w:rPr>
                <w:sz w:val="22"/>
              </w:rPr>
            </w:pPr>
            <w:r>
              <w:rPr>
                <w:sz w:val="22"/>
              </w:rPr>
              <w:t>You decide whether to include the Level 2 and Level 3 portions of the template task and whether to include extension sections.</w:t>
            </w:r>
          </w:p>
        </w:tc>
      </w:tr>
    </w:tbl>
    <w:p w14:paraId="06B5F0E4" w14:textId="77777777" w:rsidR="00313EC1" w:rsidRDefault="00313EC1">
      <w:pPr>
        <w:sectPr w:rsidR="00313EC1">
          <w:footerReference w:type="even" r:id="rId9"/>
          <w:footerReference w:type="default" r:id="rId10"/>
          <w:pgSz w:w="15840" w:h="12240" w:orient="landscape"/>
          <w:pgMar w:top="720" w:right="864" w:bottom="720" w:left="864" w:header="720" w:footer="576" w:gutter="0"/>
          <w:cols w:space="720"/>
          <w:docGrid w:linePitch="240" w:charSpace="32768"/>
        </w:sectPr>
      </w:pPr>
    </w:p>
    <w:p w14:paraId="0CE71E58" w14:textId="77777777" w:rsidR="00313EC1" w:rsidRPr="00C163D7" w:rsidRDefault="00313EC1" w:rsidP="00C163D7">
      <w:pPr>
        <w:pStyle w:val="TaskType"/>
        <w:spacing w:before="0" w:after="0"/>
        <w:rPr>
          <w:sz w:val="36"/>
        </w:rPr>
      </w:pPr>
      <w:r w:rsidRPr="00C163D7">
        <w:rPr>
          <w:sz w:val="36"/>
        </w:rPr>
        <w:lastRenderedPageBreak/>
        <w:t>Quick Reference Task Chart</w:t>
      </w:r>
    </w:p>
    <w:p w14:paraId="1983BC56" w14:textId="77777777" w:rsidR="00313EC1" w:rsidRPr="00BB612B" w:rsidRDefault="00313EC1" w:rsidP="00C163D7">
      <w:pPr>
        <w:pStyle w:val="TaskType"/>
        <w:tabs>
          <w:tab w:val="left" w:pos="5700"/>
        </w:tabs>
        <w:spacing w:before="0" w:after="0"/>
        <w:jc w:val="left"/>
        <w:rPr>
          <w:sz w:val="22"/>
          <w:szCs w:val="22"/>
        </w:rPr>
      </w:pP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5"/>
        <w:gridCol w:w="6321"/>
        <w:gridCol w:w="6322"/>
      </w:tblGrid>
      <w:tr w:rsidR="00313EC1" w14:paraId="0A4B28F0" w14:textId="77777777">
        <w:trPr>
          <w:trHeight w:val="20"/>
        </w:trPr>
        <w:tc>
          <w:tcPr>
            <w:tcW w:w="0" w:type="auto"/>
            <w:shd w:val="clear" w:color="auto" w:fill="auto"/>
          </w:tcPr>
          <w:p w14:paraId="6DDCE2B7" w14:textId="77777777" w:rsidR="00313EC1" w:rsidRDefault="00313EC1" w:rsidP="006775E0">
            <w:pPr>
              <w:spacing w:before="40" w:after="40"/>
              <w:ind w:left="72" w:right="72"/>
              <w:jc w:val="center"/>
              <w:rPr>
                <w:b/>
                <w:bCs/>
                <w:sz w:val="22"/>
                <w:szCs w:val="32"/>
              </w:rPr>
            </w:pPr>
          </w:p>
        </w:tc>
        <w:tc>
          <w:tcPr>
            <w:tcW w:w="6321" w:type="dxa"/>
            <w:shd w:val="clear" w:color="auto" w:fill="auto"/>
          </w:tcPr>
          <w:p w14:paraId="4DF27E84" w14:textId="77777777" w:rsidR="00313EC1" w:rsidRDefault="00313EC1" w:rsidP="006775E0">
            <w:pPr>
              <w:spacing w:before="40" w:after="40"/>
              <w:ind w:left="72" w:right="72"/>
              <w:jc w:val="center"/>
              <w:rPr>
                <w:b/>
                <w:bCs/>
                <w:sz w:val="22"/>
                <w:szCs w:val="32"/>
              </w:rPr>
            </w:pPr>
            <w:r>
              <w:rPr>
                <w:b/>
                <w:bCs/>
                <w:sz w:val="22"/>
                <w:szCs w:val="32"/>
              </w:rPr>
              <w:t>“After Researching”</w:t>
            </w:r>
          </w:p>
        </w:tc>
        <w:tc>
          <w:tcPr>
            <w:tcW w:w="6322" w:type="dxa"/>
            <w:shd w:val="clear" w:color="auto" w:fill="auto"/>
          </w:tcPr>
          <w:p w14:paraId="6AEC677D" w14:textId="77777777" w:rsidR="00313EC1" w:rsidRDefault="00313EC1" w:rsidP="006775E0">
            <w:pPr>
              <w:spacing w:before="40" w:after="40"/>
              <w:ind w:left="72" w:right="72"/>
              <w:jc w:val="center"/>
              <w:rPr>
                <w:b/>
                <w:bCs/>
                <w:sz w:val="22"/>
                <w:szCs w:val="32"/>
              </w:rPr>
            </w:pPr>
            <w:r>
              <w:rPr>
                <w:b/>
                <w:bCs/>
                <w:sz w:val="22"/>
                <w:szCs w:val="32"/>
              </w:rPr>
              <w:t>“</w:t>
            </w:r>
            <w:r w:rsidR="0070747F">
              <w:rPr>
                <w:b/>
                <w:bCs/>
                <w:sz w:val="22"/>
                <w:szCs w:val="32"/>
              </w:rPr>
              <w:t>Essential Question</w:t>
            </w:r>
            <w:r>
              <w:rPr>
                <w:b/>
                <w:bCs/>
                <w:sz w:val="22"/>
                <w:szCs w:val="32"/>
              </w:rPr>
              <w:t>”</w:t>
            </w:r>
          </w:p>
        </w:tc>
      </w:tr>
      <w:tr w:rsidR="00313EC1" w14:paraId="2107597F" w14:textId="77777777">
        <w:trPr>
          <w:trHeight w:val="20"/>
        </w:trPr>
        <w:tc>
          <w:tcPr>
            <w:tcW w:w="0" w:type="auto"/>
            <w:gridSpan w:val="3"/>
            <w:shd w:val="clear" w:color="auto" w:fill="A28E6A" w:themeFill="accent3"/>
          </w:tcPr>
          <w:p w14:paraId="006E42DA" w14:textId="77777777" w:rsidR="00313EC1" w:rsidRDefault="00313EC1" w:rsidP="006775E0">
            <w:pPr>
              <w:spacing w:before="40" w:after="40"/>
              <w:ind w:left="72" w:right="72"/>
              <w:jc w:val="center"/>
              <w:rPr>
                <w:b/>
                <w:bCs/>
                <w:color w:val="FFFFFF"/>
                <w:sz w:val="22"/>
                <w:szCs w:val="32"/>
              </w:rPr>
            </w:pPr>
            <w:r>
              <w:rPr>
                <w:b/>
                <w:bCs/>
                <w:color w:val="FFFFFF"/>
                <w:sz w:val="22"/>
                <w:szCs w:val="32"/>
              </w:rPr>
              <w:t>Argumentation Template Tasks</w:t>
            </w:r>
          </w:p>
        </w:tc>
      </w:tr>
      <w:tr w:rsidR="00313EC1" w14:paraId="7FA2A681" w14:textId="77777777">
        <w:trPr>
          <w:trHeight w:val="20"/>
        </w:trPr>
        <w:tc>
          <w:tcPr>
            <w:tcW w:w="0" w:type="auto"/>
            <w:shd w:val="clear" w:color="auto" w:fill="auto"/>
          </w:tcPr>
          <w:p w14:paraId="32012EBC" w14:textId="77777777" w:rsidR="00313EC1" w:rsidRDefault="00313EC1" w:rsidP="006775E0">
            <w:pPr>
              <w:spacing w:before="40" w:after="40"/>
              <w:ind w:left="72" w:right="72"/>
              <w:jc w:val="center"/>
              <w:rPr>
                <w:rFonts w:cs="Arial"/>
                <w:b/>
                <w:bCs/>
                <w:sz w:val="22"/>
                <w:szCs w:val="32"/>
              </w:rPr>
            </w:pPr>
            <w:r>
              <w:rPr>
                <w:rFonts w:cs="Arial"/>
                <w:b/>
                <w:bCs/>
                <w:sz w:val="22"/>
                <w:szCs w:val="32"/>
              </w:rPr>
              <w:t>Analysis</w:t>
            </w:r>
          </w:p>
        </w:tc>
        <w:tc>
          <w:tcPr>
            <w:tcW w:w="6321" w:type="dxa"/>
            <w:shd w:val="clear" w:color="auto" w:fill="auto"/>
          </w:tcPr>
          <w:p w14:paraId="726AC037" w14:textId="76B352D8" w:rsidR="00313EC1" w:rsidRDefault="00313EC1" w:rsidP="006775E0">
            <w:pPr>
              <w:spacing w:before="40" w:after="40"/>
              <w:ind w:left="72" w:right="72"/>
              <w:rPr>
                <w:rFonts w:cs="Calibri"/>
                <w:b/>
                <w:sz w:val="22"/>
                <w:szCs w:val="22"/>
              </w:rPr>
            </w:pPr>
            <w:r>
              <w:rPr>
                <w:rFonts w:cs="Calibri"/>
                <w:b/>
                <w:sz w:val="22"/>
                <w:szCs w:val="22"/>
              </w:rPr>
              <w:t>Task 1</w:t>
            </w:r>
            <w:r w:rsidRPr="00034483">
              <w:rPr>
                <w:rFonts w:cs="Calibri"/>
                <w:b/>
                <w:sz w:val="22"/>
                <w:szCs w:val="22"/>
              </w:rPr>
              <w:t>:</w:t>
            </w:r>
            <w:r>
              <w:rPr>
                <w:rFonts w:cs="Calibri"/>
                <w:b/>
                <w:sz w:val="22"/>
                <w:szCs w:val="22"/>
              </w:rPr>
              <w:t xml:space="preserve"> </w:t>
            </w:r>
            <w:r>
              <w:rPr>
                <w:rFonts w:cs="Calibri"/>
                <w:sz w:val="22"/>
                <w:szCs w:val="22"/>
              </w:rPr>
              <w:t>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argues your position 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position with evidence from your research. </w:t>
            </w:r>
            <w:r>
              <w:rPr>
                <w:rFonts w:cs="Calibri"/>
                <w:b/>
                <w:sz w:val="22"/>
                <w:szCs w:val="22"/>
              </w:rPr>
              <w:t>L2</w:t>
            </w:r>
            <w:r>
              <w:rPr>
                <w:rFonts w:cs="Calibri"/>
                <w:sz w:val="22"/>
                <w:szCs w:val="22"/>
              </w:rPr>
              <w:t xml:space="preserve"> Be sure to acknowledge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b/>
                <w:sz w:val="22"/>
              </w:rPr>
              <w:t>(</w:t>
            </w:r>
            <w:r>
              <w:rPr>
                <w:rFonts w:cs="Calibri"/>
                <w:b/>
                <w:sz w:val="22"/>
                <w:szCs w:val="22"/>
              </w:rPr>
              <w:t>Argumentation/Analysis</w:t>
            </w:r>
            <w:r w:rsidR="00655518">
              <w:rPr>
                <w:rFonts w:cs="Calibri"/>
                <w:b/>
                <w:sz w:val="22"/>
                <w:szCs w:val="22"/>
              </w:rPr>
              <w:t xml:space="preserve">) </w:t>
            </w:r>
          </w:p>
        </w:tc>
        <w:tc>
          <w:tcPr>
            <w:tcW w:w="6322" w:type="dxa"/>
            <w:shd w:val="clear" w:color="auto" w:fill="auto"/>
          </w:tcPr>
          <w:p w14:paraId="045D0558" w14:textId="1E2236E3" w:rsidR="00313EC1" w:rsidRPr="00BB612B" w:rsidRDefault="00313EC1" w:rsidP="006775E0">
            <w:pPr>
              <w:spacing w:before="40" w:after="40"/>
              <w:ind w:left="72" w:right="72"/>
              <w:rPr>
                <w:rFonts w:cs="Calibri"/>
                <w:b/>
                <w:sz w:val="22"/>
                <w:szCs w:val="22"/>
              </w:rPr>
            </w:pPr>
            <w:r>
              <w:rPr>
                <w:rFonts w:cs="Calibri"/>
                <w:b/>
                <w:sz w:val="22"/>
                <w:szCs w:val="22"/>
              </w:rPr>
              <w:t>Task 2:</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 xml:space="preserve">that addresses the question and support your position with evidence from the </w:t>
            </w:r>
            <w:r w:rsidR="00763E16">
              <w:rPr>
                <w:rFonts w:cs="Calibri"/>
                <w:sz w:val="22"/>
                <w:szCs w:val="22"/>
              </w:rPr>
              <w:t>text(s)</w:t>
            </w:r>
            <w:r w:rsidR="00655518">
              <w:rPr>
                <w:rFonts w:cs="Calibri"/>
                <w:sz w:val="22"/>
                <w:szCs w:val="22"/>
              </w:rPr>
              <w:t xml:space="preserve">. </w:t>
            </w:r>
            <w:r>
              <w:rPr>
                <w:rFonts w:cs="Calibri"/>
                <w:sz w:val="22"/>
                <w:szCs w:val="22"/>
              </w:rPr>
              <w:t xml:space="preserve"> </w:t>
            </w:r>
            <w:r>
              <w:rPr>
                <w:rFonts w:cs="Calibri"/>
                <w:b/>
                <w:sz w:val="22"/>
                <w:szCs w:val="22"/>
              </w:rPr>
              <w:t>L2</w:t>
            </w:r>
            <w:r>
              <w:rPr>
                <w:rFonts w:cs="Calibri"/>
                <w:sz w:val="22"/>
                <w:szCs w:val="22"/>
              </w:rPr>
              <w:t xml:space="preserve"> Be sure to acknowledge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b/>
                <w:sz w:val="22"/>
              </w:rPr>
              <w:t>(</w:t>
            </w:r>
            <w:r>
              <w:rPr>
                <w:rFonts w:cs="Calibri"/>
                <w:b/>
                <w:sz w:val="22"/>
                <w:szCs w:val="22"/>
              </w:rPr>
              <w:t>Argumentation/Analysis</w:t>
            </w:r>
            <w:r w:rsidR="00655518">
              <w:rPr>
                <w:rFonts w:cs="Calibri"/>
                <w:b/>
                <w:sz w:val="22"/>
                <w:szCs w:val="22"/>
              </w:rPr>
              <w:t xml:space="preserve">) </w:t>
            </w:r>
          </w:p>
        </w:tc>
      </w:tr>
      <w:tr w:rsidR="00313EC1" w14:paraId="71270322" w14:textId="77777777">
        <w:trPr>
          <w:trHeight w:val="20"/>
        </w:trPr>
        <w:tc>
          <w:tcPr>
            <w:tcW w:w="0" w:type="auto"/>
            <w:shd w:val="clear" w:color="auto" w:fill="auto"/>
          </w:tcPr>
          <w:p w14:paraId="1DDAA325" w14:textId="77777777" w:rsidR="00313EC1" w:rsidRDefault="00313EC1" w:rsidP="006775E0">
            <w:pPr>
              <w:spacing w:before="40" w:after="40"/>
              <w:ind w:left="72" w:right="72"/>
              <w:jc w:val="center"/>
              <w:rPr>
                <w:rFonts w:cs="Arial"/>
                <w:b/>
                <w:bCs/>
                <w:sz w:val="22"/>
                <w:szCs w:val="32"/>
              </w:rPr>
            </w:pPr>
            <w:r>
              <w:rPr>
                <w:rFonts w:cs="Arial"/>
                <w:b/>
                <w:bCs/>
                <w:sz w:val="22"/>
                <w:szCs w:val="32"/>
              </w:rPr>
              <w:t>Comparison</w:t>
            </w:r>
          </w:p>
        </w:tc>
        <w:tc>
          <w:tcPr>
            <w:tcW w:w="6321" w:type="dxa"/>
            <w:shd w:val="clear" w:color="auto" w:fill="auto"/>
          </w:tcPr>
          <w:p w14:paraId="67B174B7" w14:textId="587E31BC" w:rsidR="00313EC1" w:rsidRPr="00BB612B" w:rsidRDefault="00313EC1" w:rsidP="006775E0">
            <w:pPr>
              <w:spacing w:before="40" w:after="40"/>
              <w:ind w:left="72" w:right="72"/>
              <w:rPr>
                <w:rFonts w:cs="Calibri"/>
                <w:b/>
                <w:sz w:val="22"/>
                <w:szCs w:val="22"/>
              </w:rPr>
            </w:pPr>
            <w:r>
              <w:rPr>
                <w:rFonts w:cs="Calibri"/>
                <w:b/>
                <w:sz w:val="22"/>
                <w:szCs w:val="22"/>
              </w:rPr>
              <w:t>Task 3:</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A11A7F">
              <w:rPr>
                <w:rFonts w:cs="Calibri"/>
                <w:sz w:val="22"/>
                <w:szCs w:val="22"/>
              </w:rPr>
              <w:t xml:space="preserve"> </w:t>
            </w:r>
            <w:r w:rsidR="006A0538">
              <w:rPr>
                <w:rFonts w:cs="Calibri"/>
                <w:sz w:val="22"/>
                <w:szCs w:val="22"/>
              </w:rPr>
              <w:t xml:space="preserve">a/an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compares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argues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the texts.</w:t>
            </w:r>
            <w:r w:rsidR="00655518">
              <w:rPr>
                <w:rFonts w:cs="Calibri"/>
                <w:b/>
                <w:sz w:val="22"/>
                <w:szCs w:val="22"/>
              </w:rPr>
              <w:t xml:space="preserve"> (</w:t>
            </w:r>
            <w:r>
              <w:rPr>
                <w:rFonts w:cs="Calibri"/>
                <w:b/>
                <w:sz w:val="22"/>
                <w:szCs w:val="22"/>
              </w:rPr>
              <w:t>Argumentation/Comparison</w:t>
            </w:r>
            <w:r w:rsidR="00655518">
              <w:rPr>
                <w:rFonts w:cs="Calibri"/>
                <w:b/>
                <w:sz w:val="22"/>
                <w:szCs w:val="22"/>
              </w:rPr>
              <w:t xml:space="preserve">) </w:t>
            </w:r>
          </w:p>
        </w:tc>
        <w:tc>
          <w:tcPr>
            <w:tcW w:w="6322" w:type="dxa"/>
            <w:shd w:val="clear" w:color="auto" w:fill="auto"/>
          </w:tcPr>
          <w:p w14:paraId="1DD78C1D" w14:textId="7ACC9AA2" w:rsidR="00313EC1" w:rsidRPr="00BB612B" w:rsidRDefault="00313EC1" w:rsidP="00463C90">
            <w:pPr>
              <w:spacing w:before="40" w:after="40"/>
              <w:ind w:left="72" w:right="72"/>
              <w:rPr>
                <w:rFonts w:cs="Calibri"/>
                <w:sz w:val="22"/>
                <w:szCs w:val="22"/>
              </w:rPr>
            </w:pPr>
            <w:r>
              <w:rPr>
                <w:rFonts w:cs="Calibri"/>
                <w:b/>
                <w:sz w:val="22"/>
                <w:szCs w:val="22"/>
              </w:rPr>
              <w:t>Task 4:</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sidRPr="007F69F0">
              <w:rPr>
                <w:rFonts w:cs="Calibri"/>
                <w:sz w:val="22"/>
                <w:szCs w:val="22"/>
              </w:rPr>
              <w:t>)</w:t>
            </w:r>
            <w:r w:rsidR="00655518" w:rsidRPr="007F69F0">
              <w:rPr>
                <w:sz w:val="22"/>
              </w:rPr>
              <w:t xml:space="preserve"> </w:t>
            </w:r>
            <w:r>
              <w:rPr>
                <w:rFonts w:cs="Calibri"/>
                <w:sz w:val="22"/>
                <w:szCs w:val="22"/>
              </w:rPr>
              <w:t>that compares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argues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the texts.</w:t>
            </w:r>
            <w:r w:rsidR="00655518">
              <w:rPr>
                <w:rFonts w:cs="Calibri"/>
                <w:sz w:val="22"/>
                <w:szCs w:val="22"/>
              </w:rPr>
              <w:t xml:space="preserve"> </w:t>
            </w:r>
            <w:r w:rsidR="00655518" w:rsidRPr="008F14D6">
              <w:rPr>
                <w:b/>
                <w:sz w:val="22"/>
              </w:rPr>
              <w:t>(</w:t>
            </w:r>
            <w:r w:rsidRPr="008F14D6">
              <w:rPr>
                <w:rFonts w:cs="Calibri"/>
                <w:b/>
                <w:sz w:val="22"/>
                <w:szCs w:val="22"/>
              </w:rPr>
              <w:t>Argumentation/Comparison</w:t>
            </w:r>
            <w:r w:rsidR="00655518" w:rsidRPr="008F14D6">
              <w:rPr>
                <w:rFonts w:cs="Calibri"/>
                <w:b/>
                <w:sz w:val="22"/>
                <w:szCs w:val="22"/>
              </w:rPr>
              <w:t>)</w:t>
            </w:r>
            <w:r w:rsidR="00655518">
              <w:rPr>
                <w:rFonts w:cs="Calibri"/>
                <w:sz w:val="22"/>
                <w:szCs w:val="22"/>
              </w:rPr>
              <w:t xml:space="preserve"> </w:t>
            </w:r>
          </w:p>
        </w:tc>
      </w:tr>
      <w:tr w:rsidR="00313EC1" w14:paraId="51C18543" w14:textId="77777777">
        <w:trPr>
          <w:trHeight w:val="20"/>
        </w:trPr>
        <w:tc>
          <w:tcPr>
            <w:tcW w:w="0" w:type="auto"/>
            <w:shd w:val="clear" w:color="auto" w:fill="auto"/>
          </w:tcPr>
          <w:p w14:paraId="00B01DF3" w14:textId="77777777" w:rsidR="00313EC1" w:rsidRDefault="00313EC1" w:rsidP="006775E0">
            <w:pPr>
              <w:spacing w:before="40" w:after="40"/>
              <w:ind w:left="72" w:right="72"/>
              <w:jc w:val="center"/>
              <w:rPr>
                <w:rFonts w:cs="Arial"/>
                <w:b/>
                <w:bCs/>
                <w:sz w:val="22"/>
                <w:szCs w:val="32"/>
              </w:rPr>
            </w:pPr>
            <w:r>
              <w:rPr>
                <w:rFonts w:cs="Arial"/>
                <w:b/>
                <w:bCs/>
                <w:sz w:val="22"/>
                <w:szCs w:val="32"/>
              </w:rPr>
              <w:t>Evaluation</w:t>
            </w:r>
          </w:p>
        </w:tc>
        <w:tc>
          <w:tcPr>
            <w:tcW w:w="6321" w:type="dxa"/>
            <w:shd w:val="clear" w:color="auto" w:fill="auto"/>
          </w:tcPr>
          <w:p w14:paraId="7F79AAA5" w14:textId="2F5B93BC" w:rsidR="00313EC1" w:rsidRPr="00BB612B" w:rsidRDefault="00313EC1" w:rsidP="006775E0">
            <w:pPr>
              <w:spacing w:before="40" w:after="40"/>
              <w:ind w:left="72" w:right="72"/>
              <w:rPr>
                <w:rFonts w:cs="Calibri"/>
                <w:b/>
                <w:sz w:val="22"/>
                <w:szCs w:val="22"/>
              </w:rPr>
            </w:pPr>
            <w:r>
              <w:rPr>
                <w:rFonts w:cs="Calibri"/>
                <w:b/>
                <w:sz w:val="22"/>
                <w:szCs w:val="22"/>
              </w:rPr>
              <w:t>Task 5:</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discusses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evaluates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your research.</w:t>
            </w:r>
            <w:r w:rsidR="00655518">
              <w:rPr>
                <w:rFonts w:cs="Calibri"/>
                <w:b/>
                <w:sz w:val="22"/>
                <w:szCs w:val="22"/>
              </w:rPr>
              <w:t xml:space="preserve"> (</w:t>
            </w:r>
            <w:r>
              <w:rPr>
                <w:rFonts w:cs="Calibri"/>
                <w:b/>
                <w:sz w:val="22"/>
                <w:szCs w:val="22"/>
              </w:rPr>
              <w:t>Argumentation/Evaluation</w:t>
            </w:r>
            <w:r w:rsidR="00655518">
              <w:rPr>
                <w:rFonts w:cs="Calibri"/>
                <w:b/>
                <w:sz w:val="22"/>
                <w:szCs w:val="22"/>
              </w:rPr>
              <w:t xml:space="preserve">) </w:t>
            </w:r>
          </w:p>
        </w:tc>
        <w:tc>
          <w:tcPr>
            <w:tcW w:w="6322" w:type="dxa"/>
            <w:shd w:val="clear" w:color="auto" w:fill="auto"/>
          </w:tcPr>
          <w:p w14:paraId="7994850F" w14:textId="5B1686E3" w:rsidR="00313EC1" w:rsidRPr="00BB612B" w:rsidRDefault="00313EC1" w:rsidP="00463C90">
            <w:pPr>
              <w:spacing w:before="40" w:after="40"/>
              <w:ind w:left="72" w:right="72"/>
              <w:rPr>
                <w:rFonts w:cs="Calibri"/>
                <w:b/>
                <w:sz w:val="22"/>
                <w:szCs w:val="22"/>
              </w:rPr>
            </w:pPr>
            <w:r>
              <w:rPr>
                <w:rFonts w:cs="Calibri"/>
                <w:b/>
                <w:sz w:val="22"/>
                <w:szCs w:val="22"/>
              </w:rPr>
              <w:t>Task 6:</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discusses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evaluates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the texts.</w:t>
            </w:r>
            <w:r w:rsidR="00655518">
              <w:rPr>
                <w:rFonts w:cs="Calibri"/>
                <w:b/>
                <w:sz w:val="22"/>
                <w:szCs w:val="22"/>
              </w:rPr>
              <w:t xml:space="preserve"> (</w:t>
            </w:r>
            <w:r>
              <w:rPr>
                <w:rFonts w:cs="Calibri"/>
                <w:b/>
                <w:sz w:val="22"/>
                <w:szCs w:val="22"/>
              </w:rPr>
              <w:t>Argumentation/Evaluation</w:t>
            </w:r>
            <w:r w:rsidR="00655518">
              <w:rPr>
                <w:rFonts w:cs="Calibri"/>
                <w:b/>
                <w:sz w:val="22"/>
                <w:szCs w:val="22"/>
              </w:rPr>
              <w:t xml:space="preserve">) </w:t>
            </w:r>
          </w:p>
        </w:tc>
      </w:tr>
      <w:tr w:rsidR="00313EC1" w14:paraId="64BB0827" w14:textId="77777777">
        <w:trPr>
          <w:trHeight w:val="20"/>
        </w:trPr>
        <w:tc>
          <w:tcPr>
            <w:tcW w:w="0" w:type="auto"/>
            <w:shd w:val="clear" w:color="auto" w:fill="auto"/>
          </w:tcPr>
          <w:p w14:paraId="08223C13" w14:textId="77777777" w:rsidR="00313EC1" w:rsidRDefault="006775E0" w:rsidP="006775E0">
            <w:pPr>
              <w:spacing w:before="40" w:after="40"/>
              <w:ind w:left="72" w:right="72"/>
              <w:jc w:val="center"/>
              <w:rPr>
                <w:rFonts w:cs="Arial"/>
                <w:b/>
                <w:bCs/>
                <w:sz w:val="22"/>
                <w:szCs w:val="32"/>
              </w:rPr>
            </w:pPr>
            <w:r>
              <w:rPr>
                <w:rFonts w:cs="Arial"/>
                <w:b/>
                <w:bCs/>
                <w:sz w:val="22"/>
                <w:szCs w:val="32"/>
              </w:rPr>
              <w:t>Problem-Solution</w:t>
            </w:r>
          </w:p>
        </w:tc>
        <w:tc>
          <w:tcPr>
            <w:tcW w:w="6321" w:type="dxa"/>
            <w:shd w:val="clear" w:color="auto" w:fill="auto"/>
          </w:tcPr>
          <w:p w14:paraId="24676B7D" w14:textId="03681623" w:rsidR="00313EC1" w:rsidRPr="00BB612B" w:rsidRDefault="00313EC1" w:rsidP="006775E0">
            <w:pPr>
              <w:spacing w:before="40" w:after="40"/>
              <w:ind w:left="72" w:right="72"/>
              <w:rPr>
                <w:rFonts w:cs="Calibri"/>
                <w:i/>
                <w:sz w:val="22"/>
                <w:szCs w:val="22"/>
              </w:rPr>
            </w:pPr>
            <w:r>
              <w:rPr>
                <w:rFonts w:cs="Calibri"/>
                <w:b/>
                <w:sz w:val="22"/>
                <w:szCs w:val="22"/>
              </w:rPr>
              <w:t>Task 7:</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sidRPr="007F69F0">
              <w:rPr>
                <w:rFonts w:cs="Calibri"/>
                <w:sz w:val="22"/>
                <w:szCs w:val="22"/>
              </w:rPr>
              <w:t>)</w:t>
            </w:r>
            <w:r w:rsidR="00655518" w:rsidRPr="007F69F0">
              <w:rPr>
                <w:sz w:val="22"/>
              </w:rPr>
              <w:t xml:space="preserve"> </w:t>
            </w:r>
            <w:r>
              <w:rPr>
                <w:rFonts w:cs="Calibri"/>
                <w:sz w:val="22"/>
                <w:szCs w:val="22"/>
              </w:rPr>
              <w:t>that identifies a problem</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and argues for a solution. Support your position with evidence from your research. </w:t>
            </w:r>
            <w:r>
              <w:rPr>
                <w:rFonts w:cs="Calibri"/>
                <w:b/>
                <w:sz w:val="22"/>
                <w:szCs w:val="22"/>
              </w:rPr>
              <w:t>L2</w:t>
            </w:r>
            <w:r>
              <w:rPr>
                <w:rFonts w:cs="Calibri"/>
                <w:sz w:val="22"/>
                <w:szCs w:val="22"/>
              </w:rPr>
              <w:t xml:space="preserve"> Be sure to examine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Argumentation/Problem-Solution</w:t>
            </w:r>
            <w:r w:rsidR="00655518" w:rsidRPr="008F14D6">
              <w:rPr>
                <w:rFonts w:cs="Calibri"/>
                <w:b/>
                <w:i/>
                <w:sz w:val="22"/>
                <w:szCs w:val="22"/>
              </w:rPr>
              <w:t>)</w:t>
            </w:r>
            <w:r w:rsidR="00655518">
              <w:rPr>
                <w:rFonts w:cs="Calibri"/>
                <w:i/>
                <w:sz w:val="22"/>
                <w:szCs w:val="22"/>
              </w:rPr>
              <w:t xml:space="preserve"> </w:t>
            </w:r>
          </w:p>
        </w:tc>
        <w:tc>
          <w:tcPr>
            <w:tcW w:w="6322" w:type="dxa"/>
            <w:shd w:val="clear" w:color="auto" w:fill="auto"/>
          </w:tcPr>
          <w:p w14:paraId="2E9351EF" w14:textId="13341588" w:rsidR="00313EC1" w:rsidRPr="00BB612B" w:rsidRDefault="00313EC1" w:rsidP="007F69F0">
            <w:pPr>
              <w:spacing w:before="40" w:after="40"/>
              <w:ind w:left="72" w:right="72"/>
              <w:rPr>
                <w:rFonts w:cs="Calibri"/>
                <w:i/>
                <w:sz w:val="22"/>
                <w:szCs w:val="22"/>
              </w:rPr>
            </w:pPr>
            <w:r>
              <w:rPr>
                <w:rFonts w:cs="Calibri"/>
                <w:b/>
                <w:sz w:val="22"/>
                <w:szCs w:val="22"/>
              </w:rPr>
              <w:t>Task 8:</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identifies a problem</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argues for a solution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position with evidence from the </w:t>
            </w:r>
            <w:r w:rsidR="00763E16">
              <w:rPr>
                <w:rFonts w:cs="Calibri"/>
                <w:sz w:val="22"/>
                <w:szCs w:val="22"/>
              </w:rPr>
              <w:t>text(s)</w:t>
            </w:r>
            <w:r w:rsidR="00655518">
              <w:rPr>
                <w:rFonts w:cs="Calibri"/>
                <w:sz w:val="22"/>
                <w:szCs w:val="22"/>
              </w:rPr>
              <w:t xml:space="preserve">. </w:t>
            </w:r>
            <w:r>
              <w:rPr>
                <w:rFonts w:cs="Calibri"/>
                <w:sz w:val="22"/>
                <w:szCs w:val="22"/>
              </w:rPr>
              <w:t xml:space="preserve"> </w:t>
            </w:r>
            <w:r>
              <w:rPr>
                <w:rFonts w:cs="Calibri"/>
                <w:b/>
                <w:sz w:val="22"/>
                <w:szCs w:val="22"/>
              </w:rPr>
              <w:t>L2</w:t>
            </w:r>
            <w:r>
              <w:rPr>
                <w:rFonts w:cs="Calibri"/>
                <w:sz w:val="22"/>
                <w:szCs w:val="22"/>
              </w:rPr>
              <w:t xml:space="preserve"> Be sure to examine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Argumentation/Problem-Solution</w:t>
            </w:r>
            <w:r w:rsidR="00655518" w:rsidRPr="008F14D6">
              <w:rPr>
                <w:rFonts w:cs="Calibri"/>
                <w:b/>
                <w:i/>
                <w:sz w:val="22"/>
                <w:szCs w:val="22"/>
              </w:rPr>
              <w:t xml:space="preserve">) </w:t>
            </w:r>
          </w:p>
        </w:tc>
      </w:tr>
      <w:tr w:rsidR="00313EC1" w14:paraId="01CFA0DA" w14:textId="77777777">
        <w:trPr>
          <w:trHeight w:val="20"/>
        </w:trPr>
        <w:tc>
          <w:tcPr>
            <w:tcW w:w="0" w:type="auto"/>
            <w:shd w:val="clear" w:color="auto" w:fill="auto"/>
          </w:tcPr>
          <w:p w14:paraId="7634A132" w14:textId="77777777" w:rsidR="00313EC1" w:rsidRDefault="006775E0" w:rsidP="006775E0">
            <w:pPr>
              <w:spacing w:before="40" w:after="40"/>
              <w:ind w:left="72" w:right="72"/>
              <w:jc w:val="center"/>
              <w:rPr>
                <w:rFonts w:cs="Arial"/>
                <w:b/>
                <w:bCs/>
                <w:sz w:val="22"/>
                <w:szCs w:val="32"/>
              </w:rPr>
            </w:pPr>
            <w:r>
              <w:rPr>
                <w:rFonts w:cs="Arial"/>
                <w:b/>
                <w:bCs/>
                <w:sz w:val="22"/>
                <w:szCs w:val="32"/>
              </w:rPr>
              <w:t>Cause-Effect</w:t>
            </w:r>
          </w:p>
        </w:tc>
        <w:tc>
          <w:tcPr>
            <w:tcW w:w="6321" w:type="dxa"/>
            <w:shd w:val="clear" w:color="auto" w:fill="auto"/>
          </w:tcPr>
          <w:p w14:paraId="5C1903FB" w14:textId="3DCD44C7" w:rsidR="00313EC1" w:rsidRPr="006775E0" w:rsidRDefault="00313EC1" w:rsidP="00463C90">
            <w:pPr>
              <w:spacing w:before="40" w:after="40"/>
              <w:ind w:left="72" w:right="72"/>
              <w:rPr>
                <w:rFonts w:cs="Calibri"/>
                <w:b/>
                <w:sz w:val="22"/>
                <w:szCs w:val="22"/>
              </w:rPr>
            </w:pPr>
            <w:r>
              <w:rPr>
                <w:rFonts w:cs="Calibri"/>
                <w:b/>
                <w:sz w:val="22"/>
                <w:szCs w:val="22"/>
              </w:rPr>
              <w:t>Task 9:</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argues the cause</w:t>
            </w:r>
            <w:r w:rsidR="00463C90">
              <w:rPr>
                <w:rFonts w:cs="Calibri"/>
                <w:sz w:val="22"/>
                <w:szCs w:val="22"/>
              </w:rPr>
              <w:t>s</w:t>
            </w:r>
            <w:r w:rsidR="00655518">
              <w:rPr>
                <w:rFonts w:cs="Calibri"/>
                <w:sz w:val="22"/>
                <w:szCs w:val="22"/>
              </w:rPr>
              <w:t xml:space="preserve"> </w:t>
            </w:r>
            <w:r>
              <w:rPr>
                <w:rFonts w:cs="Calibri"/>
                <w:sz w:val="22"/>
                <w:szCs w:val="22"/>
              </w:rPr>
              <w:t>of</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explains the effect</w:t>
            </w:r>
            <w:r w:rsidR="00463C90">
              <w:rPr>
                <w:rFonts w:cs="Calibri"/>
                <w:sz w:val="22"/>
                <w:szCs w:val="22"/>
              </w:rPr>
              <w:t>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What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conclusions or implications</w:t>
            </w:r>
            <w:r w:rsidR="00655518">
              <w:rPr>
                <w:rFonts w:cs="Calibri"/>
                <w:sz w:val="22"/>
                <w:szCs w:val="22"/>
              </w:rPr>
              <w:t xml:space="preserve">) </w:t>
            </w:r>
            <w:r>
              <w:rPr>
                <w:rFonts w:cs="Calibri"/>
                <w:sz w:val="22"/>
                <w:szCs w:val="22"/>
              </w:rPr>
              <w:t xml:space="preserve">can you draw? Support your discussion with evidence from the </w:t>
            </w:r>
            <w:r w:rsidR="00763E16">
              <w:rPr>
                <w:rFonts w:cs="Calibri"/>
                <w:sz w:val="22"/>
                <w:szCs w:val="22"/>
              </w:rPr>
              <w:t>text</w:t>
            </w:r>
            <w:r w:rsidR="00463C90">
              <w:rPr>
                <w:rFonts w:cs="Calibri"/>
                <w:sz w:val="22"/>
                <w:szCs w:val="22"/>
              </w:rPr>
              <w:t>s</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Argumentation/Cause-Effect</w:t>
            </w:r>
            <w:r w:rsidR="00655518" w:rsidRPr="008F14D6">
              <w:rPr>
                <w:rFonts w:cs="Calibri"/>
                <w:b/>
                <w:sz w:val="22"/>
                <w:szCs w:val="22"/>
              </w:rPr>
              <w:t>)</w:t>
            </w:r>
            <w:r w:rsidR="00655518">
              <w:rPr>
                <w:rFonts w:cs="Calibri"/>
                <w:b/>
                <w:sz w:val="22"/>
                <w:szCs w:val="22"/>
              </w:rPr>
              <w:t xml:space="preserve"> </w:t>
            </w:r>
          </w:p>
        </w:tc>
        <w:tc>
          <w:tcPr>
            <w:tcW w:w="6322" w:type="dxa"/>
            <w:shd w:val="clear" w:color="auto" w:fill="auto"/>
          </w:tcPr>
          <w:p w14:paraId="46BAA819" w14:textId="3521F3D6" w:rsidR="00313EC1" w:rsidRPr="00BB612B" w:rsidRDefault="00313EC1" w:rsidP="00463C90">
            <w:pPr>
              <w:spacing w:before="40" w:after="40"/>
              <w:ind w:left="72" w:right="72"/>
              <w:rPr>
                <w:rFonts w:cs="Calibri"/>
                <w:b/>
                <w:sz w:val="22"/>
                <w:szCs w:val="22"/>
              </w:rPr>
            </w:pPr>
            <w:r>
              <w:rPr>
                <w:rFonts w:cs="Calibri"/>
                <w:b/>
                <w:sz w:val="22"/>
                <w:szCs w:val="22"/>
              </w:rPr>
              <w:t>Task 10:</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argues the cause</w:t>
            </w:r>
            <w:r w:rsidR="00B80FE9">
              <w:rPr>
                <w:rFonts w:cs="Calibri"/>
                <w:sz w:val="22"/>
                <w:szCs w:val="22"/>
              </w:rPr>
              <w:t>s</w:t>
            </w:r>
            <w:r w:rsidR="00655518">
              <w:rPr>
                <w:rFonts w:cs="Calibri"/>
                <w:sz w:val="22"/>
                <w:szCs w:val="22"/>
              </w:rPr>
              <w:t xml:space="preserve"> </w:t>
            </w:r>
            <w:r>
              <w:rPr>
                <w:rFonts w:cs="Calibri"/>
                <w:sz w:val="22"/>
                <w:szCs w:val="22"/>
              </w:rPr>
              <w:t>of</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explains the effect</w:t>
            </w:r>
            <w:r w:rsidR="00B80FE9">
              <w:rPr>
                <w:rFonts w:cs="Calibri"/>
                <w:sz w:val="22"/>
                <w:szCs w:val="22"/>
              </w:rPr>
              <w:t>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w:t>
            </w:r>
            <w:r w:rsidR="00655518">
              <w:rPr>
                <w:sz w:val="22"/>
              </w:rPr>
              <w:t>.</w:t>
            </w:r>
            <w:r w:rsidR="00655518">
              <w:rPr>
                <w:rFonts w:cs="Calibri"/>
                <w:sz w:val="22"/>
                <w:szCs w:val="22"/>
              </w:rPr>
              <w:t xml:space="preserve"> </w:t>
            </w:r>
            <w:r>
              <w:rPr>
                <w:rFonts w:cs="Calibri"/>
                <w:color w:val="FF0000"/>
                <w:sz w:val="22"/>
                <w:szCs w:val="22"/>
              </w:rPr>
              <w:t xml:space="preserve"> </w:t>
            </w:r>
            <w:r>
              <w:rPr>
                <w:rFonts w:cs="Calibri"/>
                <w:sz w:val="22"/>
                <w:szCs w:val="22"/>
              </w:rPr>
              <w:t>What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conclusions or implications</w:t>
            </w:r>
            <w:r w:rsidR="00655518">
              <w:rPr>
                <w:rFonts w:cs="Calibri"/>
                <w:sz w:val="22"/>
                <w:szCs w:val="22"/>
              </w:rPr>
              <w:t xml:space="preserve">) </w:t>
            </w:r>
            <w:r>
              <w:rPr>
                <w:rFonts w:cs="Calibri"/>
                <w:sz w:val="22"/>
                <w:szCs w:val="22"/>
              </w:rPr>
              <w:t xml:space="preserve">can you draw? Support your discussion with evidence from the </w:t>
            </w:r>
            <w:r w:rsidR="00763E16">
              <w:rPr>
                <w:rFonts w:cs="Calibri"/>
                <w:sz w:val="22"/>
                <w:szCs w:val="22"/>
              </w:rPr>
              <w:t>texts</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Argumentation/Cause-Effect</w:t>
            </w:r>
            <w:r w:rsidR="00655518" w:rsidRPr="008F14D6">
              <w:rPr>
                <w:rFonts w:cs="Calibri"/>
                <w:b/>
                <w:sz w:val="22"/>
                <w:szCs w:val="22"/>
              </w:rPr>
              <w:t xml:space="preserve">) </w:t>
            </w:r>
          </w:p>
        </w:tc>
      </w:tr>
    </w:tbl>
    <w:p w14:paraId="155A6F8A" w14:textId="77777777" w:rsidR="00BB612B" w:rsidRDefault="00BB612B" w:rsidP="006775E0">
      <w:pPr>
        <w:spacing w:before="40" w:after="40"/>
        <w:ind w:left="72" w:right="72"/>
      </w:pPr>
    </w:p>
    <w:tbl>
      <w:tblPr>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82"/>
        <w:gridCol w:w="6321"/>
        <w:gridCol w:w="6325"/>
      </w:tblGrid>
      <w:tr w:rsidR="00C163D7" w14:paraId="4733F904" w14:textId="77777777">
        <w:trPr>
          <w:trHeight w:val="20"/>
        </w:trPr>
        <w:tc>
          <w:tcPr>
            <w:tcW w:w="0" w:type="auto"/>
            <w:shd w:val="clear" w:color="auto" w:fill="auto"/>
          </w:tcPr>
          <w:p w14:paraId="4975B848" w14:textId="77777777" w:rsidR="00C163D7" w:rsidRDefault="00C163D7" w:rsidP="00C537B4">
            <w:pPr>
              <w:spacing w:before="40" w:after="40"/>
              <w:ind w:left="72" w:right="72"/>
              <w:jc w:val="center"/>
              <w:rPr>
                <w:b/>
                <w:bCs/>
                <w:sz w:val="22"/>
                <w:szCs w:val="32"/>
              </w:rPr>
            </w:pPr>
          </w:p>
        </w:tc>
        <w:tc>
          <w:tcPr>
            <w:tcW w:w="6321" w:type="dxa"/>
            <w:shd w:val="clear" w:color="auto" w:fill="auto"/>
          </w:tcPr>
          <w:p w14:paraId="442B8703" w14:textId="77777777" w:rsidR="00C163D7" w:rsidRDefault="00C163D7" w:rsidP="00C537B4">
            <w:pPr>
              <w:spacing w:before="40" w:after="40"/>
              <w:ind w:left="72" w:right="72"/>
              <w:jc w:val="center"/>
              <w:rPr>
                <w:b/>
                <w:bCs/>
                <w:sz w:val="22"/>
                <w:szCs w:val="32"/>
              </w:rPr>
            </w:pPr>
            <w:r>
              <w:rPr>
                <w:b/>
                <w:bCs/>
                <w:sz w:val="22"/>
                <w:szCs w:val="32"/>
              </w:rPr>
              <w:t>“After Researching”</w:t>
            </w:r>
          </w:p>
        </w:tc>
        <w:tc>
          <w:tcPr>
            <w:tcW w:w="6325" w:type="dxa"/>
            <w:shd w:val="clear" w:color="auto" w:fill="auto"/>
          </w:tcPr>
          <w:p w14:paraId="54E7444C" w14:textId="77777777" w:rsidR="00C163D7" w:rsidRDefault="00C163D7" w:rsidP="00C537B4">
            <w:pPr>
              <w:spacing w:before="40" w:after="40"/>
              <w:ind w:left="72" w:right="72"/>
              <w:jc w:val="center"/>
              <w:rPr>
                <w:b/>
                <w:bCs/>
                <w:sz w:val="22"/>
                <w:szCs w:val="32"/>
              </w:rPr>
            </w:pPr>
            <w:r>
              <w:rPr>
                <w:b/>
                <w:bCs/>
                <w:sz w:val="22"/>
                <w:szCs w:val="32"/>
              </w:rPr>
              <w:t>“</w:t>
            </w:r>
            <w:r w:rsidR="0070747F">
              <w:rPr>
                <w:b/>
                <w:bCs/>
                <w:sz w:val="22"/>
                <w:szCs w:val="32"/>
              </w:rPr>
              <w:t>Essential Question</w:t>
            </w:r>
            <w:r>
              <w:rPr>
                <w:b/>
                <w:bCs/>
                <w:sz w:val="22"/>
                <w:szCs w:val="32"/>
              </w:rPr>
              <w:t>”</w:t>
            </w:r>
          </w:p>
        </w:tc>
      </w:tr>
      <w:tr w:rsidR="00313EC1" w14:paraId="7C73CE1F" w14:textId="77777777">
        <w:tc>
          <w:tcPr>
            <w:tcW w:w="0" w:type="auto"/>
            <w:gridSpan w:val="3"/>
            <w:shd w:val="clear" w:color="auto" w:fill="A28E6A" w:themeFill="accent3"/>
          </w:tcPr>
          <w:p w14:paraId="2FE4ED63" w14:textId="77777777" w:rsidR="00313EC1" w:rsidRDefault="00313EC1" w:rsidP="006775E0">
            <w:pPr>
              <w:spacing w:before="40" w:after="40"/>
              <w:ind w:left="72" w:right="72"/>
              <w:jc w:val="center"/>
              <w:rPr>
                <w:b/>
                <w:bCs/>
                <w:color w:val="FFFFFF"/>
                <w:sz w:val="22"/>
                <w:szCs w:val="32"/>
              </w:rPr>
            </w:pPr>
            <w:r w:rsidRPr="00BB612B">
              <w:rPr>
                <w:b/>
                <w:bCs/>
                <w:color w:val="FFFFFF"/>
                <w:sz w:val="22"/>
                <w:szCs w:val="32"/>
                <w:shd w:val="clear" w:color="auto" w:fill="A28E6A" w:themeFill="accent3"/>
              </w:rPr>
              <w:t>Informational or Explanatory Template</w:t>
            </w:r>
            <w:r>
              <w:rPr>
                <w:b/>
                <w:bCs/>
                <w:color w:val="FFFFFF"/>
                <w:sz w:val="22"/>
                <w:szCs w:val="32"/>
              </w:rPr>
              <w:t xml:space="preserve"> Tasks</w:t>
            </w:r>
          </w:p>
        </w:tc>
      </w:tr>
      <w:tr w:rsidR="00313EC1" w14:paraId="66485D0B" w14:textId="77777777">
        <w:tc>
          <w:tcPr>
            <w:tcW w:w="0" w:type="auto"/>
            <w:shd w:val="clear" w:color="auto" w:fill="auto"/>
          </w:tcPr>
          <w:p w14:paraId="01B76F54" w14:textId="77777777" w:rsidR="00313EC1" w:rsidRDefault="00313EC1" w:rsidP="006775E0">
            <w:pPr>
              <w:spacing w:before="40" w:after="40"/>
              <w:ind w:left="72" w:right="72"/>
              <w:jc w:val="center"/>
              <w:rPr>
                <w:b/>
                <w:bCs/>
                <w:sz w:val="22"/>
                <w:szCs w:val="32"/>
              </w:rPr>
            </w:pPr>
            <w:r>
              <w:rPr>
                <w:b/>
                <w:bCs/>
                <w:sz w:val="22"/>
                <w:szCs w:val="32"/>
              </w:rPr>
              <w:t>Definition</w:t>
            </w:r>
          </w:p>
        </w:tc>
        <w:tc>
          <w:tcPr>
            <w:tcW w:w="6321" w:type="dxa"/>
            <w:shd w:val="clear" w:color="auto" w:fill="auto"/>
          </w:tcPr>
          <w:p w14:paraId="7536AAED" w14:textId="47AC5A0F" w:rsidR="00313EC1" w:rsidRPr="007C7936" w:rsidRDefault="00313EC1" w:rsidP="006775E0">
            <w:pPr>
              <w:spacing w:before="40" w:after="40"/>
              <w:ind w:left="72" w:right="72"/>
              <w:rPr>
                <w:rFonts w:cs="Calibri"/>
                <w:b/>
                <w:sz w:val="22"/>
                <w:szCs w:val="22"/>
              </w:rPr>
            </w:pPr>
            <w:r>
              <w:rPr>
                <w:rFonts w:cs="Calibri"/>
                <w:b/>
                <w:sz w:val="22"/>
                <w:szCs w:val="22"/>
              </w:rPr>
              <w:t>Task 11:</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w:t>
            </w:r>
            <w:r w:rsidR="00655518">
              <w:rPr>
                <w:sz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 </w:t>
            </w:r>
            <w:r w:rsidR="006A0538">
              <w:rPr>
                <w:rFonts w:cs="Calibri"/>
                <w:sz w:val="22"/>
                <w:szCs w:val="22"/>
              </w:rPr>
              <w:t>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or substitute</w:t>
            </w:r>
            <w:r w:rsidR="00655518">
              <w:rPr>
                <w:rFonts w:cs="Calibri"/>
                <w:sz w:val="22"/>
                <w:szCs w:val="22"/>
              </w:rPr>
              <w:t xml:space="preserve">) </w:t>
            </w:r>
            <w:r>
              <w:rPr>
                <w:rFonts w:cs="Calibri"/>
                <w:sz w:val="22"/>
                <w:szCs w:val="22"/>
              </w:rPr>
              <w:t xml:space="preserve">that </w:t>
            </w:r>
            <w:r w:rsidR="0061705B">
              <w:rPr>
                <w:rFonts w:cs="Calibri"/>
                <w:sz w:val="22"/>
                <w:szCs w:val="22"/>
              </w:rPr>
              <w:t xml:space="preserve">defines </w:t>
            </w:r>
            <w:r w:rsidR="00927C31">
              <w:rPr>
                <w:rFonts w:cs="Calibri"/>
                <w:sz w:val="22"/>
                <w:szCs w:val="22"/>
              </w:rPr>
              <w:t xml:space="preserve">________ </w:t>
            </w:r>
            <w:r w:rsidR="00655518">
              <w:rPr>
                <w:rFonts w:cs="Calibri"/>
                <w:sz w:val="22"/>
                <w:szCs w:val="22"/>
              </w:rPr>
              <w:t>(</w:t>
            </w:r>
            <w:r>
              <w:rPr>
                <w:rFonts w:cs="Calibri"/>
                <w:sz w:val="22"/>
                <w:szCs w:val="22"/>
              </w:rPr>
              <w:t>term or concept</w:t>
            </w:r>
            <w:r w:rsidR="00655518">
              <w:rPr>
                <w:rFonts w:cs="Calibri"/>
                <w:sz w:val="22"/>
                <w:szCs w:val="22"/>
              </w:rPr>
              <w:t xml:space="preserve">) </w:t>
            </w:r>
            <w:r>
              <w:rPr>
                <w:rFonts w:cs="Calibri"/>
                <w:sz w:val="22"/>
                <w:szCs w:val="22"/>
              </w:rPr>
              <w:t>and explains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discussion with evidence from your research. </w:t>
            </w:r>
            <w:r>
              <w:rPr>
                <w:rFonts w:cs="Calibri"/>
                <w:b/>
                <w:sz w:val="22"/>
                <w:szCs w:val="22"/>
              </w:rPr>
              <w:t xml:space="preserve">L2 </w:t>
            </w:r>
            <w:r w:rsidR="00A11A7F">
              <w:rPr>
                <w:rFonts w:cs="Calibri"/>
                <w:sz w:val="22"/>
                <w:szCs w:val="22"/>
              </w:rPr>
              <w:t xml:space="preserve">What </w:t>
            </w:r>
            <w:r w:rsidR="00927C31">
              <w:rPr>
                <w:rFonts w:cs="Calibri"/>
                <w:sz w:val="22"/>
                <w:szCs w:val="22"/>
              </w:rPr>
              <w:t xml:space="preserve">________ </w:t>
            </w:r>
            <w:r w:rsidR="00655518">
              <w:rPr>
                <w:rFonts w:cs="Calibri"/>
                <w:sz w:val="22"/>
                <w:szCs w:val="22"/>
              </w:rPr>
              <w:t>(</w:t>
            </w:r>
            <w:r>
              <w:rPr>
                <w:rFonts w:cs="Calibri"/>
                <w:sz w:val="22"/>
                <w:szCs w:val="22"/>
              </w:rPr>
              <w:t>conclusions or implications</w:t>
            </w:r>
            <w:r w:rsidR="00655518">
              <w:rPr>
                <w:rFonts w:cs="Calibri"/>
                <w:sz w:val="22"/>
                <w:szCs w:val="22"/>
              </w:rPr>
              <w:t xml:space="preserve">) </w:t>
            </w:r>
            <w:r>
              <w:rPr>
                <w:rFonts w:cs="Calibri"/>
                <w:sz w:val="22"/>
                <w:szCs w:val="22"/>
              </w:rPr>
              <w:t>can you draw?</w:t>
            </w:r>
            <w:r w:rsidR="00655518">
              <w:rPr>
                <w:rFonts w:cs="Calibri"/>
                <w:sz w:val="22"/>
                <w:szCs w:val="22"/>
              </w:rPr>
              <w:t xml:space="preserve"> </w:t>
            </w:r>
            <w:r w:rsidR="00655518" w:rsidRPr="008F14D6">
              <w:rPr>
                <w:b/>
                <w:sz w:val="22"/>
              </w:rPr>
              <w:t>(</w:t>
            </w:r>
            <w:r w:rsidRPr="008F14D6">
              <w:rPr>
                <w:rFonts w:cs="Calibri"/>
                <w:b/>
                <w:sz w:val="22"/>
                <w:szCs w:val="22"/>
              </w:rPr>
              <w:t>I</w:t>
            </w:r>
            <w:r>
              <w:rPr>
                <w:rFonts w:cs="Calibri"/>
                <w:b/>
                <w:sz w:val="22"/>
                <w:szCs w:val="22"/>
              </w:rPr>
              <w:t>nformational or Explanatory/Definition</w:t>
            </w:r>
            <w:r w:rsidR="00655518">
              <w:rPr>
                <w:rFonts w:cs="Calibri"/>
                <w:b/>
                <w:sz w:val="22"/>
                <w:szCs w:val="22"/>
              </w:rPr>
              <w:t xml:space="preserve">) </w:t>
            </w:r>
          </w:p>
        </w:tc>
        <w:tc>
          <w:tcPr>
            <w:tcW w:w="6325" w:type="dxa"/>
            <w:shd w:val="clear" w:color="auto" w:fill="auto"/>
          </w:tcPr>
          <w:p w14:paraId="4D4835E4" w14:textId="7A248878" w:rsidR="00313EC1" w:rsidRPr="007C7936" w:rsidRDefault="00313EC1" w:rsidP="006775E0">
            <w:pPr>
              <w:spacing w:before="40" w:after="40"/>
              <w:ind w:left="72" w:right="72"/>
              <w:rPr>
                <w:rFonts w:cs="Calibri"/>
                <w:sz w:val="22"/>
                <w:szCs w:val="22"/>
              </w:rPr>
            </w:pPr>
            <w:r>
              <w:rPr>
                <w:rFonts w:cs="Calibri"/>
                <w:b/>
                <w:sz w:val="22"/>
                <w:szCs w:val="22"/>
              </w:rPr>
              <w:t>Task 12:</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report, or substitute</w:t>
            </w:r>
            <w:r w:rsidR="00655518">
              <w:rPr>
                <w:rFonts w:cs="Calibri"/>
                <w:sz w:val="22"/>
                <w:szCs w:val="22"/>
              </w:rPr>
              <w:t xml:space="preserve">) </w:t>
            </w:r>
            <w:r>
              <w:rPr>
                <w:rFonts w:cs="Calibri"/>
                <w:sz w:val="22"/>
                <w:szCs w:val="22"/>
              </w:rPr>
              <w:t>that defines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term or concept</w:t>
            </w:r>
            <w:r w:rsidR="00655518">
              <w:rPr>
                <w:rFonts w:cs="Calibri"/>
                <w:sz w:val="22"/>
                <w:szCs w:val="22"/>
              </w:rPr>
              <w:t xml:space="preserve">) </w:t>
            </w:r>
            <w:r>
              <w:rPr>
                <w:rFonts w:cs="Calibri"/>
                <w:sz w:val="22"/>
                <w:szCs w:val="22"/>
              </w:rPr>
              <w:t>and explains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discussion with evidence from the </w:t>
            </w:r>
            <w:r w:rsidR="00763E16">
              <w:rPr>
                <w:rFonts w:cs="Calibri"/>
                <w:sz w:val="22"/>
                <w:szCs w:val="22"/>
              </w:rPr>
              <w:t>text(s)</w:t>
            </w:r>
            <w:r w:rsidR="00655518">
              <w:rPr>
                <w:rFonts w:cs="Calibri"/>
                <w:sz w:val="22"/>
                <w:szCs w:val="22"/>
              </w:rPr>
              <w:t xml:space="preserve">. </w:t>
            </w:r>
            <w:r>
              <w:rPr>
                <w:rFonts w:cs="Calibri"/>
                <w:sz w:val="22"/>
                <w:szCs w:val="22"/>
              </w:rPr>
              <w:t xml:space="preserve"> </w:t>
            </w:r>
            <w:r>
              <w:rPr>
                <w:rFonts w:cs="Calibri"/>
                <w:b/>
                <w:sz w:val="22"/>
                <w:szCs w:val="22"/>
              </w:rPr>
              <w:t xml:space="preserve">L2 </w:t>
            </w:r>
            <w:r w:rsidR="00A11A7F">
              <w:rPr>
                <w:rFonts w:cs="Calibri"/>
                <w:sz w:val="22"/>
                <w:szCs w:val="22"/>
              </w:rPr>
              <w:t xml:space="preserve">What </w:t>
            </w:r>
            <w:r w:rsidR="00927C31">
              <w:rPr>
                <w:rFonts w:cs="Calibri"/>
                <w:sz w:val="22"/>
                <w:szCs w:val="22"/>
              </w:rPr>
              <w:t xml:space="preserve">________ </w:t>
            </w:r>
            <w:r w:rsidR="00655518">
              <w:rPr>
                <w:rFonts w:cs="Calibri"/>
                <w:sz w:val="22"/>
                <w:szCs w:val="22"/>
              </w:rPr>
              <w:t>(</w:t>
            </w:r>
            <w:r>
              <w:rPr>
                <w:rFonts w:cs="Calibri"/>
                <w:sz w:val="22"/>
                <w:szCs w:val="22"/>
              </w:rPr>
              <w:t>conclusions or implications</w:t>
            </w:r>
            <w:r w:rsidR="00655518">
              <w:rPr>
                <w:rFonts w:cs="Calibri"/>
                <w:sz w:val="22"/>
                <w:szCs w:val="22"/>
              </w:rPr>
              <w:t xml:space="preserve">) </w:t>
            </w:r>
            <w:r>
              <w:rPr>
                <w:rFonts w:cs="Calibri"/>
                <w:sz w:val="22"/>
                <w:szCs w:val="22"/>
              </w:rPr>
              <w:t>can you draw?</w:t>
            </w:r>
            <w:r w:rsidR="00655518">
              <w:rPr>
                <w:rFonts w:cs="Calibri"/>
                <w:b/>
                <w:sz w:val="22"/>
                <w:szCs w:val="22"/>
              </w:rPr>
              <w:t xml:space="preserve"> (</w:t>
            </w:r>
            <w:r w:rsidR="006775E0">
              <w:rPr>
                <w:rFonts w:cs="Calibri"/>
                <w:b/>
                <w:sz w:val="22"/>
                <w:szCs w:val="22"/>
              </w:rPr>
              <w:t>Informational or Explanatory/Definition</w:t>
            </w:r>
            <w:r w:rsidR="00655518">
              <w:rPr>
                <w:rFonts w:cs="Calibri"/>
                <w:b/>
                <w:sz w:val="22"/>
                <w:szCs w:val="22"/>
              </w:rPr>
              <w:t xml:space="preserve">) </w:t>
            </w:r>
          </w:p>
        </w:tc>
      </w:tr>
      <w:tr w:rsidR="00313EC1" w14:paraId="5C4382E4" w14:textId="77777777">
        <w:tc>
          <w:tcPr>
            <w:tcW w:w="0" w:type="auto"/>
            <w:shd w:val="clear" w:color="auto" w:fill="auto"/>
          </w:tcPr>
          <w:p w14:paraId="01265A73" w14:textId="77777777" w:rsidR="00313EC1" w:rsidRDefault="00313EC1" w:rsidP="006775E0">
            <w:pPr>
              <w:spacing w:before="40" w:after="40"/>
              <w:ind w:left="72" w:right="72"/>
              <w:jc w:val="center"/>
              <w:rPr>
                <w:rFonts w:cs="Arial"/>
                <w:b/>
                <w:bCs/>
                <w:sz w:val="22"/>
                <w:szCs w:val="32"/>
              </w:rPr>
            </w:pPr>
            <w:r>
              <w:rPr>
                <w:rFonts w:cs="Arial"/>
                <w:b/>
                <w:bCs/>
                <w:sz w:val="22"/>
                <w:szCs w:val="32"/>
              </w:rPr>
              <w:t>Description</w:t>
            </w:r>
          </w:p>
        </w:tc>
        <w:tc>
          <w:tcPr>
            <w:tcW w:w="6321" w:type="dxa"/>
            <w:shd w:val="clear" w:color="auto" w:fill="auto"/>
          </w:tcPr>
          <w:p w14:paraId="37688D06" w14:textId="3A07C140" w:rsidR="00313EC1" w:rsidRPr="006775E0" w:rsidRDefault="00313EC1" w:rsidP="0070747F">
            <w:pPr>
              <w:rPr>
                <w:rFonts w:cs="Calibri"/>
                <w:b/>
                <w:sz w:val="22"/>
                <w:szCs w:val="22"/>
              </w:rPr>
            </w:pPr>
            <w:r>
              <w:rPr>
                <w:rFonts w:cs="Calibri"/>
                <w:b/>
                <w:sz w:val="22"/>
                <w:szCs w:val="22"/>
              </w:rPr>
              <w:t xml:space="preserve">Task 13: </w:t>
            </w:r>
            <w:r>
              <w:rPr>
                <w:rFonts w:cs="Calibri"/>
                <w:sz w:val="22"/>
                <w:szCs w:val="22"/>
              </w:rPr>
              <w:t>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or substitute</w:t>
            </w:r>
            <w:r w:rsidR="00655518">
              <w:rPr>
                <w:rFonts w:cs="Calibri"/>
                <w:sz w:val="22"/>
                <w:szCs w:val="22"/>
              </w:rPr>
              <w:t xml:space="preserve">) </w:t>
            </w:r>
            <w:r>
              <w:rPr>
                <w:rFonts w:cs="Calibri"/>
                <w:sz w:val="22"/>
                <w:szCs w:val="22"/>
              </w:rPr>
              <w:t>that describes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discussion with evidence from your research.</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Informational or Explanatory/Description</w:t>
            </w:r>
            <w:r w:rsidR="00655518" w:rsidRPr="008F14D6">
              <w:rPr>
                <w:rFonts w:cs="Calibri"/>
                <w:b/>
                <w:sz w:val="22"/>
                <w:szCs w:val="22"/>
              </w:rPr>
              <w:t>)</w:t>
            </w:r>
            <w:r w:rsidR="00655518">
              <w:rPr>
                <w:rFonts w:cs="Calibri"/>
                <w:b/>
                <w:sz w:val="22"/>
                <w:szCs w:val="22"/>
              </w:rPr>
              <w:t xml:space="preserve"> </w:t>
            </w:r>
          </w:p>
        </w:tc>
        <w:tc>
          <w:tcPr>
            <w:tcW w:w="6325" w:type="dxa"/>
            <w:shd w:val="clear" w:color="auto" w:fill="auto"/>
          </w:tcPr>
          <w:p w14:paraId="40F6EF34" w14:textId="298B50AB" w:rsidR="00313EC1" w:rsidRPr="007C7936" w:rsidRDefault="00313EC1" w:rsidP="00C72ABD">
            <w:pPr>
              <w:pStyle w:val="ListParagraph"/>
              <w:spacing w:before="40" w:after="40"/>
              <w:ind w:left="72" w:right="72"/>
              <w:rPr>
                <w:rFonts w:cs="Calibri"/>
                <w:b/>
                <w:sz w:val="22"/>
                <w:szCs w:val="22"/>
              </w:rPr>
            </w:pPr>
            <w:r>
              <w:rPr>
                <w:rFonts w:cs="Calibri"/>
                <w:b/>
                <w:sz w:val="22"/>
                <w:szCs w:val="22"/>
              </w:rPr>
              <w:t xml:space="preserve">Task 14: </w:t>
            </w:r>
            <w:r>
              <w:rPr>
                <w:rFonts w:cs="Calibri"/>
                <w:sz w:val="22"/>
                <w:szCs w:val="22"/>
              </w:rPr>
              <w:t>[Insert question]</w:t>
            </w:r>
            <w:r>
              <w:rPr>
                <w:rFonts w:cs="Calibri"/>
                <w:b/>
                <w:sz w:val="22"/>
                <w:szCs w:val="22"/>
              </w:rPr>
              <w:t xml:space="preserve"> </w:t>
            </w:r>
            <w:r>
              <w:rPr>
                <w:rFonts w:cs="Calibri"/>
                <w:sz w:val="22"/>
                <w:szCs w:val="22"/>
              </w:rPr>
              <w:t>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report, or substitute</w:t>
            </w:r>
            <w:r w:rsidR="00655518">
              <w:rPr>
                <w:rFonts w:cs="Calibri"/>
                <w:sz w:val="22"/>
                <w:szCs w:val="22"/>
              </w:rPr>
              <w:t xml:space="preserve">) </w:t>
            </w:r>
            <w:r>
              <w:rPr>
                <w:rFonts w:cs="Calibri"/>
                <w:sz w:val="22"/>
                <w:szCs w:val="22"/>
              </w:rPr>
              <w:t>that describes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and addresses the question. Support your discussion with evidence from the </w:t>
            </w:r>
            <w:r w:rsidR="00763E16">
              <w:rPr>
                <w:rFonts w:cs="Calibri"/>
                <w:sz w:val="22"/>
                <w:szCs w:val="22"/>
              </w:rPr>
              <w:t>text(s)</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Informational or Explanatory/Description</w:t>
            </w:r>
            <w:r w:rsidR="00655518" w:rsidRPr="008F14D6">
              <w:rPr>
                <w:rFonts w:cs="Calibri"/>
                <w:b/>
                <w:sz w:val="22"/>
                <w:szCs w:val="22"/>
              </w:rPr>
              <w:t>)</w:t>
            </w:r>
            <w:r w:rsidR="00655518">
              <w:rPr>
                <w:rFonts w:cs="Calibri"/>
                <w:b/>
                <w:sz w:val="22"/>
                <w:szCs w:val="22"/>
              </w:rPr>
              <w:t xml:space="preserve"> </w:t>
            </w:r>
          </w:p>
        </w:tc>
      </w:tr>
      <w:tr w:rsidR="003C28B0" w14:paraId="5112A558" w14:textId="77777777">
        <w:tc>
          <w:tcPr>
            <w:tcW w:w="0" w:type="auto"/>
            <w:vMerge w:val="restart"/>
            <w:shd w:val="clear" w:color="auto" w:fill="auto"/>
          </w:tcPr>
          <w:p w14:paraId="25015F56" w14:textId="77777777" w:rsidR="003C28B0" w:rsidRDefault="003C28B0" w:rsidP="006775E0">
            <w:pPr>
              <w:spacing w:before="40" w:after="40"/>
              <w:ind w:left="72" w:right="72"/>
              <w:jc w:val="center"/>
              <w:rPr>
                <w:rFonts w:cs="Arial"/>
                <w:b/>
                <w:bCs/>
                <w:sz w:val="22"/>
                <w:szCs w:val="32"/>
              </w:rPr>
            </w:pPr>
            <w:r>
              <w:rPr>
                <w:rFonts w:cs="Arial"/>
                <w:b/>
                <w:bCs/>
                <w:sz w:val="22"/>
                <w:szCs w:val="32"/>
              </w:rPr>
              <w:t>Procedural-Sequential</w:t>
            </w:r>
          </w:p>
        </w:tc>
        <w:tc>
          <w:tcPr>
            <w:tcW w:w="6321" w:type="dxa"/>
            <w:shd w:val="clear" w:color="auto" w:fill="auto"/>
          </w:tcPr>
          <w:p w14:paraId="40B33F68" w14:textId="60A27B0C" w:rsidR="003C28B0" w:rsidRPr="006775E0" w:rsidRDefault="003C28B0" w:rsidP="0070747F">
            <w:pPr>
              <w:rPr>
                <w:rFonts w:cs="Calibri"/>
                <w:b/>
                <w:sz w:val="22"/>
                <w:szCs w:val="22"/>
              </w:rPr>
            </w:pPr>
            <w:r>
              <w:rPr>
                <w:rFonts w:cs="Calibri"/>
                <w:b/>
                <w:sz w:val="22"/>
                <w:szCs w:val="22"/>
              </w:rPr>
              <w:t xml:space="preserve">Task 15: </w:t>
            </w:r>
            <w:r>
              <w:rPr>
                <w:rFonts w:cs="Calibri"/>
                <w:sz w:val="22"/>
                <w:szCs w:val="22"/>
              </w:rPr>
              <w:t>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or substitute</w:t>
            </w:r>
            <w:r w:rsidR="00655518" w:rsidRPr="00C72ABD">
              <w:rPr>
                <w:rFonts w:cs="Calibri"/>
                <w:sz w:val="22"/>
                <w:szCs w:val="22"/>
              </w:rPr>
              <w:t>)</w:t>
            </w:r>
            <w:r w:rsidR="00655518" w:rsidRPr="00C72ABD">
              <w:rPr>
                <w:sz w:val="22"/>
              </w:rPr>
              <w:t xml:space="preserve"> </w:t>
            </w:r>
            <w:r>
              <w:rPr>
                <w:rFonts w:cs="Calibri"/>
                <w:sz w:val="22"/>
                <w:szCs w:val="22"/>
              </w:rPr>
              <w:t>that relates how</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discussion with evidence from your research.</w:t>
            </w:r>
            <w:r w:rsidR="00655518">
              <w:rPr>
                <w:rFonts w:cs="Calibri"/>
                <w:sz w:val="22"/>
                <w:szCs w:val="22"/>
              </w:rPr>
              <w:t xml:space="preserve"> </w:t>
            </w:r>
            <w:r w:rsidR="00655518">
              <w:rPr>
                <w:sz w:val="22"/>
              </w:rPr>
              <w:t>(</w:t>
            </w:r>
            <w:r>
              <w:rPr>
                <w:rFonts w:cs="Calibri"/>
                <w:b/>
                <w:sz w:val="22"/>
                <w:szCs w:val="22"/>
              </w:rPr>
              <w:t>Informat</w:t>
            </w:r>
            <w:r w:rsidR="006775E0">
              <w:rPr>
                <w:rFonts w:cs="Calibri"/>
                <w:b/>
                <w:sz w:val="22"/>
                <w:szCs w:val="22"/>
              </w:rPr>
              <w:t>ional or Explanatory/Procedural-</w:t>
            </w:r>
            <w:r>
              <w:rPr>
                <w:rFonts w:cs="Calibri"/>
                <w:b/>
                <w:sz w:val="22"/>
                <w:szCs w:val="22"/>
              </w:rPr>
              <w:t>Sequential</w:t>
            </w:r>
            <w:r w:rsidR="00655518">
              <w:rPr>
                <w:rFonts w:cs="Calibri"/>
                <w:b/>
                <w:sz w:val="22"/>
                <w:szCs w:val="22"/>
              </w:rPr>
              <w:t xml:space="preserve">) </w:t>
            </w:r>
          </w:p>
        </w:tc>
        <w:tc>
          <w:tcPr>
            <w:tcW w:w="6325" w:type="dxa"/>
            <w:shd w:val="clear" w:color="auto" w:fill="auto"/>
          </w:tcPr>
          <w:p w14:paraId="37945877" w14:textId="54576DC6" w:rsidR="003C28B0" w:rsidRPr="007C7936" w:rsidRDefault="003C28B0" w:rsidP="006775E0">
            <w:pPr>
              <w:spacing w:before="40" w:after="40"/>
              <w:ind w:left="72" w:right="72"/>
              <w:rPr>
                <w:rFonts w:cs="Calibri"/>
                <w:b/>
                <w:sz w:val="22"/>
                <w:szCs w:val="22"/>
              </w:rPr>
            </w:pPr>
            <w:r>
              <w:rPr>
                <w:rFonts w:cs="Calibri"/>
                <w:b/>
                <w:sz w:val="22"/>
                <w:szCs w:val="22"/>
              </w:rPr>
              <w:t>Task 16:</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or substitute</w:t>
            </w:r>
            <w:r w:rsidR="00655518">
              <w:rPr>
                <w:rFonts w:cs="Calibri"/>
                <w:sz w:val="22"/>
                <w:szCs w:val="22"/>
              </w:rPr>
              <w:t xml:space="preserve">) </w:t>
            </w:r>
            <w:r>
              <w:rPr>
                <w:rFonts w:cs="Calibri"/>
                <w:sz w:val="22"/>
                <w:szCs w:val="22"/>
              </w:rPr>
              <w:t>that relates how</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discussion with evidence from the </w:t>
            </w:r>
            <w:r w:rsidR="00763E16">
              <w:rPr>
                <w:rFonts w:cs="Calibri"/>
                <w:sz w:val="22"/>
                <w:szCs w:val="22"/>
              </w:rPr>
              <w:t>text(s)</w:t>
            </w:r>
            <w:r w:rsidR="00655518">
              <w:rPr>
                <w:rFonts w:cs="Calibri"/>
                <w:sz w:val="22"/>
                <w:szCs w:val="22"/>
              </w:rPr>
              <w:t xml:space="preserve">.  </w:t>
            </w:r>
            <w:r w:rsidR="00655518" w:rsidRPr="008F14D6">
              <w:rPr>
                <w:b/>
                <w:sz w:val="22"/>
              </w:rPr>
              <w:t>(</w:t>
            </w:r>
            <w:r>
              <w:rPr>
                <w:rFonts w:cs="Calibri"/>
                <w:b/>
                <w:sz w:val="22"/>
                <w:szCs w:val="22"/>
              </w:rPr>
              <w:t>Informat</w:t>
            </w:r>
            <w:r w:rsidR="006775E0">
              <w:rPr>
                <w:rFonts w:cs="Calibri"/>
                <w:b/>
                <w:sz w:val="22"/>
                <w:szCs w:val="22"/>
              </w:rPr>
              <w:t>ional or Explanatory/Procedural-</w:t>
            </w:r>
            <w:r>
              <w:rPr>
                <w:rFonts w:cs="Calibri"/>
                <w:b/>
                <w:sz w:val="22"/>
                <w:szCs w:val="22"/>
              </w:rPr>
              <w:t>Sequential</w:t>
            </w:r>
            <w:r w:rsidR="00655518">
              <w:rPr>
                <w:rFonts w:cs="Calibri"/>
                <w:b/>
                <w:sz w:val="22"/>
                <w:szCs w:val="22"/>
              </w:rPr>
              <w:t xml:space="preserve">) </w:t>
            </w:r>
          </w:p>
        </w:tc>
      </w:tr>
      <w:tr w:rsidR="003C28B0" w14:paraId="549398E8" w14:textId="77777777">
        <w:tc>
          <w:tcPr>
            <w:tcW w:w="0" w:type="auto"/>
            <w:vMerge/>
            <w:shd w:val="clear" w:color="auto" w:fill="auto"/>
          </w:tcPr>
          <w:p w14:paraId="535E122F" w14:textId="77777777" w:rsidR="003C28B0" w:rsidRDefault="003C28B0" w:rsidP="006775E0">
            <w:pPr>
              <w:spacing w:before="40" w:after="40"/>
              <w:ind w:left="72" w:right="72"/>
              <w:jc w:val="center"/>
              <w:rPr>
                <w:rFonts w:cs="Arial"/>
                <w:b/>
                <w:bCs/>
                <w:sz w:val="22"/>
                <w:szCs w:val="32"/>
              </w:rPr>
            </w:pPr>
          </w:p>
        </w:tc>
        <w:tc>
          <w:tcPr>
            <w:tcW w:w="6321" w:type="dxa"/>
            <w:shd w:val="clear" w:color="auto" w:fill="auto"/>
          </w:tcPr>
          <w:p w14:paraId="5AEC8085" w14:textId="72113307" w:rsidR="003C28B0" w:rsidRPr="007C7936" w:rsidRDefault="003C28B0" w:rsidP="00EB7C72">
            <w:pPr>
              <w:spacing w:before="40" w:after="40"/>
              <w:ind w:left="72" w:right="72"/>
              <w:rPr>
                <w:rFonts w:cs="Calibri"/>
                <w:b/>
                <w:sz w:val="22"/>
                <w:szCs w:val="22"/>
              </w:rPr>
            </w:pPr>
            <w:r>
              <w:rPr>
                <w:b/>
                <w:bCs/>
                <w:sz w:val="22"/>
                <w:szCs w:val="32"/>
              </w:rPr>
              <w:t xml:space="preserve"> </w:t>
            </w:r>
            <w:r>
              <w:rPr>
                <w:rFonts w:cs="Calibri"/>
                <w:b/>
                <w:sz w:val="22"/>
                <w:szCs w:val="22"/>
              </w:rPr>
              <w:t xml:space="preserve">Task 17: </w:t>
            </w:r>
            <w:r>
              <w:rPr>
                <w:rFonts w:cs="Calibri"/>
                <w:sz w:val="22"/>
                <w:szCs w:val="22"/>
              </w:rPr>
              <w:t>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developing a hypothesis, and conducting an experiment examining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 </w:t>
            </w:r>
            <w:r w:rsidRPr="00C72ABD">
              <w:rPr>
                <w:rFonts w:cs="Calibri"/>
                <w:sz w:val="22"/>
                <w:szCs w:val="22"/>
              </w:rPr>
              <w:t xml:space="preserve">a laboratory report </w:t>
            </w:r>
            <w:r>
              <w:rPr>
                <w:rFonts w:cs="Calibri"/>
                <w:sz w:val="22"/>
                <w:szCs w:val="22"/>
              </w:rPr>
              <w:t>that explains your procedures and results and confirms or rejects your hypothesis. What conclusion</w:t>
            </w:r>
            <w:r w:rsidR="00C72ABD">
              <w:rPr>
                <w:rFonts w:cs="Calibri"/>
                <w:sz w:val="22"/>
                <w:szCs w:val="22"/>
              </w:rPr>
              <w:t>(</w:t>
            </w:r>
            <w:r>
              <w:rPr>
                <w:rFonts w:cs="Calibri"/>
                <w:sz w:val="22"/>
                <w:szCs w:val="22"/>
              </w:rPr>
              <w:t>s</w:t>
            </w:r>
            <w:r w:rsidR="00C72ABD">
              <w:rPr>
                <w:rFonts w:cs="Calibri"/>
                <w:sz w:val="22"/>
                <w:szCs w:val="22"/>
              </w:rPr>
              <w:t>)</w:t>
            </w:r>
            <w:r>
              <w:rPr>
                <w:rFonts w:cs="Calibri"/>
                <w:sz w:val="22"/>
                <w:szCs w:val="22"/>
              </w:rPr>
              <w:t xml:space="preserve"> can you draw?</w:t>
            </w:r>
            <w:r w:rsidR="00655518">
              <w:rPr>
                <w:rFonts w:cs="Calibri"/>
                <w:sz w:val="22"/>
                <w:szCs w:val="22"/>
              </w:rPr>
              <w:t xml:space="preserve"> </w:t>
            </w:r>
            <w:r w:rsidR="00655518" w:rsidRPr="008F14D6">
              <w:rPr>
                <w:b/>
                <w:sz w:val="22"/>
              </w:rPr>
              <w:t>(</w:t>
            </w:r>
            <w:r>
              <w:rPr>
                <w:rFonts w:cs="Calibri"/>
                <w:b/>
                <w:sz w:val="22"/>
                <w:szCs w:val="22"/>
              </w:rPr>
              <w:t>Informational or Explanatory/</w:t>
            </w:r>
            <w:r w:rsidR="003C482C">
              <w:rPr>
                <w:rFonts w:cs="Calibri"/>
                <w:b/>
                <w:sz w:val="22"/>
                <w:szCs w:val="22"/>
              </w:rPr>
              <w:t>Procedural-</w:t>
            </w:r>
            <w:r>
              <w:rPr>
                <w:rFonts w:cs="Calibri"/>
                <w:b/>
                <w:sz w:val="22"/>
                <w:szCs w:val="22"/>
              </w:rPr>
              <w:t>Sequential</w:t>
            </w:r>
            <w:r w:rsidR="00655518">
              <w:rPr>
                <w:rFonts w:cs="Calibri"/>
                <w:b/>
                <w:sz w:val="22"/>
                <w:szCs w:val="22"/>
              </w:rPr>
              <w:t xml:space="preserve">) </w:t>
            </w:r>
          </w:p>
        </w:tc>
        <w:tc>
          <w:tcPr>
            <w:tcW w:w="6325" w:type="dxa"/>
            <w:shd w:val="clear" w:color="auto" w:fill="auto"/>
          </w:tcPr>
          <w:p w14:paraId="3E0B5A4A" w14:textId="77777777" w:rsidR="003C28B0" w:rsidRDefault="003C28B0" w:rsidP="006775E0">
            <w:pPr>
              <w:spacing w:before="40" w:after="40"/>
              <w:ind w:left="72" w:right="72"/>
              <w:rPr>
                <w:b/>
                <w:bCs/>
                <w:sz w:val="22"/>
                <w:szCs w:val="32"/>
              </w:rPr>
            </w:pPr>
          </w:p>
        </w:tc>
      </w:tr>
      <w:tr w:rsidR="00313EC1" w14:paraId="3AA66165" w14:textId="77777777">
        <w:tc>
          <w:tcPr>
            <w:tcW w:w="0" w:type="auto"/>
            <w:shd w:val="clear" w:color="auto" w:fill="auto"/>
          </w:tcPr>
          <w:p w14:paraId="3D5DD5D2" w14:textId="77777777" w:rsidR="00313EC1" w:rsidRDefault="00313EC1" w:rsidP="006775E0">
            <w:pPr>
              <w:spacing w:before="40" w:after="40"/>
              <w:ind w:left="72" w:right="72"/>
              <w:jc w:val="center"/>
              <w:rPr>
                <w:rFonts w:cs="Arial"/>
                <w:b/>
                <w:bCs/>
                <w:sz w:val="22"/>
                <w:szCs w:val="32"/>
              </w:rPr>
            </w:pPr>
            <w:r>
              <w:rPr>
                <w:rFonts w:cs="Arial"/>
                <w:b/>
                <w:bCs/>
                <w:sz w:val="22"/>
                <w:szCs w:val="32"/>
              </w:rPr>
              <w:t>Synthesis</w:t>
            </w:r>
          </w:p>
        </w:tc>
        <w:tc>
          <w:tcPr>
            <w:tcW w:w="6321" w:type="dxa"/>
            <w:shd w:val="clear" w:color="auto" w:fill="auto"/>
          </w:tcPr>
          <w:p w14:paraId="53E0B573" w14:textId="391B2CC8" w:rsidR="00313EC1" w:rsidRPr="007C7936" w:rsidRDefault="00313EC1" w:rsidP="00C72ABD">
            <w:pPr>
              <w:spacing w:before="40" w:after="40"/>
              <w:ind w:left="72" w:right="72"/>
              <w:rPr>
                <w:rFonts w:cs="Calibri"/>
                <w:b/>
                <w:sz w:val="22"/>
                <w:szCs w:val="22"/>
              </w:rPr>
            </w:pPr>
            <w:r>
              <w:rPr>
                <w:rFonts w:cs="Calibri"/>
                <w:b/>
                <w:sz w:val="22"/>
                <w:szCs w:val="22"/>
              </w:rPr>
              <w:t>Task 18:</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or substitute</w:t>
            </w:r>
            <w:r w:rsidR="00655518">
              <w:rPr>
                <w:rFonts w:cs="Calibri"/>
                <w:sz w:val="22"/>
                <w:szCs w:val="22"/>
              </w:rPr>
              <w:t xml:space="preserve">) </w:t>
            </w:r>
            <w:r>
              <w:rPr>
                <w:rFonts w:cs="Calibri"/>
                <w:sz w:val="22"/>
                <w:szCs w:val="22"/>
              </w:rPr>
              <w:t>that explains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What conclusions or implications can you draw? Cite at least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00C72ABD">
              <w:rPr>
                <w:rFonts w:cs="Calibri"/>
                <w:sz w:val="22"/>
                <w:szCs w:val="22"/>
              </w:rPr>
              <w:t>#</w:t>
            </w:r>
            <w:r w:rsidR="00655518">
              <w:rPr>
                <w:rFonts w:cs="Calibri"/>
                <w:sz w:val="22"/>
                <w:szCs w:val="22"/>
              </w:rPr>
              <w:t xml:space="preserve">) </w:t>
            </w:r>
            <w:r>
              <w:rPr>
                <w:rFonts w:cs="Calibri"/>
                <w:sz w:val="22"/>
                <w:szCs w:val="22"/>
              </w:rPr>
              <w:t xml:space="preserve">sources, pointing out key elements from each source. </w:t>
            </w:r>
            <w:r>
              <w:rPr>
                <w:rFonts w:cs="Calibri"/>
                <w:b/>
                <w:sz w:val="22"/>
                <w:szCs w:val="22"/>
              </w:rPr>
              <w:t>L2</w:t>
            </w:r>
            <w:r>
              <w:rPr>
                <w:rFonts w:cs="Calibri"/>
                <w:sz w:val="22"/>
                <w:szCs w:val="22"/>
              </w:rPr>
              <w:t xml:space="preserve"> In your discussion, address the credibility and origin of sources in view of your research topic. </w:t>
            </w:r>
            <w:r>
              <w:rPr>
                <w:rFonts w:cs="Calibri"/>
                <w:b/>
                <w:sz w:val="22"/>
                <w:szCs w:val="22"/>
              </w:rPr>
              <w:t xml:space="preserve">L3 </w:t>
            </w:r>
            <w:r>
              <w:rPr>
                <w:rFonts w:cs="Calibri"/>
                <w:sz w:val="22"/>
                <w:szCs w:val="22"/>
              </w:rPr>
              <w:t>Identify any gaps or unanswered questions.</w:t>
            </w:r>
            <w:r w:rsidR="00822945">
              <w:rPr>
                <w:rFonts w:cs="Calibri"/>
                <w:sz w:val="22"/>
                <w:szCs w:val="22"/>
              </w:rPr>
              <w:t xml:space="preserve"> </w:t>
            </w:r>
            <w:r>
              <w:rPr>
                <w:rFonts w:cs="Calibri"/>
                <w:sz w:val="22"/>
                <w:szCs w:val="22"/>
              </w:rPr>
              <w:t>Optional: Include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e.g. bibliography</w:t>
            </w:r>
            <w:r w:rsidR="00655518">
              <w:rPr>
                <w:rFonts w:cs="Calibri"/>
                <w:sz w:val="22"/>
                <w:szCs w:val="22"/>
              </w:rPr>
              <w:t xml:space="preserve">).  </w:t>
            </w:r>
            <w:r w:rsidR="00655518" w:rsidRPr="008F14D6">
              <w:rPr>
                <w:b/>
                <w:sz w:val="22"/>
              </w:rPr>
              <w:t>(</w:t>
            </w:r>
            <w:r w:rsidRPr="008F14D6">
              <w:rPr>
                <w:rFonts w:cs="Calibri"/>
                <w:b/>
                <w:sz w:val="22"/>
                <w:szCs w:val="22"/>
              </w:rPr>
              <w:t>Informational or Explanatory/Synthesis</w:t>
            </w:r>
            <w:r w:rsidR="00655518" w:rsidRPr="008F14D6">
              <w:rPr>
                <w:rFonts w:cs="Calibri"/>
                <w:b/>
                <w:sz w:val="22"/>
                <w:szCs w:val="22"/>
              </w:rPr>
              <w:t>)</w:t>
            </w:r>
            <w:r w:rsidR="00655518">
              <w:rPr>
                <w:rFonts w:cs="Calibri"/>
                <w:b/>
                <w:sz w:val="22"/>
                <w:szCs w:val="22"/>
              </w:rPr>
              <w:t xml:space="preserve"> </w:t>
            </w:r>
          </w:p>
        </w:tc>
        <w:tc>
          <w:tcPr>
            <w:tcW w:w="6325" w:type="dxa"/>
            <w:shd w:val="clear" w:color="auto" w:fill="auto"/>
          </w:tcPr>
          <w:p w14:paraId="6E9DE6A6" w14:textId="0D41801B" w:rsidR="00313EC1" w:rsidRPr="006775E0" w:rsidRDefault="00313EC1" w:rsidP="00C72ABD">
            <w:pPr>
              <w:spacing w:before="40" w:after="40"/>
              <w:ind w:left="72" w:right="72"/>
              <w:rPr>
                <w:sz w:val="22"/>
              </w:rPr>
            </w:pPr>
            <w:r>
              <w:rPr>
                <w:rFonts w:cs="Calibri"/>
                <w:b/>
                <w:sz w:val="22"/>
                <w:szCs w:val="22"/>
              </w:rPr>
              <w:t xml:space="preserve">Task 19: </w:t>
            </w:r>
            <w:r>
              <w:rPr>
                <w:rFonts w:cs="Calibri"/>
                <w:sz w:val="22"/>
                <w:szCs w:val="22"/>
              </w:rPr>
              <w:t>[Insert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explains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What conclusions or implications can you draw? Cite at least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00C72ABD">
              <w:rPr>
                <w:rFonts w:cs="Calibri"/>
                <w:sz w:val="22"/>
                <w:szCs w:val="22"/>
              </w:rPr>
              <w:t>#</w:t>
            </w:r>
            <w:r w:rsidR="00655518">
              <w:rPr>
                <w:rFonts w:cs="Calibri"/>
                <w:sz w:val="22"/>
                <w:szCs w:val="22"/>
              </w:rPr>
              <w:t xml:space="preserve">) </w:t>
            </w:r>
            <w:r>
              <w:rPr>
                <w:rFonts w:cs="Calibri"/>
                <w:sz w:val="22"/>
                <w:szCs w:val="22"/>
              </w:rPr>
              <w:t xml:space="preserve">sources, pointing out key elements from each source. </w:t>
            </w:r>
            <w:r>
              <w:rPr>
                <w:rFonts w:cs="Calibri"/>
                <w:b/>
                <w:sz w:val="22"/>
                <w:szCs w:val="22"/>
              </w:rPr>
              <w:t>L2</w:t>
            </w:r>
            <w:r>
              <w:rPr>
                <w:rFonts w:cs="Calibri"/>
                <w:sz w:val="22"/>
                <w:szCs w:val="22"/>
              </w:rPr>
              <w:t xml:space="preserve"> In your discussion, address the credibility and origin of sources in view of your research topic.</w:t>
            </w:r>
            <w:r w:rsidR="006775E0">
              <w:rPr>
                <w:rFonts w:cs="Calibri"/>
                <w:sz w:val="22"/>
                <w:szCs w:val="22"/>
              </w:rPr>
              <w:t xml:space="preserve"> </w:t>
            </w:r>
            <w:r>
              <w:rPr>
                <w:rFonts w:cs="Calibri"/>
                <w:b/>
                <w:sz w:val="22"/>
                <w:szCs w:val="22"/>
              </w:rPr>
              <w:t>L3</w:t>
            </w:r>
            <w:r>
              <w:rPr>
                <w:rFonts w:cs="Calibri"/>
                <w:sz w:val="22"/>
                <w:szCs w:val="22"/>
              </w:rPr>
              <w:t xml:space="preserve"> Identify any gaps or unanswered questions.</w:t>
            </w:r>
            <w:r w:rsidR="00822945">
              <w:rPr>
                <w:rFonts w:cs="Calibri"/>
                <w:sz w:val="22"/>
                <w:szCs w:val="22"/>
              </w:rPr>
              <w:t xml:space="preserve"> </w:t>
            </w:r>
            <w:r>
              <w:rPr>
                <w:rFonts w:cs="Calibri"/>
                <w:sz w:val="22"/>
                <w:szCs w:val="22"/>
              </w:rPr>
              <w:t>Optional: Include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e.g. bibliography</w:t>
            </w:r>
            <w:r w:rsidR="00655518">
              <w:rPr>
                <w:rFonts w:cs="Calibri"/>
                <w:sz w:val="22"/>
                <w:szCs w:val="22"/>
              </w:rPr>
              <w:t xml:space="preserve">).  </w:t>
            </w:r>
            <w:r w:rsidR="00655518" w:rsidRPr="008F14D6">
              <w:rPr>
                <w:b/>
                <w:sz w:val="22"/>
              </w:rPr>
              <w:t>(</w:t>
            </w:r>
            <w:r w:rsidRPr="008F14D6">
              <w:rPr>
                <w:rFonts w:cs="Calibri"/>
                <w:b/>
                <w:sz w:val="22"/>
                <w:szCs w:val="22"/>
              </w:rPr>
              <w:t>Informational or Explanatory/Synthesis</w:t>
            </w:r>
            <w:r w:rsidR="00655518" w:rsidRPr="008F14D6">
              <w:rPr>
                <w:rFonts w:cs="Calibri"/>
                <w:b/>
                <w:sz w:val="22"/>
                <w:szCs w:val="22"/>
              </w:rPr>
              <w:t xml:space="preserve">) </w:t>
            </w:r>
          </w:p>
        </w:tc>
      </w:tr>
    </w:tbl>
    <w:p w14:paraId="1BF33988" w14:textId="77777777" w:rsidR="00C163D7" w:rsidRDefault="00C163D7" w:rsidP="00C537B4">
      <w:pPr>
        <w:spacing w:before="40" w:after="40"/>
        <w:ind w:left="72" w:right="72"/>
        <w:jc w:val="center"/>
        <w:rPr>
          <w:b/>
          <w:bCs/>
          <w:sz w:val="22"/>
          <w:szCs w:val="32"/>
        </w:rPr>
        <w:sectPr w:rsidR="00C163D7">
          <w:headerReference w:type="even" r:id="rId11"/>
          <w:headerReference w:type="default" r:id="rId12"/>
          <w:footerReference w:type="even" r:id="rId13"/>
          <w:headerReference w:type="first" r:id="rId14"/>
          <w:footerReference w:type="first" r:id="rId15"/>
          <w:pgSz w:w="15840" w:h="12240" w:orient="landscape"/>
          <w:pgMar w:top="864" w:right="864" w:bottom="864" w:left="864" w:header="720" w:footer="720" w:gutter="0"/>
          <w:cols w:space="720"/>
          <w:docGrid w:linePitch="240" w:charSpace="32768"/>
        </w:sectPr>
      </w:pPr>
    </w:p>
    <w:tbl>
      <w:tblPr>
        <w:tblW w:w="1432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638"/>
        <w:gridCol w:w="6390"/>
        <w:gridCol w:w="6300"/>
      </w:tblGrid>
      <w:tr w:rsidR="00C163D7" w14:paraId="030BFEBC" w14:textId="77777777">
        <w:trPr>
          <w:trHeight w:val="20"/>
        </w:trPr>
        <w:tc>
          <w:tcPr>
            <w:tcW w:w="1638" w:type="dxa"/>
            <w:shd w:val="clear" w:color="auto" w:fill="auto"/>
          </w:tcPr>
          <w:p w14:paraId="5CF2E814" w14:textId="77777777" w:rsidR="00C163D7" w:rsidRDefault="00C163D7" w:rsidP="00C537B4">
            <w:pPr>
              <w:spacing w:before="40" w:after="40"/>
              <w:ind w:left="72" w:right="72"/>
              <w:jc w:val="center"/>
              <w:rPr>
                <w:b/>
                <w:bCs/>
                <w:sz w:val="22"/>
                <w:szCs w:val="32"/>
              </w:rPr>
            </w:pPr>
          </w:p>
        </w:tc>
        <w:tc>
          <w:tcPr>
            <w:tcW w:w="6390" w:type="dxa"/>
            <w:shd w:val="clear" w:color="auto" w:fill="auto"/>
          </w:tcPr>
          <w:p w14:paraId="6DBE20A7" w14:textId="77777777" w:rsidR="00C163D7" w:rsidRDefault="00C163D7" w:rsidP="00C537B4">
            <w:pPr>
              <w:spacing w:before="40" w:after="40"/>
              <w:ind w:left="72" w:right="72"/>
              <w:jc w:val="center"/>
              <w:rPr>
                <w:b/>
                <w:bCs/>
                <w:sz w:val="22"/>
                <w:szCs w:val="32"/>
              </w:rPr>
            </w:pPr>
            <w:r>
              <w:rPr>
                <w:b/>
                <w:bCs/>
                <w:sz w:val="22"/>
                <w:szCs w:val="32"/>
              </w:rPr>
              <w:t>“After Researching”</w:t>
            </w:r>
          </w:p>
        </w:tc>
        <w:tc>
          <w:tcPr>
            <w:tcW w:w="6300" w:type="dxa"/>
            <w:shd w:val="clear" w:color="auto" w:fill="auto"/>
          </w:tcPr>
          <w:p w14:paraId="31F79B42" w14:textId="77777777" w:rsidR="00C163D7" w:rsidRDefault="00C163D7" w:rsidP="00C537B4">
            <w:pPr>
              <w:spacing w:before="40" w:after="40"/>
              <w:ind w:left="72" w:right="72"/>
              <w:jc w:val="center"/>
              <w:rPr>
                <w:b/>
                <w:bCs/>
                <w:sz w:val="22"/>
                <w:szCs w:val="32"/>
              </w:rPr>
            </w:pPr>
            <w:r>
              <w:rPr>
                <w:b/>
                <w:bCs/>
                <w:sz w:val="22"/>
                <w:szCs w:val="32"/>
              </w:rPr>
              <w:t>“</w:t>
            </w:r>
            <w:r w:rsidR="0070747F">
              <w:rPr>
                <w:b/>
                <w:bCs/>
                <w:sz w:val="22"/>
                <w:szCs w:val="32"/>
              </w:rPr>
              <w:t>Essential Question</w:t>
            </w:r>
            <w:r>
              <w:rPr>
                <w:b/>
                <w:bCs/>
                <w:sz w:val="22"/>
                <w:szCs w:val="32"/>
              </w:rPr>
              <w:t>”</w:t>
            </w:r>
          </w:p>
        </w:tc>
      </w:tr>
      <w:tr w:rsidR="00C163D7" w14:paraId="48FA2687" w14:textId="77777777">
        <w:tc>
          <w:tcPr>
            <w:tcW w:w="14328" w:type="dxa"/>
            <w:gridSpan w:val="3"/>
            <w:shd w:val="clear" w:color="auto" w:fill="A28E6A" w:themeFill="accent3"/>
          </w:tcPr>
          <w:p w14:paraId="7E3817E8" w14:textId="77777777" w:rsidR="00C163D7" w:rsidRDefault="00C163D7" w:rsidP="00C537B4">
            <w:pPr>
              <w:spacing w:before="40" w:after="40"/>
              <w:ind w:left="72" w:right="72"/>
              <w:jc w:val="center"/>
              <w:rPr>
                <w:b/>
                <w:bCs/>
                <w:color w:val="FFFFFF"/>
                <w:sz w:val="22"/>
                <w:szCs w:val="32"/>
              </w:rPr>
            </w:pPr>
            <w:r w:rsidRPr="00BB612B">
              <w:rPr>
                <w:b/>
                <w:bCs/>
                <w:color w:val="FFFFFF"/>
                <w:sz w:val="22"/>
                <w:szCs w:val="32"/>
                <w:shd w:val="clear" w:color="auto" w:fill="A28E6A" w:themeFill="accent3"/>
              </w:rPr>
              <w:t>Informational or Explanatory Template</w:t>
            </w:r>
            <w:r>
              <w:rPr>
                <w:b/>
                <w:bCs/>
                <w:color w:val="FFFFFF"/>
                <w:sz w:val="22"/>
                <w:szCs w:val="32"/>
              </w:rPr>
              <w:t xml:space="preserve"> Tasks</w:t>
            </w:r>
            <w:r w:rsidR="00655518">
              <w:rPr>
                <w:b/>
                <w:bCs/>
                <w:color w:val="FFFFFF"/>
                <w:sz w:val="22"/>
                <w:szCs w:val="32"/>
              </w:rPr>
              <w:t xml:space="preserve"> (</w:t>
            </w:r>
            <w:r>
              <w:rPr>
                <w:b/>
                <w:bCs/>
                <w:color w:val="FFFFFF"/>
                <w:sz w:val="22"/>
                <w:szCs w:val="32"/>
              </w:rPr>
              <w:t>Continued</w:t>
            </w:r>
          </w:p>
        </w:tc>
      </w:tr>
      <w:tr w:rsidR="006775E0" w14:paraId="084629DF" w14:textId="77777777">
        <w:trPr>
          <w:cantSplit/>
        </w:trPr>
        <w:tc>
          <w:tcPr>
            <w:tcW w:w="1638" w:type="dxa"/>
            <w:shd w:val="clear" w:color="auto" w:fill="auto"/>
          </w:tcPr>
          <w:p w14:paraId="3FA4F491" w14:textId="77777777" w:rsidR="006775E0" w:rsidRDefault="006775E0" w:rsidP="006775E0">
            <w:pPr>
              <w:spacing w:before="40" w:after="40"/>
              <w:ind w:left="72" w:right="72"/>
              <w:jc w:val="center"/>
              <w:rPr>
                <w:rFonts w:cs="Arial"/>
                <w:b/>
                <w:bCs/>
                <w:sz w:val="22"/>
                <w:szCs w:val="32"/>
              </w:rPr>
            </w:pPr>
            <w:r>
              <w:rPr>
                <w:rFonts w:cs="Arial"/>
                <w:b/>
                <w:bCs/>
                <w:sz w:val="22"/>
                <w:szCs w:val="32"/>
              </w:rPr>
              <w:t>Analysis</w:t>
            </w:r>
          </w:p>
        </w:tc>
        <w:tc>
          <w:tcPr>
            <w:tcW w:w="6390" w:type="dxa"/>
            <w:shd w:val="clear" w:color="auto" w:fill="auto"/>
          </w:tcPr>
          <w:p w14:paraId="36472B41" w14:textId="54C5463C" w:rsidR="006775E0" w:rsidRDefault="006775E0" w:rsidP="006775E0">
            <w:pPr>
              <w:spacing w:before="40" w:after="40"/>
              <w:ind w:left="72" w:right="72"/>
              <w:rPr>
                <w:rFonts w:cs="Calibri"/>
                <w:b/>
                <w:sz w:val="22"/>
                <w:szCs w:val="22"/>
              </w:rPr>
            </w:pPr>
            <w:r>
              <w:rPr>
                <w:rFonts w:cs="Calibri"/>
                <w:b/>
                <w:sz w:val="22"/>
                <w:szCs w:val="22"/>
              </w:rPr>
              <w:t>Task 20:</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or substitute</w:t>
            </w:r>
            <w:r w:rsidR="00655518">
              <w:rPr>
                <w:rFonts w:cs="Calibri"/>
                <w:sz w:val="22"/>
                <w:szCs w:val="22"/>
              </w:rPr>
              <w:t xml:space="preserve">) </w:t>
            </w:r>
            <w:r>
              <w:rPr>
                <w:rFonts w:cs="Calibri"/>
                <w:sz w:val="22"/>
                <w:szCs w:val="22"/>
              </w:rPr>
              <w:t>that analyzes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providing evidence to clarify your analysis. What </w:t>
            </w:r>
            <w:r w:rsidR="00CC3595">
              <w:rPr>
                <w:rFonts w:cs="Calibri"/>
                <w:sz w:val="22"/>
                <w:szCs w:val="22"/>
              </w:rPr>
              <w:t>_______ (</w:t>
            </w:r>
            <w:r>
              <w:rPr>
                <w:rFonts w:cs="Calibri"/>
                <w:sz w:val="22"/>
                <w:szCs w:val="22"/>
              </w:rPr>
              <w:t>conclusions or implications</w:t>
            </w:r>
            <w:r w:rsidR="00CC3595">
              <w:rPr>
                <w:rFonts w:cs="Calibri"/>
                <w:sz w:val="22"/>
                <w:szCs w:val="22"/>
              </w:rPr>
              <w:t>)</w:t>
            </w:r>
            <w:r>
              <w:rPr>
                <w:rFonts w:cs="Calibri"/>
                <w:sz w:val="22"/>
                <w:szCs w:val="22"/>
              </w:rPr>
              <w:t xml:space="preserve"> can you draw? </w:t>
            </w:r>
            <w:r>
              <w:rPr>
                <w:rFonts w:cs="Calibri"/>
                <w:b/>
                <w:sz w:val="22"/>
                <w:szCs w:val="22"/>
              </w:rPr>
              <w:t>L2</w:t>
            </w:r>
            <w:r>
              <w:rPr>
                <w:rFonts w:cs="Calibri"/>
                <w:sz w:val="22"/>
                <w:szCs w:val="22"/>
              </w:rPr>
              <w:t xml:space="preserve"> In your discussion, address the credibility and origin of sources in view of your research topic. </w:t>
            </w:r>
            <w:r>
              <w:rPr>
                <w:rFonts w:cs="Calibri"/>
                <w:b/>
                <w:sz w:val="22"/>
                <w:szCs w:val="22"/>
              </w:rPr>
              <w:t>L3</w:t>
            </w:r>
            <w:r>
              <w:rPr>
                <w:rFonts w:cs="Calibri"/>
                <w:sz w:val="22"/>
                <w:szCs w:val="22"/>
              </w:rPr>
              <w:t xml:space="preserve"> Identify any gaps or unanswered questions. Optional: Include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e.g. bibliography</w:t>
            </w:r>
            <w:r w:rsidR="00655518">
              <w:rPr>
                <w:rFonts w:cs="Calibri"/>
                <w:sz w:val="22"/>
                <w:szCs w:val="22"/>
              </w:rPr>
              <w:t xml:space="preserve">).  </w:t>
            </w:r>
            <w:r w:rsidR="00655518" w:rsidRPr="008F14D6">
              <w:rPr>
                <w:rFonts w:cs="Calibri"/>
                <w:b/>
                <w:sz w:val="22"/>
                <w:szCs w:val="22"/>
              </w:rPr>
              <w:t>(</w:t>
            </w:r>
            <w:r>
              <w:rPr>
                <w:rFonts w:cs="Calibri"/>
                <w:b/>
                <w:sz w:val="22"/>
                <w:szCs w:val="22"/>
              </w:rPr>
              <w:t>Informational or Explanatory/Analysis</w:t>
            </w:r>
            <w:r w:rsidR="00655518">
              <w:rPr>
                <w:rFonts w:cs="Calibri"/>
                <w:b/>
                <w:sz w:val="22"/>
                <w:szCs w:val="22"/>
              </w:rPr>
              <w:t xml:space="preserve">) </w:t>
            </w:r>
          </w:p>
        </w:tc>
        <w:tc>
          <w:tcPr>
            <w:tcW w:w="6300" w:type="dxa"/>
            <w:shd w:val="clear" w:color="auto" w:fill="auto"/>
          </w:tcPr>
          <w:p w14:paraId="63532884" w14:textId="33770288" w:rsidR="006775E0" w:rsidRDefault="006775E0" w:rsidP="006775E0">
            <w:pPr>
              <w:spacing w:before="40" w:after="40"/>
              <w:ind w:left="72" w:right="72"/>
              <w:rPr>
                <w:rFonts w:cs="Calibri"/>
                <w:b/>
                <w:sz w:val="22"/>
                <w:szCs w:val="22"/>
              </w:rPr>
            </w:pPr>
            <w:r>
              <w:rPr>
                <w:rFonts w:cs="Calibri"/>
                <w:b/>
                <w:sz w:val="22"/>
                <w:szCs w:val="22"/>
              </w:rPr>
              <w:t>Task 21:</w:t>
            </w:r>
            <w:r>
              <w:rPr>
                <w:b/>
                <w:sz w:val="22"/>
              </w:rPr>
              <w:t xml:space="preserve"> </w:t>
            </w:r>
            <w:r>
              <w:rPr>
                <w:rFonts w:cs="Calibri"/>
                <w:sz w:val="22"/>
                <w:szCs w:val="22"/>
              </w:rPr>
              <w:t>[Insert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report, essay or substitutes</w:t>
            </w:r>
            <w:r w:rsidR="00655518">
              <w:rPr>
                <w:rFonts w:cs="Calibri"/>
                <w:sz w:val="22"/>
                <w:szCs w:val="22"/>
              </w:rPr>
              <w:t xml:space="preserve">) </w:t>
            </w:r>
            <w:r>
              <w:rPr>
                <w:rFonts w:cs="Calibri"/>
                <w:sz w:val="22"/>
                <w:szCs w:val="22"/>
              </w:rPr>
              <w:t>that addresses the question and analyzes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t>
            </w:r>
            <w:proofErr w:type="gramStart"/>
            <w:r>
              <w:rPr>
                <w:rFonts w:cs="Calibri"/>
                <w:sz w:val="22"/>
                <w:szCs w:val="22"/>
              </w:rPr>
              <w:t>providing</w:t>
            </w:r>
            <w:proofErr w:type="gramEnd"/>
            <w:r>
              <w:rPr>
                <w:rFonts w:cs="Calibri"/>
                <w:sz w:val="22"/>
                <w:szCs w:val="22"/>
              </w:rPr>
              <w:t xml:space="preserve"> examples to clarify your analysis. What conclusions or implications can you draw? </w:t>
            </w:r>
            <w:r>
              <w:rPr>
                <w:rFonts w:cs="Calibri"/>
                <w:b/>
                <w:sz w:val="22"/>
                <w:szCs w:val="22"/>
              </w:rPr>
              <w:t>L2</w:t>
            </w:r>
            <w:r>
              <w:rPr>
                <w:rFonts w:cs="Calibri"/>
                <w:sz w:val="22"/>
                <w:szCs w:val="22"/>
              </w:rPr>
              <w:t xml:space="preserve"> In your discussion, address the credibility and origin of sources in view of your research topic. </w:t>
            </w:r>
            <w:r>
              <w:rPr>
                <w:rFonts w:cs="Calibri"/>
                <w:b/>
                <w:sz w:val="22"/>
                <w:szCs w:val="22"/>
              </w:rPr>
              <w:t>L3</w:t>
            </w:r>
            <w:r>
              <w:rPr>
                <w:rFonts w:cs="Calibri"/>
                <w:sz w:val="22"/>
                <w:szCs w:val="22"/>
              </w:rPr>
              <w:t xml:space="preserve"> Identify any gaps or unanswered questions. Optional: Include ___</w:t>
            </w:r>
            <w:r w:rsidR="00655518">
              <w:rPr>
                <w:rFonts w:cs="Calibri"/>
                <w:sz w:val="22"/>
                <w:szCs w:val="22"/>
              </w:rPr>
              <w:t xml:space="preserve"> (</w:t>
            </w:r>
            <w:r>
              <w:rPr>
                <w:rFonts w:cs="Calibri"/>
                <w:sz w:val="22"/>
                <w:szCs w:val="22"/>
              </w:rPr>
              <w:t>e.g. bibliography</w:t>
            </w:r>
            <w:r w:rsidR="00655518">
              <w:rPr>
                <w:rFonts w:cs="Calibri"/>
                <w:sz w:val="22"/>
                <w:szCs w:val="22"/>
              </w:rPr>
              <w:t xml:space="preserve">).  </w:t>
            </w:r>
            <w:r w:rsidR="00655518" w:rsidRPr="008F14D6">
              <w:rPr>
                <w:rFonts w:cs="Calibri"/>
                <w:b/>
                <w:sz w:val="22"/>
                <w:szCs w:val="22"/>
              </w:rPr>
              <w:t>(</w:t>
            </w:r>
            <w:r>
              <w:rPr>
                <w:rFonts w:cs="Calibri"/>
                <w:b/>
                <w:sz w:val="22"/>
                <w:szCs w:val="22"/>
              </w:rPr>
              <w:t>Informational or Explanatory/Analysis</w:t>
            </w:r>
            <w:r w:rsidR="00655518">
              <w:rPr>
                <w:rFonts w:cs="Calibri"/>
                <w:b/>
                <w:sz w:val="22"/>
                <w:szCs w:val="22"/>
              </w:rPr>
              <w:t xml:space="preserve">) </w:t>
            </w:r>
          </w:p>
        </w:tc>
      </w:tr>
      <w:tr w:rsidR="00DF06A2" w14:paraId="49EDF1CC" w14:textId="77777777">
        <w:trPr>
          <w:cantSplit/>
        </w:trPr>
        <w:tc>
          <w:tcPr>
            <w:tcW w:w="1638" w:type="dxa"/>
            <w:shd w:val="clear" w:color="auto" w:fill="auto"/>
          </w:tcPr>
          <w:p w14:paraId="06C1024B" w14:textId="68727021" w:rsidR="00DF06A2" w:rsidRDefault="000644CE" w:rsidP="006775E0">
            <w:pPr>
              <w:spacing w:before="40" w:after="40"/>
              <w:ind w:left="72" w:right="72"/>
              <w:jc w:val="center"/>
              <w:rPr>
                <w:rFonts w:cs="Arial"/>
                <w:b/>
                <w:bCs/>
                <w:sz w:val="22"/>
                <w:szCs w:val="32"/>
              </w:rPr>
            </w:pPr>
            <w:r>
              <w:rPr>
                <w:rFonts w:cs="Arial"/>
                <w:b/>
                <w:bCs/>
                <w:sz w:val="22"/>
                <w:szCs w:val="32"/>
              </w:rPr>
              <w:t>Comparison</w:t>
            </w:r>
            <w:bookmarkStart w:id="0" w:name="_GoBack"/>
            <w:bookmarkEnd w:id="0"/>
          </w:p>
        </w:tc>
        <w:tc>
          <w:tcPr>
            <w:tcW w:w="6390" w:type="dxa"/>
            <w:shd w:val="clear" w:color="auto" w:fill="auto"/>
          </w:tcPr>
          <w:p w14:paraId="3581A627" w14:textId="5A091289" w:rsidR="00DF06A2" w:rsidRDefault="00DF06A2" w:rsidP="006775E0">
            <w:pPr>
              <w:spacing w:before="40" w:after="40"/>
              <w:ind w:left="72" w:right="72"/>
              <w:rPr>
                <w:rFonts w:cs="Calibri"/>
                <w:b/>
                <w:sz w:val="22"/>
                <w:szCs w:val="22"/>
              </w:rPr>
            </w:pPr>
            <w:r>
              <w:rPr>
                <w:rFonts w:cs="Calibri"/>
                <w:b/>
                <w:sz w:val="22"/>
                <w:szCs w:val="22"/>
              </w:rPr>
              <w:t>Task 22</w:t>
            </w:r>
            <w:r>
              <w:rPr>
                <w:rFonts w:cs="Calibri"/>
                <w:sz w:val="22"/>
                <w:szCs w:val="22"/>
              </w:rPr>
              <w:t>: After researching</w:t>
            </w:r>
            <w:r w:rsidR="00A11A7F">
              <w:rPr>
                <w:rFonts w:cs="Calibri"/>
                <w:sz w:val="22"/>
                <w:szCs w:val="22"/>
              </w:rPr>
              <w:t xml:space="preserve"> </w:t>
            </w:r>
            <w:r w:rsidR="00927C31">
              <w:rPr>
                <w:rFonts w:cs="Calibri"/>
                <w:sz w:val="22"/>
                <w:szCs w:val="22"/>
              </w:rPr>
              <w:t xml:space="preserve">________ </w:t>
            </w:r>
            <w:r>
              <w:rPr>
                <w:rFonts w:cs="Calibri"/>
                <w:sz w:val="22"/>
                <w:szCs w:val="22"/>
              </w:rPr>
              <w:t>(informational texts) on</w:t>
            </w:r>
            <w:r w:rsidR="00A11A7F">
              <w:rPr>
                <w:rFonts w:cs="Calibri"/>
                <w:sz w:val="22"/>
                <w:szCs w:val="22"/>
              </w:rPr>
              <w:t xml:space="preserve"> </w:t>
            </w:r>
            <w:r w:rsidR="00927C31">
              <w:rPr>
                <w:rFonts w:cs="Calibri"/>
                <w:sz w:val="22"/>
                <w:szCs w:val="22"/>
              </w:rPr>
              <w:t xml:space="preserve">________ </w:t>
            </w:r>
            <w:r>
              <w:rPr>
                <w:rFonts w:cs="Calibri"/>
                <w:sz w:val="22"/>
                <w:szCs w:val="22"/>
              </w:rPr>
              <w:t>(content), write a</w:t>
            </w:r>
            <w:r w:rsidR="00A11A7F">
              <w:rPr>
                <w:rFonts w:cs="Calibri"/>
                <w:sz w:val="22"/>
                <w:szCs w:val="22"/>
              </w:rPr>
              <w:t xml:space="preserve"> </w:t>
            </w:r>
            <w:r w:rsidR="00927C31">
              <w:rPr>
                <w:rFonts w:cs="Calibri"/>
                <w:sz w:val="22"/>
                <w:szCs w:val="22"/>
              </w:rPr>
              <w:t xml:space="preserve">________ </w:t>
            </w:r>
            <w:r>
              <w:rPr>
                <w:rFonts w:cs="Calibri"/>
                <w:sz w:val="22"/>
                <w:szCs w:val="22"/>
              </w:rPr>
              <w:t>(report or substitute) that compares</w:t>
            </w:r>
            <w:r w:rsidR="00A11A7F">
              <w:rPr>
                <w:rFonts w:cs="Calibri"/>
                <w:sz w:val="22"/>
                <w:szCs w:val="22"/>
              </w:rPr>
              <w:t xml:space="preserve"> </w:t>
            </w:r>
            <w:r w:rsidR="00927C31">
              <w:rPr>
                <w:rFonts w:cs="Calibri"/>
                <w:sz w:val="22"/>
                <w:szCs w:val="22"/>
              </w:rPr>
              <w:t xml:space="preserve">________ </w:t>
            </w:r>
            <w:r>
              <w:rPr>
                <w:rFonts w:cs="Calibri"/>
                <w:sz w:val="22"/>
                <w:szCs w:val="22"/>
              </w:rPr>
              <w:t xml:space="preserve">(content).  </w:t>
            </w:r>
            <w:r>
              <w:rPr>
                <w:rFonts w:cs="Calibri"/>
                <w:b/>
                <w:sz w:val="22"/>
                <w:szCs w:val="22"/>
              </w:rPr>
              <w:t>L2</w:t>
            </w:r>
            <w:r>
              <w:rPr>
                <w:rFonts w:cs="Calibri"/>
                <w:sz w:val="22"/>
                <w:szCs w:val="22"/>
              </w:rPr>
              <w:t xml:space="preserve"> In your discussion, address the credibility and origin of sources in view of your research topic. </w:t>
            </w:r>
            <w:r>
              <w:rPr>
                <w:rFonts w:cs="Calibri"/>
                <w:b/>
                <w:sz w:val="22"/>
                <w:szCs w:val="22"/>
              </w:rPr>
              <w:t>L3</w:t>
            </w:r>
            <w:r>
              <w:rPr>
                <w:rFonts w:cs="Calibri"/>
                <w:sz w:val="22"/>
                <w:szCs w:val="22"/>
              </w:rPr>
              <w:t xml:space="preserve"> Identify any gaps or unanswered questions. </w:t>
            </w:r>
            <w:r w:rsidRPr="008F14D6">
              <w:rPr>
                <w:rFonts w:cs="Calibri"/>
                <w:b/>
                <w:sz w:val="22"/>
                <w:szCs w:val="22"/>
              </w:rPr>
              <w:t>(</w:t>
            </w:r>
            <w:r>
              <w:rPr>
                <w:rFonts w:cs="Calibri"/>
                <w:b/>
                <w:sz w:val="22"/>
                <w:szCs w:val="22"/>
              </w:rPr>
              <w:t xml:space="preserve">Informational or Explanatory/Comparison) </w:t>
            </w:r>
          </w:p>
        </w:tc>
        <w:tc>
          <w:tcPr>
            <w:tcW w:w="6300" w:type="dxa"/>
            <w:shd w:val="clear" w:color="auto" w:fill="auto"/>
          </w:tcPr>
          <w:p w14:paraId="49CFF4C4" w14:textId="77A8FCE3" w:rsidR="00DF06A2" w:rsidRDefault="00DF06A2" w:rsidP="00C72ABD">
            <w:pPr>
              <w:spacing w:before="40" w:after="40"/>
              <w:ind w:left="72" w:right="72"/>
              <w:rPr>
                <w:rFonts w:cs="Calibri"/>
                <w:b/>
                <w:sz w:val="22"/>
                <w:szCs w:val="22"/>
              </w:rPr>
            </w:pPr>
            <w:r>
              <w:rPr>
                <w:rFonts w:cs="Calibri"/>
                <w:b/>
                <w:sz w:val="22"/>
                <w:szCs w:val="22"/>
              </w:rPr>
              <w:t>Task 23:</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Pr>
                <w:rFonts w:cs="Calibri"/>
                <w:sz w:val="22"/>
                <w:szCs w:val="22"/>
              </w:rPr>
              <w:t>(literature or informational texts), write</w:t>
            </w:r>
            <w:r w:rsidR="00A11A7F">
              <w:rPr>
                <w:rFonts w:cs="Calibri"/>
                <w:sz w:val="22"/>
                <w:szCs w:val="22"/>
              </w:rPr>
              <w:t xml:space="preserve"> </w:t>
            </w:r>
            <w:r w:rsidR="006A0538">
              <w:rPr>
                <w:rFonts w:cs="Calibri"/>
                <w:sz w:val="22"/>
                <w:szCs w:val="22"/>
              </w:rPr>
              <w:t xml:space="preserve">a/an </w:t>
            </w:r>
            <w:r w:rsidR="00927C31">
              <w:rPr>
                <w:rFonts w:cs="Calibri"/>
                <w:sz w:val="22"/>
                <w:szCs w:val="22"/>
              </w:rPr>
              <w:t xml:space="preserve">________ </w:t>
            </w:r>
            <w:r>
              <w:rPr>
                <w:rFonts w:cs="Calibri"/>
                <w:sz w:val="22"/>
                <w:szCs w:val="22"/>
              </w:rPr>
              <w:t>(essay, report, or substitute) that compares</w:t>
            </w:r>
            <w:r w:rsidR="00A11A7F">
              <w:rPr>
                <w:rFonts w:cs="Calibri"/>
                <w:sz w:val="22"/>
                <w:szCs w:val="22"/>
              </w:rPr>
              <w:t xml:space="preserve"> </w:t>
            </w:r>
            <w:r w:rsidR="00927C31">
              <w:rPr>
                <w:rFonts w:cs="Calibri"/>
                <w:sz w:val="22"/>
                <w:szCs w:val="22"/>
              </w:rPr>
              <w:t xml:space="preserve">________ </w:t>
            </w:r>
            <w:r>
              <w:rPr>
                <w:rFonts w:cs="Calibri"/>
                <w:sz w:val="22"/>
                <w:szCs w:val="22"/>
              </w:rPr>
              <w:t xml:space="preserve">(content).  </w:t>
            </w:r>
            <w:r>
              <w:rPr>
                <w:rFonts w:cs="Calibri"/>
                <w:b/>
                <w:sz w:val="22"/>
                <w:szCs w:val="22"/>
              </w:rPr>
              <w:t>L2</w:t>
            </w:r>
            <w:r>
              <w:rPr>
                <w:rFonts w:cs="Calibri"/>
                <w:sz w:val="22"/>
                <w:szCs w:val="22"/>
              </w:rPr>
              <w:t xml:space="preserve"> In your discussion, address the credibility and origin of sources in view of your research topic. </w:t>
            </w:r>
            <w:r>
              <w:rPr>
                <w:rFonts w:cs="Calibri"/>
                <w:b/>
                <w:sz w:val="22"/>
                <w:szCs w:val="22"/>
              </w:rPr>
              <w:t>L3</w:t>
            </w:r>
            <w:r>
              <w:rPr>
                <w:rFonts w:cs="Calibri"/>
                <w:sz w:val="22"/>
                <w:szCs w:val="22"/>
              </w:rPr>
              <w:t xml:space="preserve"> Identify any gaps or unanswered questions. </w:t>
            </w:r>
            <w:r w:rsidRPr="008F14D6">
              <w:rPr>
                <w:rFonts w:cs="Calibri"/>
                <w:b/>
                <w:sz w:val="22"/>
                <w:szCs w:val="22"/>
              </w:rPr>
              <w:t>(</w:t>
            </w:r>
            <w:r>
              <w:rPr>
                <w:rFonts w:cs="Calibri"/>
                <w:b/>
                <w:sz w:val="22"/>
                <w:szCs w:val="22"/>
              </w:rPr>
              <w:t xml:space="preserve">Informational or Explanatory/Comparison) </w:t>
            </w:r>
          </w:p>
        </w:tc>
      </w:tr>
      <w:tr w:rsidR="00DF06A2" w14:paraId="0A5E3AF8" w14:textId="77777777">
        <w:trPr>
          <w:cantSplit/>
        </w:trPr>
        <w:tc>
          <w:tcPr>
            <w:tcW w:w="1638" w:type="dxa"/>
            <w:shd w:val="clear" w:color="auto" w:fill="auto"/>
          </w:tcPr>
          <w:p w14:paraId="4861FCD8" w14:textId="77777777" w:rsidR="00DF06A2" w:rsidRDefault="00DF06A2" w:rsidP="006775E0">
            <w:pPr>
              <w:spacing w:before="40" w:after="40"/>
              <w:ind w:left="72" w:right="72"/>
              <w:jc w:val="center"/>
              <w:rPr>
                <w:rFonts w:cs="Arial"/>
                <w:b/>
                <w:bCs/>
                <w:sz w:val="22"/>
                <w:szCs w:val="32"/>
              </w:rPr>
            </w:pPr>
            <w:r>
              <w:rPr>
                <w:rFonts w:cs="Arial"/>
                <w:b/>
                <w:bCs/>
                <w:sz w:val="22"/>
                <w:szCs w:val="32"/>
              </w:rPr>
              <w:t>Cause-Effect</w:t>
            </w:r>
          </w:p>
        </w:tc>
        <w:tc>
          <w:tcPr>
            <w:tcW w:w="6390" w:type="dxa"/>
            <w:shd w:val="clear" w:color="auto" w:fill="auto"/>
          </w:tcPr>
          <w:p w14:paraId="722DCD39" w14:textId="28FA765E" w:rsidR="00DF06A2" w:rsidRDefault="00DF06A2" w:rsidP="00C72ABD">
            <w:pPr>
              <w:spacing w:before="40" w:after="40"/>
              <w:ind w:left="72" w:right="72"/>
              <w:rPr>
                <w:rFonts w:cs="Calibri"/>
                <w:b/>
                <w:sz w:val="22"/>
                <w:szCs w:val="22"/>
              </w:rPr>
            </w:pPr>
            <w:r>
              <w:rPr>
                <w:rFonts w:cs="Calibri"/>
                <w:b/>
                <w:sz w:val="22"/>
                <w:szCs w:val="22"/>
              </w:rPr>
              <w:t>Task 24:</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Pr>
                <w:rFonts w:cs="Calibri"/>
                <w:sz w:val="22"/>
                <w:szCs w:val="22"/>
              </w:rPr>
              <w:t>(informational texts) on</w:t>
            </w:r>
            <w:r w:rsidR="00A11A7F">
              <w:rPr>
                <w:rFonts w:cs="Calibri"/>
                <w:sz w:val="22"/>
                <w:szCs w:val="22"/>
              </w:rPr>
              <w:t xml:space="preserve"> </w:t>
            </w:r>
            <w:r w:rsidR="00927C31">
              <w:rPr>
                <w:rFonts w:cs="Calibri"/>
                <w:sz w:val="22"/>
                <w:szCs w:val="22"/>
              </w:rPr>
              <w:t xml:space="preserve">________ </w:t>
            </w:r>
            <w:r>
              <w:rPr>
                <w:rFonts w:cs="Calibri"/>
                <w:sz w:val="22"/>
                <w:szCs w:val="22"/>
              </w:rPr>
              <w:t>(content),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Pr>
                <w:rFonts w:cs="Calibri"/>
                <w:sz w:val="22"/>
                <w:szCs w:val="22"/>
              </w:rPr>
              <w:t>(report or substitute) that examines cause</w:t>
            </w:r>
            <w:r w:rsidR="00B80FE9">
              <w:rPr>
                <w:rFonts w:cs="Calibri"/>
                <w:sz w:val="22"/>
                <w:szCs w:val="22"/>
              </w:rPr>
              <w:t>s</w:t>
            </w:r>
            <w:r>
              <w:rPr>
                <w:rFonts w:cs="Calibri"/>
                <w:sz w:val="22"/>
                <w:szCs w:val="22"/>
              </w:rPr>
              <w:t xml:space="preserve"> of</w:t>
            </w:r>
            <w:r w:rsidR="00A11A7F">
              <w:rPr>
                <w:rFonts w:cs="Calibri"/>
                <w:sz w:val="22"/>
                <w:szCs w:val="22"/>
              </w:rPr>
              <w:t xml:space="preserve"> </w:t>
            </w:r>
            <w:r w:rsidR="00927C31">
              <w:rPr>
                <w:rFonts w:cs="Calibri"/>
                <w:sz w:val="22"/>
                <w:szCs w:val="22"/>
              </w:rPr>
              <w:t xml:space="preserve">________ </w:t>
            </w:r>
            <w:r>
              <w:rPr>
                <w:rFonts w:cs="Calibri"/>
                <w:sz w:val="22"/>
                <w:szCs w:val="22"/>
              </w:rPr>
              <w:t>(content) and explains effect</w:t>
            </w:r>
            <w:r w:rsidR="00B80FE9">
              <w:rPr>
                <w:rFonts w:cs="Calibri"/>
                <w:sz w:val="22"/>
                <w:szCs w:val="22"/>
              </w:rPr>
              <w:t>s</w:t>
            </w:r>
            <w:r w:rsidR="00A11A7F">
              <w:rPr>
                <w:rFonts w:cs="Calibri"/>
                <w:sz w:val="22"/>
                <w:szCs w:val="22"/>
              </w:rPr>
              <w:t xml:space="preserve"> </w:t>
            </w:r>
            <w:r w:rsidR="00927C31">
              <w:rPr>
                <w:rFonts w:cs="Calibri"/>
                <w:sz w:val="22"/>
                <w:szCs w:val="22"/>
              </w:rPr>
              <w:t xml:space="preserve">________ </w:t>
            </w:r>
            <w:r>
              <w:rPr>
                <w:rFonts w:cs="Calibri"/>
                <w:sz w:val="22"/>
                <w:szCs w:val="22"/>
              </w:rPr>
              <w:t xml:space="preserve">(content).  What conclusions or implications can you draw? Support your discussion with evidence from your research. </w:t>
            </w:r>
            <w:r w:rsidRPr="008F14D6">
              <w:rPr>
                <w:rFonts w:cs="Calibri"/>
                <w:b/>
                <w:sz w:val="22"/>
                <w:szCs w:val="22"/>
              </w:rPr>
              <w:t>(</w:t>
            </w:r>
            <w:r>
              <w:rPr>
                <w:rFonts w:cs="Calibri"/>
                <w:b/>
                <w:sz w:val="22"/>
                <w:szCs w:val="22"/>
              </w:rPr>
              <w:t xml:space="preserve">Informational or Explanatory/Cause-Effect) </w:t>
            </w:r>
          </w:p>
        </w:tc>
        <w:tc>
          <w:tcPr>
            <w:tcW w:w="6300" w:type="dxa"/>
            <w:shd w:val="clear" w:color="auto" w:fill="auto"/>
          </w:tcPr>
          <w:p w14:paraId="6226ECFB" w14:textId="3AC1E460" w:rsidR="00DF06A2" w:rsidRDefault="00DF06A2" w:rsidP="00C72ABD">
            <w:pPr>
              <w:spacing w:before="40" w:after="40"/>
              <w:ind w:left="72" w:right="72"/>
              <w:rPr>
                <w:rFonts w:cs="Calibri"/>
                <w:b/>
                <w:sz w:val="22"/>
                <w:szCs w:val="22"/>
              </w:rPr>
            </w:pPr>
            <w:r>
              <w:rPr>
                <w:rFonts w:cs="Calibri"/>
                <w:b/>
                <w:sz w:val="22"/>
                <w:szCs w:val="22"/>
              </w:rPr>
              <w:t>Task 25:</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Pr>
                <w:rFonts w:cs="Calibri"/>
                <w:sz w:val="22"/>
                <w:szCs w:val="22"/>
              </w:rPr>
              <w:t>(literature or informational texts) on</w:t>
            </w:r>
            <w:r w:rsidR="00A11A7F">
              <w:rPr>
                <w:rFonts w:cs="Calibri"/>
                <w:sz w:val="22"/>
                <w:szCs w:val="22"/>
              </w:rPr>
              <w:t xml:space="preserve"> </w:t>
            </w:r>
            <w:r w:rsidR="00927C31">
              <w:rPr>
                <w:rFonts w:cs="Calibri"/>
                <w:sz w:val="22"/>
                <w:szCs w:val="22"/>
              </w:rPr>
              <w:t xml:space="preserve">________ </w:t>
            </w:r>
            <w:r>
              <w:rPr>
                <w:rFonts w:cs="Calibri"/>
                <w:sz w:val="22"/>
                <w:szCs w:val="22"/>
              </w:rPr>
              <w:t>(content), write a</w:t>
            </w:r>
            <w:r w:rsidR="00A11A7F">
              <w:rPr>
                <w:rFonts w:cs="Calibri"/>
                <w:sz w:val="22"/>
                <w:szCs w:val="22"/>
              </w:rPr>
              <w:t xml:space="preserve"> </w:t>
            </w:r>
            <w:r w:rsidR="00927C31">
              <w:rPr>
                <w:rFonts w:cs="Calibri"/>
                <w:sz w:val="22"/>
                <w:szCs w:val="22"/>
              </w:rPr>
              <w:t xml:space="preserve">________ </w:t>
            </w:r>
            <w:r>
              <w:rPr>
                <w:rFonts w:cs="Calibri"/>
                <w:sz w:val="22"/>
                <w:szCs w:val="22"/>
              </w:rPr>
              <w:t>(report or substitute) that examines the cause</w:t>
            </w:r>
            <w:r w:rsidR="00B80FE9">
              <w:rPr>
                <w:rFonts w:cs="Calibri"/>
                <w:sz w:val="22"/>
                <w:szCs w:val="22"/>
              </w:rPr>
              <w:t>(s)</w:t>
            </w:r>
            <w:r>
              <w:rPr>
                <w:rFonts w:cs="Calibri"/>
                <w:sz w:val="22"/>
                <w:szCs w:val="22"/>
              </w:rPr>
              <w:t xml:space="preserve"> of</w:t>
            </w:r>
            <w:r w:rsidR="00A11A7F">
              <w:rPr>
                <w:rFonts w:cs="Calibri"/>
                <w:sz w:val="22"/>
                <w:szCs w:val="22"/>
              </w:rPr>
              <w:t xml:space="preserve"> </w:t>
            </w:r>
            <w:r w:rsidR="00927C31">
              <w:rPr>
                <w:rFonts w:cs="Calibri"/>
                <w:sz w:val="22"/>
                <w:szCs w:val="22"/>
              </w:rPr>
              <w:t xml:space="preserve">________ </w:t>
            </w:r>
            <w:r>
              <w:rPr>
                <w:rFonts w:cs="Calibri"/>
                <w:sz w:val="22"/>
                <w:szCs w:val="22"/>
              </w:rPr>
              <w:t>(content) and explains the effect</w:t>
            </w:r>
            <w:r w:rsidR="00B80FE9">
              <w:rPr>
                <w:rFonts w:cs="Calibri"/>
                <w:sz w:val="22"/>
                <w:szCs w:val="22"/>
              </w:rPr>
              <w:t>(s)</w:t>
            </w:r>
            <w:r w:rsidR="00A11A7F">
              <w:rPr>
                <w:rFonts w:cs="Calibri"/>
                <w:sz w:val="22"/>
                <w:szCs w:val="22"/>
              </w:rPr>
              <w:t xml:space="preserve"> </w:t>
            </w:r>
            <w:r w:rsidR="00927C31">
              <w:rPr>
                <w:rFonts w:cs="Calibri"/>
                <w:sz w:val="22"/>
                <w:szCs w:val="22"/>
              </w:rPr>
              <w:t xml:space="preserve">________ </w:t>
            </w:r>
            <w:r>
              <w:rPr>
                <w:rFonts w:cs="Calibri"/>
                <w:sz w:val="22"/>
                <w:szCs w:val="22"/>
              </w:rPr>
              <w:t xml:space="preserve">(content).  What conclusions or implications can you draw? Support your discussion with evidence from the texts.  </w:t>
            </w:r>
            <w:r w:rsidRPr="008F14D6">
              <w:rPr>
                <w:rFonts w:cs="Calibri"/>
                <w:b/>
                <w:sz w:val="22"/>
                <w:szCs w:val="22"/>
              </w:rPr>
              <w:t>(</w:t>
            </w:r>
            <w:r>
              <w:rPr>
                <w:rFonts w:cs="Calibri"/>
                <w:b/>
                <w:sz w:val="22"/>
                <w:szCs w:val="22"/>
              </w:rPr>
              <w:t xml:space="preserve">Informational or Explanatory/Cause-Effect) </w:t>
            </w:r>
          </w:p>
        </w:tc>
      </w:tr>
    </w:tbl>
    <w:p w14:paraId="5C08F124" w14:textId="77777777" w:rsidR="00C163D7" w:rsidRDefault="00C163D7" w:rsidP="006775E0">
      <w:pPr>
        <w:spacing w:before="40" w:after="40"/>
        <w:ind w:left="72" w:right="72"/>
        <w:jc w:val="center"/>
        <w:rPr>
          <w:rFonts w:cs="Arial"/>
          <w:b/>
          <w:bCs/>
          <w:sz w:val="22"/>
          <w:szCs w:val="32"/>
        </w:rPr>
        <w:sectPr w:rsidR="00C163D7">
          <w:pgSz w:w="15840" w:h="12240" w:orient="landscape"/>
          <w:pgMar w:top="864" w:right="864" w:bottom="864" w:left="864" w:header="720" w:footer="720" w:gutter="0"/>
          <w:cols w:space="720"/>
          <w:docGrid w:linePitch="240" w:charSpace="32768"/>
        </w:sectPr>
      </w:pPr>
    </w:p>
    <w:tbl>
      <w:tblPr>
        <w:tblW w:w="14331"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ook w:val="0000" w:firstRow="0" w:lastRow="0" w:firstColumn="0" w:lastColumn="0" w:noHBand="0" w:noVBand="0"/>
      </w:tblPr>
      <w:tblGrid>
        <w:gridCol w:w="1722"/>
        <w:gridCol w:w="6304"/>
        <w:gridCol w:w="6305"/>
      </w:tblGrid>
      <w:tr w:rsidR="00C163D7" w14:paraId="52754DA4" w14:textId="77777777">
        <w:tc>
          <w:tcPr>
            <w:tcW w:w="0" w:type="auto"/>
            <w:shd w:val="clear" w:color="auto" w:fill="auto"/>
          </w:tcPr>
          <w:p w14:paraId="5E17E2FE" w14:textId="77777777" w:rsidR="00C163D7" w:rsidRDefault="00C163D7" w:rsidP="006775E0">
            <w:pPr>
              <w:spacing w:before="40" w:after="40"/>
              <w:ind w:left="72" w:right="72"/>
              <w:jc w:val="center"/>
              <w:rPr>
                <w:rFonts w:cs="Arial"/>
                <w:b/>
                <w:bCs/>
                <w:sz w:val="22"/>
                <w:szCs w:val="32"/>
              </w:rPr>
            </w:pPr>
          </w:p>
        </w:tc>
        <w:tc>
          <w:tcPr>
            <w:tcW w:w="6304" w:type="dxa"/>
            <w:shd w:val="clear" w:color="auto" w:fill="auto"/>
          </w:tcPr>
          <w:p w14:paraId="556C2036" w14:textId="77777777" w:rsidR="00C163D7" w:rsidRDefault="00C163D7" w:rsidP="001A43B7">
            <w:pPr>
              <w:spacing w:before="40" w:after="40"/>
              <w:ind w:left="72" w:right="72"/>
              <w:jc w:val="center"/>
              <w:rPr>
                <w:rFonts w:cs="Calibri"/>
                <w:b/>
                <w:sz w:val="22"/>
                <w:szCs w:val="22"/>
              </w:rPr>
            </w:pPr>
            <w:r>
              <w:rPr>
                <w:b/>
                <w:bCs/>
                <w:sz w:val="22"/>
                <w:szCs w:val="32"/>
              </w:rPr>
              <w:t>“After Researching”</w:t>
            </w:r>
          </w:p>
        </w:tc>
        <w:tc>
          <w:tcPr>
            <w:tcW w:w="6305" w:type="dxa"/>
            <w:shd w:val="clear" w:color="auto" w:fill="auto"/>
          </w:tcPr>
          <w:p w14:paraId="301C8DB6" w14:textId="77777777" w:rsidR="00C163D7" w:rsidRDefault="00C163D7" w:rsidP="006775E0">
            <w:pPr>
              <w:spacing w:before="40" w:after="40"/>
              <w:ind w:left="72" w:right="72"/>
              <w:rPr>
                <w:rFonts w:cs="Calibri"/>
                <w:b/>
                <w:sz w:val="22"/>
                <w:szCs w:val="22"/>
              </w:rPr>
            </w:pPr>
            <w:r>
              <w:rPr>
                <w:b/>
                <w:bCs/>
                <w:sz w:val="22"/>
                <w:szCs w:val="32"/>
              </w:rPr>
              <w:t>“</w:t>
            </w:r>
            <w:r w:rsidR="0070747F">
              <w:rPr>
                <w:b/>
                <w:bCs/>
                <w:sz w:val="22"/>
                <w:szCs w:val="32"/>
              </w:rPr>
              <w:t>Essential Question</w:t>
            </w:r>
            <w:r>
              <w:rPr>
                <w:b/>
                <w:bCs/>
                <w:sz w:val="22"/>
                <w:szCs w:val="32"/>
              </w:rPr>
              <w:t>”</w:t>
            </w:r>
          </w:p>
        </w:tc>
      </w:tr>
      <w:tr w:rsidR="00C163D7" w14:paraId="52E6D0BF" w14:textId="77777777">
        <w:tc>
          <w:tcPr>
            <w:tcW w:w="0" w:type="auto"/>
            <w:gridSpan w:val="3"/>
            <w:shd w:val="clear" w:color="auto" w:fill="A28E6A" w:themeFill="accent3"/>
          </w:tcPr>
          <w:p w14:paraId="79307433" w14:textId="77777777" w:rsidR="00C163D7" w:rsidRDefault="00C163D7" w:rsidP="00C537B4">
            <w:pPr>
              <w:spacing w:before="40" w:after="40"/>
              <w:ind w:left="72" w:right="72"/>
              <w:jc w:val="center"/>
              <w:rPr>
                <w:b/>
                <w:bCs/>
                <w:color w:val="FFFFFF"/>
                <w:sz w:val="22"/>
                <w:szCs w:val="32"/>
              </w:rPr>
            </w:pPr>
            <w:r>
              <w:rPr>
                <w:b/>
                <w:bCs/>
                <w:color w:val="FFFFFF"/>
                <w:sz w:val="22"/>
                <w:szCs w:val="32"/>
              </w:rPr>
              <w:t>Narrative Template Tasks</w:t>
            </w:r>
          </w:p>
        </w:tc>
      </w:tr>
      <w:tr w:rsidR="00C163D7" w14:paraId="7239D0FE" w14:textId="77777777">
        <w:tc>
          <w:tcPr>
            <w:tcW w:w="0" w:type="auto"/>
            <w:shd w:val="clear" w:color="auto" w:fill="auto"/>
          </w:tcPr>
          <w:p w14:paraId="7BE311EA" w14:textId="77777777" w:rsidR="00C163D7" w:rsidRDefault="00C163D7" w:rsidP="006775E0">
            <w:pPr>
              <w:spacing w:before="40" w:after="40"/>
              <w:ind w:left="72" w:right="72"/>
              <w:jc w:val="center"/>
              <w:rPr>
                <w:rFonts w:cs="Arial"/>
                <w:b/>
                <w:bCs/>
                <w:sz w:val="22"/>
                <w:szCs w:val="32"/>
              </w:rPr>
            </w:pPr>
            <w:r>
              <w:rPr>
                <w:rFonts w:cs="Arial"/>
                <w:b/>
                <w:bCs/>
                <w:sz w:val="22"/>
                <w:szCs w:val="32"/>
              </w:rPr>
              <w:t>Description</w:t>
            </w:r>
          </w:p>
        </w:tc>
        <w:tc>
          <w:tcPr>
            <w:tcW w:w="6304" w:type="dxa"/>
            <w:shd w:val="clear" w:color="auto" w:fill="auto"/>
          </w:tcPr>
          <w:p w14:paraId="513338BD" w14:textId="2B9BCF30" w:rsidR="00C163D7" w:rsidRPr="006775E0" w:rsidRDefault="00C163D7" w:rsidP="006775E0">
            <w:pPr>
              <w:spacing w:before="40" w:after="40"/>
              <w:ind w:left="72" w:right="72"/>
              <w:rPr>
                <w:rFonts w:cs="Calibri"/>
                <w:b/>
                <w:sz w:val="22"/>
                <w:szCs w:val="22"/>
              </w:rPr>
            </w:pPr>
            <w:r>
              <w:rPr>
                <w:rFonts w:cs="Calibri"/>
                <w:b/>
                <w:sz w:val="22"/>
                <w:szCs w:val="22"/>
              </w:rPr>
              <w:t>Task 26:</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narrative or substitute</w:t>
            </w:r>
            <w:r w:rsidR="00655518">
              <w:rPr>
                <w:rFonts w:cs="Calibri"/>
                <w:sz w:val="22"/>
                <w:szCs w:val="22"/>
              </w:rPr>
              <w:t xml:space="preserve">) </w:t>
            </w:r>
            <w:r>
              <w:rPr>
                <w:rFonts w:cs="Calibri"/>
                <w:sz w:val="22"/>
                <w:szCs w:val="22"/>
              </w:rPr>
              <w:t>that describes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t>
            </w:r>
            <w:r>
              <w:rPr>
                <w:rFonts w:cs="Calibri"/>
                <w:b/>
                <w:sz w:val="22"/>
                <w:szCs w:val="22"/>
              </w:rPr>
              <w:t xml:space="preserve">L2 </w:t>
            </w:r>
            <w:r>
              <w:rPr>
                <w:rFonts w:cs="Calibri"/>
                <w:sz w:val="22"/>
                <w:szCs w:val="22"/>
              </w:rPr>
              <w:t>Use ___</w:t>
            </w:r>
            <w:r w:rsidR="00655518">
              <w:rPr>
                <w:rFonts w:cs="Calibri"/>
                <w:sz w:val="22"/>
                <w:szCs w:val="22"/>
              </w:rPr>
              <w:t xml:space="preserve"> (</w:t>
            </w:r>
            <w:r>
              <w:rPr>
                <w:rFonts w:cs="Calibri"/>
                <w:sz w:val="22"/>
                <w:szCs w:val="22"/>
              </w:rPr>
              <w:t>stylistic devices</w:t>
            </w:r>
            <w:r w:rsidR="00655518">
              <w:rPr>
                <w:rFonts w:cs="Calibri"/>
                <w:sz w:val="22"/>
                <w:szCs w:val="22"/>
              </w:rPr>
              <w:t xml:space="preserve">) </w:t>
            </w:r>
            <w:r>
              <w:rPr>
                <w:rFonts w:cs="Calibri"/>
                <w:sz w:val="22"/>
                <w:szCs w:val="22"/>
              </w:rPr>
              <w:t xml:space="preserve">to develop a narrative. </w:t>
            </w:r>
            <w:r>
              <w:rPr>
                <w:rFonts w:cs="Calibri"/>
                <w:b/>
                <w:sz w:val="22"/>
                <w:szCs w:val="22"/>
              </w:rPr>
              <w:t>L3</w:t>
            </w:r>
            <w:r>
              <w:rPr>
                <w:rFonts w:cs="Calibri"/>
                <w:sz w:val="22"/>
                <w:szCs w:val="22"/>
              </w:rPr>
              <w:t xml:space="preserve"> Use ___</w:t>
            </w:r>
            <w:r w:rsidR="00655518">
              <w:rPr>
                <w:rFonts w:cs="Calibri"/>
                <w:sz w:val="22"/>
                <w:szCs w:val="22"/>
              </w:rPr>
              <w:t xml:space="preserve"> (</w:t>
            </w:r>
            <w:r>
              <w:rPr>
                <w:rFonts w:cs="Calibri"/>
                <w:sz w:val="22"/>
                <w:szCs w:val="22"/>
              </w:rPr>
              <w:t>techniques</w:t>
            </w:r>
            <w:r w:rsidR="00655518">
              <w:rPr>
                <w:rFonts w:cs="Calibri"/>
                <w:sz w:val="22"/>
                <w:szCs w:val="22"/>
              </w:rPr>
              <w:t xml:space="preserve">) </w:t>
            </w:r>
            <w:r>
              <w:rPr>
                <w:rFonts w:cs="Calibri"/>
                <w:sz w:val="22"/>
                <w:szCs w:val="22"/>
              </w:rPr>
              <w:t>to convey multiple storylines.</w:t>
            </w:r>
            <w:r w:rsidR="00655518">
              <w:rPr>
                <w:rFonts w:cs="Calibri"/>
                <w:sz w:val="22"/>
                <w:szCs w:val="22"/>
              </w:rPr>
              <w:t xml:space="preserve"> </w:t>
            </w:r>
            <w:r w:rsidR="00655518" w:rsidRPr="008F14D6">
              <w:rPr>
                <w:b/>
                <w:sz w:val="22"/>
              </w:rPr>
              <w:t>(</w:t>
            </w:r>
            <w:r>
              <w:rPr>
                <w:rFonts w:cs="Calibri"/>
                <w:b/>
                <w:sz w:val="22"/>
                <w:szCs w:val="22"/>
              </w:rPr>
              <w:t>Narrative/Description</w:t>
            </w:r>
            <w:r w:rsidR="00655518">
              <w:rPr>
                <w:rFonts w:cs="Calibri"/>
                <w:b/>
                <w:sz w:val="22"/>
                <w:szCs w:val="22"/>
              </w:rPr>
              <w:t xml:space="preserve">) </w:t>
            </w:r>
          </w:p>
        </w:tc>
        <w:tc>
          <w:tcPr>
            <w:tcW w:w="6305" w:type="dxa"/>
            <w:shd w:val="clear" w:color="auto" w:fill="auto"/>
          </w:tcPr>
          <w:p w14:paraId="351498E1" w14:textId="73055FF4" w:rsidR="00C163D7" w:rsidRPr="006775E0" w:rsidRDefault="00C163D7" w:rsidP="00C81B2F">
            <w:pPr>
              <w:spacing w:before="40" w:after="40"/>
              <w:ind w:left="72" w:right="72"/>
              <w:rPr>
                <w:rFonts w:cs="Calibri"/>
                <w:b/>
                <w:sz w:val="22"/>
                <w:szCs w:val="22"/>
              </w:rPr>
            </w:pPr>
            <w:r>
              <w:rPr>
                <w:rFonts w:cs="Calibri"/>
                <w:b/>
                <w:sz w:val="22"/>
                <w:szCs w:val="22"/>
              </w:rPr>
              <w:t>Task 27:</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C81B2F">
              <w:rPr>
                <w:rFonts w:cs="Calibri"/>
                <w:sz w:val="22"/>
                <w:szCs w:val="22"/>
              </w:rPr>
              <w: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narrative or substitute</w:t>
            </w:r>
            <w:r w:rsidR="00655518">
              <w:rPr>
                <w:rFonts w:cs="Calibri"/>
                <w:sz w:val="22"/>
                <w:szCs w:val="22"/>
              </w:rPr>
              <w:t xml:space="preserve">) </w:t>
            </w:r>
            <w:r>
              <w:rPr>
                <w:rFonts w:cs="Calibri"/>
                <w:sz w:val="22"/>
                <w:szCs w:val="22"/>
              </w:rPr>
              <w:t>from the perspective of</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t>
            </w:r>
            <w:r>
              <w:rPr>
                <w:rFonts w:cs="Calibri"/>
                <w:b/>
                <w:sz w:val="22"/>
                <w:szCs w:val="22"/>
              </w:rPr>
              <w:t xml:space="preserve">L2 </w:t>
            </w:r>
            <w:r>
              <w:rPr>
                <w:rFonts w:cs="Calibri"/>
                <w:sz w:val="22"/>
                <w:szCs w:val="22"/>
              </w:rPr>
              <w:t>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stylistic devices</w:t>
            </w:r>
            <w:r w:rsidR="00655518">
              <w:rPr>
                <w:rFonts w:cs="Calibri"/>
                <w:sz w:val="22"/>
                <w:szCs w:val="22"/>
              </w:rPr>
              <w:t xml:space="preserve">) </w:t>
            </w:r>
            <w:r>
              <w:rPr>
                <w:rFonts w:cs="Calibri"/>
                <w:sz w:val="22"/>
                <w:szCs w:val="22"/>
              </w:rPr>
              <w:t xml:space="preserve">to develop a narrative effect in your work. </w:t>
            </w:r>
            <w:r>
              <w:rPr>
                <w:rFonts w:cs="Calibri"/>
                <w:b/>
                <w:sz w:val="22"/>
                <w:szCs w:val="22"/>
              </w:rPr>
              <w:t>L3</w:t>
            </w:r>
            <w:r>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techniques</w:t>
            </w:r>
            <w:r w:rsidR="00655518">
              <w:rPr>
                <w:rFonts w:cs="Calibri"/>
                <w:sz w:val="22"/>
                <w:szCs w:val="22"/>
              </w:rPr>
              <w:t xml:space="preserve">) </w:t>
            </w:r>
            <w:r>
              <w:rPr>
                <w:rFonts w:cs="Calibri"/>
                <w:sz w:val="22"/>
                <w:szCs w:val="22"/>
              </w:rPr>
              <w:t>to convey multiple storylines.</w:t>
            </w:r>
            <w:r w:rsidR="00655518">
              <w:rPr>
                <w:rFonts w:cs="Calibri"/>
                <w:sz w:val="22"/>
                <w:szCs w:val="22"/>
              </w:rPr>
              <w:t xml:space="preserve"> </w:t>
            </w:r>
            <w:r w:rsidR="00655518" w:rsidRPr="008F14D6">
              <w:rPr>
                <w:b/>
                <w:sz w:val="22"/>
              </w:rPr>
              <w:t>(</w:t>
            </w:r>
            <w:r>
              <w:rPr>
                <w:rFonts w:cs="Calibri"/>
                <w:b/>
                <w:sz w:val="22"/>
                <w:szCs w:val="22"/>
              </w:rPr>
              <w:t>Narrative/Description</w:t>
            </w:r>
            <w:r w:rsidR="00655518">
              <w:rPr>
                <w:rFonts w:cs="Calibri"/>
                <w:b/>
                <w:sz w:val="22"/>
                <w:szCs w:val="22"/>
              </w:rPr>
              <w:t xml:space="preserve">) </w:t>
            </w:r>
          </w:p>
        </w:tc>
      </w:tr>
      <w:tr w:rsidR="00C163D7" w14:paraId="7C961FF2" w14:textId="77777777">
        <w:tc>
          <w:tcPr>
            <w:tcW w:w="0" w:type="auto"/>
            <w:shd w:val="clear" w:color="auto" w:fill="auto"/>
          </w:tcPr>
          <w:p w14:paraId="2F1397A3" w14:textId="77777777" w:rsidR="00C163D7" w:rsidRDefault="00C163D7" w:rsidP="006775E0">
            <w:pPr>
              <w:spacing w:before="40" w:after="40"/>
              <w:ind w:left="72" w:right="72"/>
              <w:jc w:val="center"/>
              <w:rPr>
                <w:rFonts w:cs="Arial"/>
                <w:b/>
                <w:bCs/>
                <w:sz w:val="22"/>
                <w:szCs w:val="32"/>
              </w:rPr>
            </w:pPr>
            <w:r>
              <w:rPr>
                <w:rFonts w:cs="Arial"/>
                <w:b/>
                <w:bCs/>
                <w:sz w:val="22"/>
                <w:szCs w:val="32"/>
              </w:rPr>
              <w:t>Procedural-Sequential</w:t>
            </w:r>
          </w:p>
        </w:tc>
        <w:tc>
          <w:tcPr>
            <w:tcW w:w="6304" w:type="dxa"/>
            <w:shd w:val="clear" w:color="auto" w:fill="auto"/>
          </w:tcPr>
          <w:p w14:paraId="1DAD0954" w14:textId="3AA2A502" w:rsidR="00C163D7" w:rsidRPr="006775E0" w:rsidRDefault="00C163D7" w:rsidP="006775E0">
            <w:pPr>
              <w:spacing w:before="40" w:after="40"/>
              <w:ind w:left="72" w:right="72"/>
              <w:rPr>
                <w:rFonts w:cs="Calibri"/>
                <w:b/>
                <w:sz w:val="22"/>
                <w:szCs w:val="22"/>
              </w:rPr>
            </w:pPr>
            <w:r>
              <w:rPr>
                <w:rFonts w:cs="Calibri"/>
                <w:b/>
                <w:sz w:val="22"/>
                <w:szCs w:val="22"/>
              </w:rPr>
              <w:t>Task 28:</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on_____</w:t>
            </w:r>
            <w:r w:rsidR="00655518">
              <w:rPr>
                <w:rFonts w:cs="Calibri"/>
                <w:sz w:val="22"/>
                <w:szCs w:val="22"/>
              </w:rPr>
              <w:t xml:space="preserve"> (</w:t>
            </w:r>
            <w:r>
              <w:rPr>
                <w:rFonts w:cs="Calibri"/>
                <w:sz w:val="22"/>
                <w:szCs w:val="22"/>
              </w:rPr>
              <w:t>content</w:t>
            </w:r>
            <w:r w:rsidR="00763E16">
              <w:rPr>
                <w:rFonts w:cs="Calibri"/>
                <w:sz w:val="22"/>
                <w:szCs w:val="22"/>
              </w:rPr>
              <w:t>),</w:t>
            </w:r>
            <w:r>
              <w:rPr>
                <w:rFonts w:cs="Calibri"/>
                <w:sz w:val="22"/>
                <w:szCs w:val="22"/>
              </w:rPr>
              <w:t xml:space="preserve"> write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narrative or substitute</w:t>
            </w:r>
            <w:r w:rsidR="00655518">
              <w:rPr>
                <w:rFonts w:cs="Calibri"/>
                <w:sz w:val="22"/>
                <w:szCs w:val="22"/>
              </w:rPr>
              <w:t xml:space="preserve">) </w:t>
            </w:r>
            <w:r>
              <w:rPr>
                <w:rFonts w:cs="Calibri"/>
                <w:sz w:val="22"/>
                <w:szCs w:val="22"/>
              </w:rPr>
              <w:t>that relates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the events that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t>
            </w:r>
            <w:r>
              <w:rPr>
                <w:rFonts w:cs="Calibri"/>
                <w:b/>
                <w:sz w:val="22"/>
                <w:szCs w:val="22"/>
              </w:rPr>
              <w:t>L2</w:t>
            </w:r>
            <w:r>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stylistic devices</w:t>
            </w:r>
            <w:r w:rsidR="00655518">
              <w:rPr>
                <w:rFonts w:cs="Calibri"/>
                <w:sz w:val="22"/>
                <w:szCs w:val="22"/>
              </w:rPr>
              <w:t xml:space="preserve">) </w:t>
            </w:r>
            <w:r>
              <w:rPr>
                <w:rFonts w:cs="Calibri"/>
                <w:sz w:val="22"/>
                <w:szCs w:val="22"/>
              </w:rPr>
              <w:t xml:space="preserve">to develop your work. </w:t>
            </w:r>
            <w:r>
              <w:rPr>
                <w:rFonts w:cs="Calibri"/>
                <w:b/>
                <w:sz w:val="22"/>
                <w:szCs w:val="22"/>
              </w:rPr>
              <w:t>L3</w:t>
            </w:r>
            <w:r>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techniques</w:t>
            </w:r>
            <w:r w:rsidR="00655518">
              <w:rPr>
                <w:rFonts w:cs="Calibri"/>
                <w:sz w:val="22"/>
                <w:szCs w:val="22"/>
              </w:rPr>
              <w:t xml:space="preserve">) </w:t>
            </w:r>
            <w:r>
              <w:rPr>
                <w:rFonts w:cs="Calibri"/>
                <w:sz w:val="22"/>
                <w:szCs w:val="22"/>
              </w:rPr>
              <w:t>to convey multiple storylines.</w:t>
            </w:r>
            <w:r w:rsidR="00655518">
              <w:rPr>
                <w:rFonts w:cs="Calibri"/>
                <w:sz w:val="22"/>
                <w:szCs w:val="22"/>
              </w:rPr>
              <w:t xml:space="preserve"> </w:t>
            </w:r>
            <w:r w:rsidR="00655518" w:rsidRPr="008F14D6">
              <w:rPr>
                <w:b/>
                <w:sz w:val="22"/>
              </w:rPr>
              <w:t>(</w:t>
            </w:r>
            <w:r w:rsidRPr="008F14D6">
              <w:rPr>
                <w:rFonts w:cs="Calibri"/>
                <w:b/>
                <w:sz w:val="22"/>
                <w:szCs w:val="22"/>
              </w:rPr>
              <w:t>Narrative/Sequential</w:t>
            </w:r>
            <w:r w:rsidR="00655518" w:rsidRPr="008F14D6">
              <w:rPr>
                <w:rFonts w:cs="Calibri"/>
                <w:b/>
                <w:sz w:val="22"/>
                <w:szCs w:val="22"/>
              </w:rPr>
              <w:t>)</w:t>
            </w:r>
            <w:r w:rsidR="00655518">
              <w:rPr>
                <w:rFonts w:cs="Calibri"/>
                <w:b/>
                <w:sz w:val="22"/>
                <w:szCs w:val="22"/>
              </w:rPr>
              <w:t xml:space="preserve"> </w:t>
            </w:r>
          </w:p>
        </w:tc>
        <w:tc>
          <w:tcPr>
            <w:tcW w:w="6305" w:type="dxa"/>
            <w:shd w:val="clear" w:color="auto" w:fill="auto"/>
          </w:tcPr>
          <w:p w14:paraId="124BAF70" w14:textId="1F66AFC5" w:rsidR="00C163D7" w:rsidRPr="006775E0" w:rsidRDefault="00C163D7" w:rsidP="00B47E6B">
            <w:pPr>
              <w:spacing w:before="40" w:after="40"/>
              <w:ind w:left="72" w:right="72"/>
              <w:rPr>
                <w:rFonts w:cs="Calibri"/>
                <w:b/>
                <w:sz w:val="22"/>
                <w:szCs w:val="22"/>
              </w:rPr>
            </w:pPr>
            <w:r>
              <w:rPr>
                <w:rFonts w:cs="Calibri"/>
                <w:b/>
                <w:sz w:val="22"/>
                <w:szCs w:val="22"/>
              </w:rPr>
              <w:t>Task 29:</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655518">
              <w:rPr>
                <w:rFonts w:cs="Calibri"/>
                <w:sz w:val="22"/>
                <w:szCs w:val="22"/>
              </w:rPr>
              <w:t xml:space="preserve">) </w:t>
            </w:r>
            <w:r>
              <w:rPr>
                <w:rFonts w:cs="Calibri"/>
                <w:sz w:val="22"/>
                <w:szCs w:val="22"/>
              </w:rPr>
              <w:t>about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narrative or substitute</w:t>
            </w:r>
            <w:r w:rsidR="00655518">
              <w:rPr>
                <w:rFonts w:cs="Calibri"/>
                <w:sz w:val="22"/>
                <w:szCs w:val="22"/>
              </w:rPr>
              <w:t xml:space="preserve">) </w:t>
            </w:r>
            <w:r>
              <w:rPr>
                <w:rFonts w:cs="Calibri"/>
                <w:sz w:val="22"/>
                <w:szCs w:val="22"/>
              </w:rPr>
              <w:t xml:space="preserve">that </w:t>
            </w:r>
            <w:r w:rsidR="00B80FE9">
              <w:rPr>
                <w:rFonts w:cs="Calibri"/>
                <w:sz w:val="22"/>
                <w:szCs w:val="22"/>
              </w:rPr>
              <w:t xml:space="preserve">relates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t>
            </w:r>
            <w:r>
              <w:rPr>
                <w:rFonts w:cs="Calibri"/>
                <w:b/>
                <w:sz w:val="22"/>
                <w:szCs w:val="22"/>
              </w:rPr>
              <w:t>L2</w:t>
            </w:r>
            <w:r>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stylistic devices</w:t>
            </w:r>
            <w:r w:rsidR="00655518">
              <w:rPr>
                <w:rFonts w:cs="Calibri"/>
                <w:sz w:val="22"/>
                <w:szCs w:val="22"/>
              </w:rPr>
              <w:t xml:space="preserve">) </w:t>
            </w:r>
            <w:r>
              <w:rPr>
                <w:rFonts w:cs="Calibri"/>
                <w:sz w:val="22"/>
                <w:szCs w:val="22"/>
              </w:rPr>
              <w:t>to develop your work.</w:t>
            </w:r>
            <w:r w:rsidR="00655518">
              <w:rPr>
                <w:rFonts w:cs="Calibri"/>
                <w:sz w:val="22"/>
                <w:szCs w:val="22"/>
              </w:rPr>
              <w:t xml:space="preserve"> </w:t>
            </w:r>
            <w:r w:rsidR="00655518" w:rsidRPr="008F14D6">
              <w:rPr>
                <w:sz w:val="22"/>
              </w:rPr>
              <w:t>(</w:t>
            </w:r>
            <w:r w:rsidRPr="008F14D6">
              <w:rPr>
                <w:rFonts w:cs="Calibri"/>
                <w:sz w:val="22"/>
                <w:szCs w:val="22"/>
              </w:rPr>
              <w:t>Narrative/Sequential</w:t>
            </w:r>
            <w:r w:rsidR="00655518" w:rsidRPr="008F14D6">
              <w:rPr>
                <w:rFonts w:cs="Calibri"/>
                <w:sz w:val="22"/>
                <w:szCs w:val="22"/>
              </w:rPr>
              <w:t>)</w:t>
            </w:r>
            <w:r w:rsidR="00655518">
              <w:rPr>
                <w:rFonts w:cs="Calibri"/>
                <w:b/>
                <w:sz w:val="22"/>
                <w:szCs w:val="22"/>
              </w:rPr>
              <w:t xml:space="preserve"> </w:t>
            </w:r>
          </w:p>
        </w:tc>
      </w:tr>
    </w:tbl>
    <w:p w14:paraId="265472F6" w14:textId="77777777" w:rsidR="00313EC1" w:rsidRDefault="00313EC1">
      <w:pPr>
        <w:sectPr w:rsidR="00313EC1">
          <w:headerReference w:type="even" r:id="rId16"/>
          <w:headerReference w:type="default" r:id="rId17"/>
          <w:footerReference w:type="even" r:id="rId18"/>
          <w:headerReference w:type="first" r:id="rId19"/>
          <w:footerReference w:type="first" r:id="rId20"/>
          <w:pgSz w:w="15840" w:h="12240" w:orient="landscape"/>
          <w:pgMar w:top="864" w:right="864" w:bottom="864" w:left="864" w:header="720" w:footer="720" w:gutter="0"/>
          <w:cols w:space="720"/>
          <w:docGrid w:linePitch="240" w:charSpace="32768"/>
        </w:sectPr>
      </w:pPr>
    </w:p>
    <w:p w14:paraId="5B5E4495" w14:textId="77777777" w:rsidR="008A6049" w:rsidRPr="008A6049" w:rsidRDefault="008A6049" w:rsidP="008A6049">
      <w:pPr>
        <w:rPr>
          <w:rFonts w:asciiTheme="minorHAnsi" w:hAnsiTheme="minorHAnsi"/>
          <w:sz w:val="22"/>
          <w:szCs w:val="22"/>
        </w:rPr>
      </w:pPr>
    </w:p>
    <w:p w14:paraId="4A79DC6C" w14:textId="77777777" w:rsidR="00313EC1" w:rsidRDefault="00313EC1" w:rsidP="00652300">
      <w:pPr>
        <w:pStyle w:val="TaskType"/>
        <w:spacing w:before="0" w:after="0"/>
        <w:rPr>
          <w:sz w:val="36"/>
        </w:rPr>
      </w:pPr>
      <w:r>
        <w:rPr>
          <w:sz w:val="36"/>
        </w:rPr>
        <w:t>Argumentation Template Task Collection</w:t>
      </w:r>
    </w:p>
    <w:p w14:paraId="400A0256" w14:textId="76983D91" w:rsidR="00652300" w:rsidRPr="008A6049" w:rsidRDefault="00652300" w:rsidP="00ED1001">
      <w:pPr>
        <w:pStyle w:val="TaskType"/>
        <w:spacing w:before="0" w:after="0"/>
        <w:rPr>
          <w:rFonts w:asciiTheme="minorHAnsi" w:hAnsiTheme="minorHAnsi"/>
          <w:b w:val="0"/>
          <w:color w:val="auto"/>
          <w:sz w:val="24"/>
          <w:szCs w:val="24"/>
        </w:rPr>
      </w:pPr>
      <w:r w:rsidRPr="008A6049">
        <w:rPr>
          <w:rFonts w:asciiTheme="minorHAnsi" w:hAnsiTheme="minorHAnsi"/>
          <w:b w:val="0"/>
          <w:color w:val="auto"/>
          <w:sz w:val="24"/>
          <w:szCs w:val="24"/>
        </w:rPr>
        <w:t>For Mid</w:t>
      </w:r>
      <w:r w:rsidR="00CF167C">
        <w:rPr>
          <w:rFonts w:asciiTheme="minorHAnsi" w:hAnsiTheme="minorHAnsi"/>
          <w:b w:val="0"/>
          <w:color w:val="auto"/>
          <w:sz w:val="24"/>
          <w:szCs w:val="24"/>
        </w:rPr>
        <w:t>dle School and High School Use</w:t>
      </w:r>
    </w:p>
    <w:p w14:paraId="5B0874AF" w14:textId="77777777" w:rsidR="00ED1001" w:rsidRPr="008A6049" w:rsidRDefault="00ED1001" w:rsidP="00ED1001">
      <w:pPr>
        <w:rPr>
          <w:rFonts w:asciiTheme="minorHAnsi" w:hAnsiTheme="minorHAnsi"/>
          <w:sz w:val="22"/>
          <w:szCs w:val="22"/>
        </w:rPr>
      </w:pPr>
    </w:p>
    <w:p w14:paraId="6E713670" w14:textId="77777777" w:rsidR="00ED1001" w:rsidRPr="008A6049" w:rsidRDefault="00ED1001" w:rsidP="00ED1001">
      <w:pPr>
        <w:rPr>
          <w:rFonts w:asciiTheme="minorHAnsi" w:hAnsiTheme="minorHAnsi"/>
          <w:sz w:val="22"/>
        </w:rPr>
      </w:pPr>
    </w:p>
    <w:p w14:paraId="084250DD" w14:textId="77777777" w:rsidR="00ED1001" w:rsidRPr="00ED1001" w:rsidRDefault="00313EC1" w:rsidP="00ED1001">
      <w:pPr>
        <w:pStyle w:val="TaskType"/>
        <w:spacing w:before="0" w:after="0"/>
      </w:pPr>
      <w:r w:rsidRPr="00ED1001">
        <w:t xml:space="preserve">Common </w:t>
      </w:r>
      <w:r w:rsidR="00D93B44">
        <w:t>Core State Standards</w:t>
      </w:r>
      <w:r w:rsidRPr="00ED1001">
        <w:t xml:space="preserve"> for Argumentation Template Tasks</w:t>
      </w:r>
    </w:p>
    <w:p w14:paraId="7324F098" w14:textId="77777777" w:rsidR="00ED1001" w:rsidRDefault="00ED1001">
      <w:pPr>
        <w:rPr>
          <w:sz w:val="22"/>
          <w:szCs w:val="22"/>
        </w:rPr>
      </w:pPr>
    </w:p>
    <w:p w14:paraId="6B2EEDE7" w14:textId="1287132F" w:rsidR="00313EC1" w:rsidRDefault="00ED1001">
      <w:pPr>
        <w:rPr>
          <w:sz w:val="22"/>
          <w:szCs w:val="22"/>
        </w:rPr>
      </w:pPr>
      <w:r>
        <w:rPr>
          <w:sz w:val="22"/>
          <w:szCs w:val="22"/>
        </w:rPr>
        <w:t>These</w:t>
      </w:r>
      <w:r w:rsidR="00313EC1" w:rsidRPr="00ED1001">
        <w:rPr>
          <w:sz w:val="22"/>
          <w:szCs w:val="22"/>
        </w:rPr>
        <w:t xml:space="preserve"> template tasks are aligned to the College and Career Readiness</w:t>
      </w:r>
      <w:r w:rsidR="00CF167C" w:rsidRPr="00CF167C">
        <w:rPr>
          <w:sz w:val="22"/>
          <w:szCs w:val="22"/>
        </w:rPr>
        <w:t xml:space="preserve"> </w:t>
      </w:r>
      <w:r w:rsidR="00CF167C">
        <w:rPr>
          <w:sz w:val="22"/>
          <w:szCs w:val="22"/>
        </w:rPr>
        <w:t>Anchor Standards</w:t>
      </w:r>
      <w:r w:rsidR="00C163D7">
        <w:rPr>
          <w:sz w:val="22"/>
          <w:szCs w:val="22"/>
        </w:rPr>
        <w:t>, with</w:t>
      </w:r>
      <w:r w:rsidR="00313EC1" w:rsidRPr="00ED1001">
        <w:rPr>
          <w:sz w:val="22"/>
          <w:szCs w:val="22"/>
        </w:rPr>
        <w:t xml:space="preserve"> two ca</w:t>
      </w:r>
      <w:r w:rsidR="006775E0" w:rsidRPr="00ED1001">
        <w:rPr>
          <w:sz w:val="22"/>
          <w:szCs w:val="22"/>
        </w:rPr>
        <w:t>tegories of standards alignment:</w:t>
      </w:r>
    </w:p>
    <w:p w14:paraId="0269AC56" w14:textId="77777777" w:rsidR="00ED1001" w:rsidRPr="00ED1001" w:rsidRDefault="00ED1001">
      <w:pPr>
        <w:rPr>
          <w:b/>
          <w:sz w:val="22"/>
          <w:szCs w:val="22"/>
        </w:rPr>
      </w:pPr>
    </w:p>
    <w:p w14:paraId="2B0504A2" w14:textId="242C4C02" w:rsidR="00A24FF5" w:rsidRDefault="00313EC1" w:rsidP="00A24FF5">
      <w:pPr>
        <w:pStyle w:val="ListParagraph"/>
        <w:numPr>
          <w:ilvl w:val="0"/>
          <w:numId w:val="7"/>
        </w:numPr>
        <w:rPr>
          <w:sz w:val="22"/>
        </w:rPr>
      </w:pPr>
      <w:r w:rsidRPr="00A24FF5">
        <w:rPr>
          <w:b/>
          <w:sz w:val="22"/>
        </w:rPr>
        <w:t>“Built in” standards</w:t>
      </w:r>
      <w:r w:rsidRPr="00A24FF5">
        <w:rPr>
          <w:sz w:val="22"/>
        </w:rPr>
        <w:t xml:space="preserve"> have the specified College and Career Readiness </w:t>
      </w:r>
      <w:r w:rsidR="00CF167C">
        <w:rPr>
          <w:sz w:val="22"/>
        </w:rPr>
        <w:t xml:space="preserve">Anchor Standards </w:t>
      </w:r>
      <w:r w:rsidRPr="00A24FF5">
        <w:rPr>
          <w:sz w:val="22"/>
        </w:rPr>
        <w:t>built in.</w:t>
      </w:r>
      <w:r w:rsidR="00822945" w:rsidRPr="00A24FF5">
        <w:rPr>
          <w:sz w:val="22"/>
        </w:rPr>
        <w:t xml:space="preserve"> </w:t>
      </w:r>
    </w:p>
    <w:p w14:paraId="7A8F86D4" w14:textId="77777777" w:rsidR="00313EC1" w:rsidRPr="00A24FF5" w:rsidRDefault="00313EC1" w:rsidP="00A24FF5">
      <w:pPr>
        <w:pStyle w:val="ListParagraph"/>
        <w:numPr>
          <w:ilvl w:val="0"/>
          <w:numId w:val="7"/>
        </w:numPr>
        <w:rPr>
          <w:sz w:val="22"/>
        </w:rPr>
      </w:pPr>
      <w:r w:rsidRPr="00A24FF5">
        <w:rPr>
          <w:b/>
          <w:sz w:val="22"/>
        </w:rPr>
        <w:t>“When appropriate” standards</w:t>
      </w:r>
      <w:r w:rsidRPr="00A24FF5">
        <w:rPr>
          <w:sz w:val="22"/>
        </w:rPr>
        <w:t xml:space="preserve"> vary with the content of the teaching task.</w:t>
      </w:r>
      <w:r w:rsidR="00822945" w:rsidRPr="00A24FF5">
        <w:rPr>
          <w:sz w:val="22"/>
        </w:rPr>
        <w:t xml:space="preserve"> </w:t>
      </w:r>
    </w:p>
    <w:p w14:paraId="6F346AE6" w14:textId="77777777" w:rsidR="00313EC1" w:rsidRDefault="00313EC1">
      <w:pPr>
        <w:rPr>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CellMar>
          <w:left w:w="115" w:type="dxa"/>
          <w:right w:w="115" w:type="dxa"/>
        </w:tblCellMar>
        <w:tblLook w:val="0000" w:firstRow="0" w:lastRow="0" w:firstColumn="0" w:lastColumn="0" w:noHBand="0" w:noVBand="0"/>
      </w:tblPr>
      <w:tblGrid>
        <w:gridCol w:w="1526"/>
        <w:gridCol w:w="11596"/>
      </w:tblGrid>
      <w:tr w:rsidR="00313EC1" w14:paraId="1D53720E" w14:textId="77777777">
        <w:trPr>
          <w:jc w:val="center"/>
        </w:trPr>
        <w:tc>
          <w:tcPr>
            <w:tcW w:w="13122" w:type="dxa"/>
            <w:gridSpan w:val="2"/>
            <w:shd w:val="clear" w:color="auto" w:fill="A28E6A" w:themeFill="accent3"/>
          </w:tcPr>
          <w:p w14:paraId="48F5EB5F" w14:textId="77777777" w:rsidR="00313EC1" w:rsidRDefault="00313EC1" w:rsidP="006775E0">
            <w:pPr>
              <w:spacing w:before="20" w:after="20"/>
              <w:ind w:left="72" w:right="72"/>
              <w:jc w:val="center"/>
              <w:rPr>
                <w:b/>
                <w:caps/>
                <w:color w:val="FFFFFF"/>
                <w:sz w:val="22"/>
              </w:rPr>
            </w:pPr>
            <w:r>
              <w:rPr>
                <w:b/>
                <w:caps/>
                <w:color w:val="FFFFFF"/>
                <w:sz w:val="22"/>
              </w:rPr>
              <w:t>READING</w:t>
            </w:r>
          </w:p>
        </w:tc>
      </w:tr>
      <w:tr w:rsidR="00313EC1" w14:paraId="560AEF59" w14:textId="77777777">
        <w:trPr>
          <w:jc w:val="center"/>
        </w:trPr>
        <w:tc>
          <w:tcPr>
            <w:tcW w:w="13122" w:type="dxa"/>
            <w:gridSpan w:val="2"/>
            <w:shd w:val="clear" w:color="auto" w:fill="A28E6A" w:themeFill="accent3"/>
          </w:tcPr>
          <w:p w14:paraId="254B550F" w14:textId="77777777" w:rsidR="00313EC1" w:rsidRDefault="00313EC1" w:rsidP="006775E0">
            <w:pPr>
              <w:spacing w:before="20" w:after="20"/>
              <w:jc w:val="center"/>
              <w:rPr>
                <w:b/>
                <w:color w:val="FFFFFF"/>
              </w:rPr>
            </w:pPr>
            <w:r>
              <w:rPr>
                <w:b/>
                <w:color w:val="FFFFFF"/>
              </w:rPr>
              <w:t>“Built In” Reading Standards For Argumentation Template Tasks</w:t>
            </w:r>
          </w:p>
        </w:tc>
      </w:tr>
      <w:tr w:rsidR="00313EC1" w14:paraId="79663183" w14:textId="77777777">
        <w:trPr>
          <w:jc w:val="center"/>
        </w:trPr>
        <w:tc>
          <w:tcPr>
            <w:tcW w:w="1526" w:type="dxa"/>
            <w:shd w:val="clear" w:color="auto" w:fill="auto"/>
          </w:tcPr>
          <w:p w14:paraId="7C8D0D6F" w14:textId="77777777" w:rsidR="00313EC1" w:rsidRDefault="00313EC1" w:rsidP="00ED1001">
            <w:pPr>
              <w:spacing w:before="60" w:after="60"/>
              <w:ind w:left="72" w:right="72"/>
              <w:jc w:val="center"/>
              <w:rPr>
                <w:sz w:val="22"/>
              </w:rPr>
            </w:pPr>
            <w:r>
              <w:rPr>
                <w:sz w:val="22"/>
              </w:rPr>
              <w:t>1</w:t>
            </w:r>
          </w:p>
        </w:tc>
        <w:tc>
          <w:tcPr>
            <w:tcW w:w="11596" w:type="dxa"/>
            <w:shd w:val="clear" w:color="auto" w:fill="auto"/>
          </w:tcPr>
          <w:p w14:paraId="4A494EF0" w14:textId="310706C1" w:rsidR="00313EC1" w:rsidRDefault="00313EC1" w:rsidP="00ED1001">
            <w:pPr>
              <w:spacing w:before="60" w:after="60"/>
              <w:ind w:left="72" w:right="72"/>
              <w:rPr>
                <w:sz w:val="22"/>
              </w:rPr>
            </w:pPr>
            <w:r>
              <w:rPr>
                <w:sz w:val="22"/>
              </w:rPr>
              <w:t xml:space="preserve">Read closely to determine what the text says explicitly and to make logical inferences from it; cite specific textual evidence when writing or speaking to support conclusions drawn </w:t>
            </w:r>
            <w:r w:rsidR="005C0A87">
              <w:rPr>
                <w:sz w:val="22"/>
              </w:rPr>
              <w:t>from the text.</w:t>
            </w:r>
          </w:p>
        </w:tc>
      </w:tr>
      <w:tr w:rsidR="00313EC1" w14:paraId="503012DD" w14:textId="77777777">
        <w:trPr>
          <w:jc w:val="center"/>
        </w:trPr>
        <w:tc>
          <w:tcPr>
            <w:tcW w:w="1526" w:type="dxa"/>
            <w:shd w:val="clear" w:color="auto" w:fill="auto"/>
          </w:tcPr>
          <w:p w14:paraId="6086771C" w14:textId="77777777" w:rsidR="00313EC1" w:rsidRDefault="00313EC1" w:rsidP="00ED1001">
            <w:pPr>
              <w:spacing w:before="60" w:after="60"/>
              <w:ind w:left="72" w:right="72"/>
              <w:jc w:val="center"/>
              <w:rPr>
                <w:sz w:val="22"/>
              </w:rPr>
            </w:pPr>
            <w:r>
              <w:rPr>
                <w:sz w:val="22"/>
              </w:rPr>
              <w:t>2</w:t>
            </w:r>
          </w:p>
        </w:tc>
        <w:tc>
          <w:tcPr>
            <w:tcW w:w="11596" w:type="dxa"/>
            <w:shd w:val="clear" w:color="auto" w:fill="auto"/>
          </w:tcPr>
          <w:p w14:paraId="21944537" w14:textId="77777777" w:rsidR="00313EC1" w:rsidRDefault="00313EC1" w:rsidP="00ED1001">
            <w:pPr>
              <w:spacing w:before="60" w:after="60"/>
              <w:ind w:left="72" w:right="72"/>
              <w:rPr>
                <w:sz w:val="22"/>
              </w:rPr>
            </w:pPr>
            <w:r>
              <w:rPr>
                <w:sz w:val="22"/>
              </w:rPr>
              <w:t>Determine central ideas or themes of a text and analyze their development; summarize the key supporting details and ideas.</w:t>
            </w:r>
          </w:p>
        </w:tc>
      </w:tr>
      <w:tr w:rsidR="00313EC1" w14:paraId="3DC04C4B" w14:textId="77777777">
        <w:trPr>
          <w:jc w:val="center"/>
        </w:trPr>
        <w:tc>
          <w:tcPr>
            <w:tcW w:w="1526" w:type="dxa"/>
            <w:shd w:val="clear" w:color="auto" w:fill="auto"/>
          </w:tcPr>
          <w:p w14:paraId="5F5097DA" w14:textId="77777777" w:rsidR="00313EC1" w:rsidRDefault="00313EC1" w:rsidP="00ED1001">
            <w:pPr>
              <w:spacing w:before="60" w:after="60"/>
              <w:ind w:left="72" w:right="72"/>
              <w:jc w:val="center"/>
              <w:rPr>
                <w:sz w:val="22"/>
              </w:rPr>
            </w:pPr>
            <w:r>
              <w:rPr>
                <w:sz w:val="22"/>
              </w:rPr>
              <w:t>4</w:t>
            </w:r>
          </w:p>
        </w:tc>
        <w:tc>
          <w:tcPr>
            <w:tcW w:w="11596" w:type="dxa"/>
            <w:shd w:val="clear" w:color="auto" w:fill="auto"/>
          </w:tcPr>
          <w:p w14:paraId="31DE71CB" w14:textId="77777777" w:rsidR="00313EC1" w:rsidRDefault="00313EC1" w:rsidP="00ED1001">
            <w:pPr>
              <w:spacing w:before="60" w:after="60"/>
              <w:ind w:left="72" w:right="72"/>
              <w:rPr>
                <w:sz w:val="22"/>
              </w:rPr>
            </w:pPr>
            <w:r>
              <w:rPr>
                <w:sz w:val="22"/>
              </w:rPr>
              <w:t>Interpret words and phrases as they are used in a text, including determining technical, connotative, and figurative meanings, and analyze how specific word choices shape meaning or tone.</w:t>
            </w:r>
          </w:p>
        </w:tc>
      </w:tr>
      <w:tr w:rsidR="00313EC1" w14:paraId="500BB77F" w14:textId="77777777">
        <w:trPr>
          <w:jc w:val="center"/>
        </w:trPr>
        <w:tc>
          <w:tcPr>
            <w:tcW w:w="1526" w:type="dxa"/>
            <w:shd w:val="clear" w:color="auto" w:fill="auto"/>
          </w:tcPr>
          <w:p w14:paraId="153BA108" w14:textId="77777777" w:rsidR="00313EC1" w:rsidRDefault="00313EC1" w:rsidP="00ED1001">
            <w:pPr>
              <w:spacing w:before="60" w:after="60"/>
              <w:ind w:left="72" w:right="72"/>
              <w:jc w:val="center"/>
              <w:rPr>
                <w:sz w:val="22"/>
              </w:rPr>
            </w:pPr>
            <w:r>
              <w:rPr>
                <w:sz w:val="22"/>
              </w:rPr>
              <w:t>10</w:t>
            </w:r>
          </w:p>
        </w:tc>
        <w:tc>
          <w:tcPr>
            <w:tcW w:w="11596" w:type="dxa"/>
            <w:shd w:val="clear" w:color="auto" w:fill="auto"/>
          </w:tcPr>
          <w:p w14:paraId="2B9D63D5" w14:textId="77777777" w:rsidR="00313EC1" w:rsidRDefault="00313EC1" w:rsidP="00ED1001">
            <w:pPr>
              <w:spacing w:before="60" w:after="60"/>
              <w:ind w:left="72" w:right="72"/>
              <w:rPr>
                <w:sz w:val="22"/>
              </w:rPr>
            </w:pPr>
            <w:r>
              <w:rPr>
                <w:sz w:val="22"/>
              </w:rPr>
              <w:t>Read and comprehend complex literary and informational texts independently and proficiently.</w:t>
            </w:r>
          </w:p>
        </w:tc>
      </w:tr>
      <w:tr w:rsidR="00313EC1" w14:paraId="3B749DBB" w14:textId="77777777">
        <w:trPr>
          <w:jc w:val="center"/>
        </w:trPr>
        <w:tc>
          <w:tcPr>
            <w:tcW w:w="13122" w:type="dxa"/>
            <w:gridSpan w:val="2"/>
            <w:shd w:val="clear" w:color="auto" w:fill="A28E6A" w:themeFill="accent3"/>
          </w:tcPr>
          <w:p w14:paraId="6C8B6A29" w14:textId="77777777" w:rsidR="00313EC1" w:rsidRDefault="006775E0" w:rsidP="006775E0">
            <w:pPr>
              <w:spacing w:before="20" w:after="20"/>
              <w:jc w:val="center"/>
              <w:rPr>
                <w:b/>
                <w:color w:val="FFFFFF"/>
              </w:rPr>
            </w:pPr>
            <w:r>
              <w:rPr>
                <w:b/>
                <w:color w:val="FFFFFF"/>
              </w:rPr>
              <w:t>“When Appropriate” A</w:t>
            </w:r>
            <w:r w:rsidR="00313EC1">
              <w:rPr>
                <w:b/>
                <w:color w:val="FFFFFF"/>
              </w:rPr>
              <w:t>dditional Reading Standards</w:t>
            </w:r>
          </w:p>
        </w:tc>
      </w:tr>
      <w:tr w:rsidR="00313EC1" w:rsidRPr="00ED1001" w14:paraId="47E4B186" w14:textId="77777777">
        <w:trPr>
          <w:jc w:val="center"/>
        </w:trPr>
        <w:tc>
          <w:tcPr>
            <w:tcW w:w="1526" w:type="dxa"/>
            <w:shd w:val="clear" w:color="auto" w:fill="auto"/>
          </w:tcPr>
          <w:p w14:paraId="03D3EC13" w14:textId="77777777" w:rsidR="00313EC1" w:rsidRDefault="00313EC1" w:rsidP="00ED1001">
            <w:pPr>
              <w:spacing w:before="60" w:after="60"/>
              <w:ind w:left="72" w:right="72"/>
              <w:jc w:val="center"/>
              <w:rPr>
                <w:sz w:val="22"/>
              </w:rPr>
            </w:pPr>
            <w:r>
              <w:rPr>
                <w:sz w:val="22"/>
              </w:rPr>
              <w:t>3</w:t>
            </w:r>
          </w:p>
        </w:tc>
        <w:tc>
          <w:tcPr>
            <w:tcW w:w="11596" w:type="dxa"/>
            <w:shd w:val="clear" w:color="auto" w:fill="auto"/>
          </w:tcPr>
          <w:p w14:paraId="74143FE9" w14:textId="77777777" w:rsidR="00313EC1" w:rsidRDefault="00313EC1" w:rsidP="00ED1001">
            <w:pPr>
              <w:spacing w:before="60" w:after="60"/>
              <w:ind w:left="72" w:right="72"/>
              <w:rPr>
                <w:sz w:val="22"/>
              </w:rPr>
            </w:pPr>
            <w:r>
              <w:rPr>
                <w:sz w:val="22"/>
              </w:rPr>
              <w:t>Analyze how and why individuals, events, and ideas develop and interact over the course of a text.</w:t>
            </w:r>
          </w:p>
        </w:tc>
      </w:tr>
      <w:tr w:rsidR="00313EC1" w:rsidRPr="00ED1001" w14:paraId="63E9C615" w14:textId="77777777">
        <w:trPr>
          <w:jc w:val="center"/>
        </w:trPr>
        <w:tc>
          <w:tcPr>
            <w:tcW w:w="1526" w:type="dxa"/>
            <w:shd w:val="clear" w:color="auto" w:fill="auto"/>
          </w:tcPr>
          <w:p w14:paraId="2B7B4077" w14:textId="77777777" w:rsidR="00313EC1" w:rsidRDefault="00313EC1" w:rsidP="00ED1001">
            <w:pPr>
              <w:spacing w:before="60" w:after="60"/>
              <w:ind w:left="72" w:right="72"/>
              <w:jc w:val="center"/>
              <w:rPr>
                <w:sz w:val="22"/>
              </w:rPr>
            </w:pPr>
            <w:r>
              <w:rPr>
                <w:sz w:val="22"/>
              </w:rPr>
              <w:t>5</w:t>
            </w:r>
          </w:p>
        </w:tc>
        <w:tc>
          <w:tcPr>
            <w:tcW w:w="11596" w:type="dxa"/>
            <w:shd w:val="clear" w:color="auto" w:fill="auto"/>
          </w:tcPr>
          <w:p w14:paraId="3264E674" w14:textId="77777777" w:rsidR="00313EC1" w:rsidRDefault="00313EC1" w:rsidP="00ED1001">
            <w:pPr>
              <w:spacing w:before="60" w:after="60"/>
              <w:ind w:left="72" w:right="72"/>
              <w:rPr>
                <w:sz w:val="22"/>
              </w:rPr>
            </w:pPr>
            <w:r>
              <w:rPr>
                <w:sz w:val="22"/>
              </w:rPr>
              <w:t>Analyze the structure of texts, including how specific sentences, paragraphs, and larger portions of the text</w:t>
            </w:r>
            <w:r w:rsidR="00655518">
              <w:rPr>
                <w:sz w:val="22"/>
              </w:rPr>
              <w:t xml:space="preserve"> (</w:t>
            </w:r>
            <w:r>
              <w:rPr>
                <w:sz w:val="22"/>
              </w:rPr>
              <w:t>e.g., section, chapter, scene, or stanza</w:t>
            </w:r>
            <w:r w:rsidR="00655518">
              <w:rPr>
                <w:sz w:val="22"/>
              </w:rPr>
              <w:t xml:space="preserve">) </w:t>
            </w:r>
            <w:r>
              <w:rPr>
                <w:sz w:val="22"/>
              </w:rPr>
              <w:t>relate to each other and the whole.</w:t>
            </w:r>
          </w:p>
        </w:tc>
      </w:tr>
      <w:tr w:rsidR="00313EC1" w:rsidRPr="00ED1001" w14:paraId="01EAFAF6" w14:textId="77777777">
        <w:trPr>
          <w:jc w:val="center"/>
        </w:trPr>
        <w:tc>
          <w:tcPr>
            <w:tcW w:w="1526" w:type="dxa"/>
            <w:shd w:val="clear" w:color="auto" w:fill="auto"/>
          </w:tcPr>
          <w:p w14:paraId="1A60FA95" w14:textId="77777777" w:rsidR="00313EC1" w:rsidRDefault="00313EC1" w:rsidP="00ED1001">
            <w:pPr>
              <w:spacing w:before="60" w:after="60"/>
              <w:ind w:left="72" w:right="72"/>
              <w:jc w:val="center"/>
              <w:rPr>
                <w:sz w:val="22"/>
              </w:rPr>
            </w:pPr>
            <w:r>
              <w:rPr>
                <w:sz w:val="22"/>
              </w:rPr>
              <w:t>6</w:t>
            </w:r>
          </w:p>
        </w:tc>
        <w:tc>
          <w:tcPr>
            <w:tcW w:w="11596" w:type="dxa"/>
            <w:shd w:val="clear" w:color="auto" w:fill="auto"/>
          </w:tcPr>
          <w:p w14:paraId="1579EFA3" w14:textId="77777777" w:rsidR="00313EC1" w:rsidRDefault="00313EC1" w:rsidP="00ED1001">
            <w:pPr>
              <w:spacing w:before="60" w:after="60"/>
              <w:ind w:left="72" w:right="72"/>
              <w:rPr>
                <w:sz w:val="22"/>
              </w:rPr>
            </w:pPr>
            <w:r>
              <w:rPr>
                <w:sz w:val="22"/>
              </w:rPr>
              <w:t>Assess how point of view or purpose shapes the content and style of a text.</w:t>
            </w:r>
          </w:p>
        </w:tc>
      </w:tr>
      <w:tr w:rsidR="00313EC1" w:rsidRPr="00ED1001" w14:paraId="54F3C0BA" w14:textId="77777777">
        <w:trPr>
          <w:jc w:val="center"/>
        </w:trPr>
        <w:tc>
          <w:tcPr>
            <w:tcW w:w="1526" w:type="dxa"/>
            <w:shd w:val="clear" w:color="auto" w:fill="auto"/>
          </w:tcPr>
          <w:p w14:paraId="2EAA726E" w14:textId="77777777" w:rsidR="00313EC1" w:rsidRDefault="00313EC1" w:rsidP="00ED1001">
            <w:pPr>
              <w:spacing w:before="60" w:after="60"/>
              <w:ind w:left="72" w:right="72"/>
              <w:jc w:val="center"/>
              <w:rPr>
                <w:sz w:val="22"/>
              </w:rPr>
            </w:pPr>
            <w:r>
              <w:rPr>
                <w:sz w:val="22"/>
              </w:rPr>
              <w:t>7</w:t>
            </w:r>
          </w:p>
        </w:tc>
        <w:tc>
          <w:tcPr>
            <w:tcW w:w="11596" w:type="dxa"/>
            <w:shd w:val="clear" w:color="auto" w:fill="auto"/>
          </w:tcPr>
          <w:p w14:paraId="5BF4AF3E" w14:textId="77777777" w:rsidR="00313EC1" w:rsidRDefault="00313EC1" w:rsidP="00ED1001">
            <w:pPr>
              <w:spacing w:before="60" w:after="60"/>
              <w:ind w:left="72" w:right="72"/>
              <w:rPr>
                <w:sz w:val="22"/>
              </w:rPr>
            </w:pPr>
            <w:r>
              <w:rPr>
                <w:sz w:val="22"/>
              </w:rPr>
              <w:t>Integrate and evaluate content presented in diverse formats and media, including visually and quantitatively, as well as in words.</w:t>
            </w:r>
          </w:p>
        </w:tc>
      </w:tr>
      <w:tr w:rsidR="00313EC1" w:rsidRPr="00ED1001" w14:paraId="001AA1C4" w14:textId="77777777">
        <w:trPr>
          <w:jc w:val="center"/>
        </w:trPr>
        <w:tc>
          <w:tcPr>
            <w:tcW w:w="1526" w:type="dxa"/>
            <w:shd w:val="clear" w:color="auto" w:fill="auto"/>
          </w:tcPr>
          <w:p w14:paraId="26358C4B" w14:textId="77777777" w:rsidR="00313EC1" w:rsidRDefault="00313EC1" w:rsidP="00ED1001">
            <w:pPr>
              <w:spacing w:before="60" w:after="60"/>
              <w:ind w:left="72" w:right="72"/>
              <w:jc w:val="center"/>
              <w:rPr>
                <w:sz w:val="22"/>
              </w:rPr>
            </w:pPr>
            <w:r>
              <w:rPr>
                <w:sz w:val="22"/>
              </w:rPr>
              <w:t>8</w:t>
            </w:r>
          </w:p>
        </w:tc>
        <w:tc>
          <w:tcPr>
            <w:tcW w:w="11596" w:type="dxa"/>
            <w:shd w:val="clear" w:color="auto" w:fill="auto"/>
          </w:tcPr>
          <w:p w14:paraId="6F53E239" w14:textId="77777777" w:rsidR="00313EC1" w:rsidRDefault="00313EC1" w:rsidP="00ED1001">
            <w:pPr>
              <w:spacing w:before="60" w:after="60"/>
              <w:ind w:left="72" w:right="72"/>
              <w:rPr>
                <w:sz w:val="22"/>
              </w:rPr>
            </w:pPr>
            <w:r>
              <w:rPr>
                <w:sz w:val="22"/>
              </w:rPr>
              <w:t>Delineate and evaluate the argument and specific claims in a text, including the validity of the reasoning as well as the relevance and sufficiency of the evidence.</w:t>
            </w:r>
          </w:p>
        </w:tc>
      </w:tr>
      <w:tr w:rsidR="00313EC1" w:rsidRPr="00ED1001" w14:paraId="6354CBE4" w14:textId="77777777">
        <w:trPr>
          <w:trHeight w:val="197"/>
          <w:jc w:val="center"/>
        </w:trPr>
        <w:tc>
          <w:tcPr>
            <w:tcW w:w="1526" w:type="dxa"/>
            <w:shd w:val="clear" w:color="auto" w:fill="auto"/>
          </w:tcPr>
          <w:p w14:paraId="18BC95D3" w14:textId="77777777" w:rsidR="00313EC1" w:rsidRDefault="00313EC1" w:rsidP="00ED1001">
            <w:pPr>
              <w:spacing w:before="60" w:after="60"/>
              <w:ind w:left="72" w:right="72"/>
              <w:jc w:val="center"/>
              <w:rPr>
                <w:sz w:val="22"/>
              </w:rPr>
            </w:pPr>
            <w:r>
              <w:rPr>
                <w:sz w:val="22"/>
              </w:rPr>
              <w:t>9</w:t>
            </w:r>
          </w:p>
        </w:tc>
        <w:tc>
          <w:tcPr>
            <w:tcW w:w="11596" w:type="dxa"/>
            <w:shd w:val="clear" w:color="auto" w:fill="auto"/>
          </w:tcPr>
          <w:p w14:paraId="15CC8D48" w14:textId="77777777" w:rsidR="00313EC1" w:rsidRDefault="00313EC1" w:rsidP="00ED1001">
            <w:pPr>
              <w:spacing w:before="60" w:after="60"/>
              <w:ind w:left="72" w:right="72"/>
              <w:rPr>
                <w:sz w:val="22"/>
              </w:rPr>
            </w:pPr>
            <w:r>
              <w:rPr>
                <w:sz w:val="22"/>
              </w:rPr>
              <w:t>Analyze how two or more texts address similar themes or topics in order to build knowledge or to compare the approaches the authors take.</w:t>
            </w:r>
          </w:p>
        </w:tc>
      </w:tr>
    </w:tbl>
    <w:p w14:paraId="471ED9D4" w14:textId="77777777" w:rsidR="00652300" w:rsidRDefault="00652300" w:rsidP="006775E0">
      <w:pPr>
        <w:spacing w:before="20" w:after="20"/>
        <w:ind w:left="72" w:right="72"/>
        <w:jc w:val="center"/>
        <w:rPr>
          <w:b/>
          <w:caps/>
          <w:color w:val="FFFFFF"/>
          <w:sz w:val="22"/>
        </w:rPr>
        <w:sectPr w:rsidR="00652300">
          <w:headerReference w:type="even" r:id="rId21"/>
          <w:headerReference w:type="default" r:id="rId22"/>
          <w:footerReference w:type="even" r:id="rId23"/>
          <w:headerReference w:type="first" r:id="rId24"/>
          <w:footerReference w:type="first" r:id="rId25"/>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313EC1" w14:paraId="1CDFFA45" w14:textId="77777777">
        <w:trPr>
          <w:jc w:val="center"/>
        </w:trPr>
        <w:tc>
          <w:tcPr>
            <w:tcW w:w="13122" w:type="dxa"/>
            <w:gridSpan w:val="2"/>
            <w:shd w:val="clear" w:color="auto" w:fill="A28E6A" w:themeFill="accent3"/>
          </w:tcPr>
          <w:p w14:paraId="05976A91" w14:textId="77777777" w:rsidR="00313EC1" w:rsidRDefault="00313EC1" w:rsidP="006775E0">
            <w:pPr>
              <w:spacing w:before="20" w:after="20"/>
              <w:ind w:left="72" w:right="72"/>
              <w:jc w:val="center"/>
              <w:rPr>
                <w:b/>
                <w:caps/>
                <w:color w:val="FFFFFF"/>
                <w:sz w:val="22"/>
              </w:rPr>
            </w:pPr>
            <w:r>
              <w:rPr>
                <w:b/>
                <w:caps/>
                <w:color w:val="FFFFFF"/>
                <w:sz w:val="22"/>
              </w:rPr>
              <w:lastRenderedPageBreak/>
              <w:t>WRITING</w:t>
            </w:r>
          </w:p>
        </w:tc>
      </w:tr>
      <w:tr w:rsidR="00313EC1" w14:paraId="6D2FBDBB" w14:textId="77777777">
        <w:trPr>
          <w:jc w:val="center"/>
        </w:trPr>
        <w:tc>
          <w:tcPr>
            <w:tcW w:w="13122" w:type="dxa"/>
            <w:gridSpan w:val="2"/>
            <w:shd w:val="clear" w:color="auto" w:fill="A28E6A" w:themeFill="accent3"/>
          </w:tcPr>
          <w:p w14:paraId="5790E861" w14:textId="77777777" w:rsidR="00313EC1" w:rsidRDefault="00313EC1" w:rsidP="006775E0">
            <w:pPr>
              <w:spacing w:before="20" w:after="20"/>
              <w:jc w:val="center"/>
              <w:rPr>
                <w:b/>
                <w:color w:val="FFFFFF"/>
              </w:rPr>
            </w:pPr>
            <w:r>
              <w:rPr>
                <w:b/>
                <w:color w:val="FFFFFF"/>
              </w:rPr>
              <w:t>“Built In” Writing Standards For Argumentation Template Tasks</w:t>
            </w:r>
          </w:p>
        </w:tc>
      </w:tr>
      <w:tr w:rsidR="00313EC1" w:rsidRPr="00ED1001" w14:paraId="5C7C1559" w14:textId="77777777">
        <w:trPr>
          <w:jc w:val="center"/>
        </w:trPr>
        <w:tc>
          <w:tcPr>
            <w:tcW w:w="1526" w:type="dxa"/>
            <w:shd w:val="clear" w:color="auto" w:fill="auto"/>
          </w:tcPr>
          <w:p w14:paraId="5B8EAFBC" w14:textId="77777777" w:rsidR="00313EC1" w:rsidRDefault="00313EC1" w:rsidP="00ED1001">
            <w:pPr>
              <w:spacing w:before="60" w:after="60"/>
              <w:ind w:left="72" w:right="72"/>
              <w:jc w:val="center"/>
              <w:rPr>
                <w:sz w:val="22"/>
              </w:rPr>
            </w:pPr>
            <w:r>
              <w:rPr>
                <w:sz w:val="22"/>
              </w:rPr>
              <w:t>1</w:t>
            </w:r>
          </w:p>
        </w:tc>
        <w:tc>
          <w:tcPr>
            <w:tcW w:w="11596" w:type="dxa"/>
            <w:shd w:val="clear" w:color="auto" w:fill="auto"/>
          </w:tcPr>
          <w:p w14:paraId="0BF8A26E" w14:textId="77777777" w:rsidR="00313EC1" w:rsidRDefault="00313EC1" w:rsidP="00ED1001">
            <w:pPr>
              <w:spacing w:before="60" w:after="60"/>
              <w:ind w:left="72" w:right="72"/>
              <w:rPr>
                <w:sz w:val="22"/>
              </w:rPr>
            </w:pPr>
            <w:r>
              <w:rPr>
                <w:sz w:val="22"/>
              </w:rPr>
              <w:t>Write arguments to support claims in an analysis of substantive topics or texts, using valid reasoning and relevant and sufficient evidence.</w:t>
            </w:r>
          </w:p>
        </w:tc>
      </w:tr>
      <w:tr w:rsidR="00313EC1" w:rsidRPr="00ED1001" w14:paraId="1FAEBB08" w14:textId="77777777">
        <w:trPr>
          <w:jc w:val="center"/>
        </w:trPr>
        <w:tc>
          <w:tcPr>
            <w:tcW w:w="1526" w:type="dxa"/>
            <w:shd w:val="clear" w:color="auto" w:fill="auto"/>
          </w:tcPr>
          <w:p w14:paraId="1F4BEACD" w14:textId="77777777" w:rsidR="00313EC1" w:rsidRDefault="00313EC1" w:rsidP="00ED1001">
            <w:pPr>
              <w:spacing w:before="60" w:after="60"/>
              <w:ind w:left="72" w:right="72"/>
              <w:jc w:val="center"/>
              <w:rPr>
                <w:sz w:val="22"/>
              </w:rPr>
            </w:pPr>
            <w:r>
              <w:rPr>
                <w:sz w:val="22"/>
              </w:rPr>
              <w:t>4</w:t>
            </w:r>
          </w:p>
        </w:tc>
        <w:tc>
          <w:tcPr>
            <w:tcW w:w="11596" w:type="dxa"/>
            <w:shd w:val="clear" w:color="auto" w:fill="auto"/>
          </w:tcPr>
          <w:p w14:paraId="3E7B6A6D" w14:textId="77777777" w:rsidR="00313EC1" w:rsidRDefault="00313EC1" w:rsidP="00ED1001">
            <w:pPr>
              <w:spacing w:before="60" w:after="60"/>
              <w:ind w:left="72" w:right="72"/>
              <w:rPr>
                <w:sz w:val="22"/>
              </w:rPr>
            </w:pPr>
            <w:r>
              <w:rPr>
                <w:sz w:val="22"/>
              </w:rPr>
              <w:t>Produce clear and coherent writing in which the development, organization, and style are appropriate to task, purpose, and audience.</w:t>
            </w:r>
          </w:p>
        </w:tc>
      </w:tr>
      <w:tr w:rsidR="00313EC1" w:rsidRPr="00ED1001" w14:paraId="14AE4CBF" w14:textId="77777777">
        <w:trPr>
          <w:jc w:val="center"/>
        </w:trPr>
        <w:tc>
          <w:tcPr>
            <w:tcW w:w="1526" w:type="dxa"/>
            <w:shd w:val="clear" w:color="auto" w:fill="auto"/>
          </w:tcPr>
          <w:p w14:paraId="0D49D6CF" w14:textId="77777777" w:rsidR="00313EC1" w:rsidRDefault="00313EC1" w:rsidP="00ED1001">
            <w:pPr>
              <w:spacing w:before="60" w:after="60"/>
              <w:ind w:left="72" w:right="72"/>
              <w:jc w:val="center"/>
              <w:rPr>
                <w:sz w:val="22"/>
              </w:rPr>
            </w:pPr>
            <w:r>
              <w:rPr>
                <w:sz w:val="22"/>
              </w:rPr>
              <w:t>5</w:t>
            </w:r>
          </w:p>
        </w:tc>
        <w:tc>
          <w:tcPr>
            <w:tcW w:w="11596" w:type="dxa"/>
            <w:shd w:val="clear" w:color="auto" w:fill="auto"/>
          </w:tcPr>
          <w:p w14:paraId="64C27FD0" w14:textId="77777777" w:rsidR="00313EC1" w:rsidRDefault="00313EC1" w:rsidP="00ED1001">
            <w:pPr>
              <w:spacing w:before="60" w:after="60"/>
              <w:ind w:left="72" w:right="72"/>
              <w:rPr>
                <w:sz w:val="22"/>
              </w:rPr>
            </w:pPr>
            <w:r>
              <w:rPr>
                <w:sz w:val="22"/>
              </w:rPr>
              <w:t>Develop and strengthen writing as needed by planning, revising, editing, rewriting, or trying a new approach.</w:t>
            </w:r>
          </w:p>
        </w:tc>
      </w:tr>
      <w:tr w:rsidR="00313EC1" w:rsidRPr="00ED1001" w14:paraId="2D9D701B" w14:textId="77777777">
        <w:trPr>
          <w:jc w:val="center"/>
        </w:trPr>
        <w:tc>
          <w:tcPr>
            <w:tcW w:w="1526" w:type="dxa"/>
            <w:shd w:val="clear" w:color="auto" w:fill="auto"/>
          </w:tcPr>
          <w:p w14:paraId="7DC2EA5D" w14:textId="77777777" w:rsidR="00313EC1" w:rsidRDefault="00313EC1" w:rsidP="00ED1001">
            <w:pPr>
              <w:spacing w:before="60" w:after="60"/>
              <w:ind w:left="72" w:right="72"/>
              <w:jc w:val="center"/>
              <w:rPr>
                <w:sz w:val="22"/>
              </w:rPr>
            </w:pPr>
            <w:r>
              <w:rPr>
                <w:sz w:val="22"/>
              </w:rPr>
              <w:t>9</w:t>
            </w:r>
          </w:p>
        </w:tc>
        <w:tc>
          <w:tcPr>
            <w:tcW w:w="11596" w:type="dxa"/>
            <w:shd w:val="clear" w:color="auto" w:fill="auto"/>
          </w:tcPr>
          <w:p w14:paraId="39A5EDB8" w14:textId="77777777" w:rsidR="00313EC1" w:rsidRDefault="00313EC1" w:rsidP="00ED1001">
            <w:pPr>
              <w:spacing w:before="60" w:after="60"/>
              <w:ind w:left="72" w:right="72"/>
              <w:rPr>
                <w:sz w:val="22"/>
              </w:rPr>
            </w:pPr>
            <w:r>
              <w:rPr>
                <w:sz w:val="22"/>
              </w:rPr>
              <w:t>Draw evidence from literary or informational texts to support analysis, reflection, and research.</w:t>
            </w:r>
          </w:p>
        </w:tc>
      </w:tr>
      <w:tr w:rsidR="00313EC1" w:rsidRPr="00ED1001" w14:paraId="7814559E" w14:textId="77777777">
        <w:trPr>
          <w:jc w:val="center"/>
        </w:trPr>
        <w:tc>
          <w:tcPr>
            <w:tcW w:w="1526" w:type="dxa"/>
            <w:shd w:val="clear" w:color="auto" w:fill="auto"/>
          </w:tcPr>
          <w:p w14:paraId="0BE2817F" w14:textId="77777777" w:rsidR="00313EC1" w:rsidRDefault="00313EC1" w:rsidP="00ED1001">
            <w:pPr>
              <w:spacing w:before="60" w:after="60"/>
              <w:ind w:left="72" w:right="72"/>
              <w:jc w:val="center"/>
              <w:rPr>
                <w:sz w:val="22"/>
              </w:rPr>
            </w:pPr>
            <w:r>
              <w:rPr>
                <w:sz w:val="22"/>
              </w:rPr>
              <w:t>10</w:t>
            </w:r>
          </w:p>
        </w:tc>
        <w:tc>
          <w:tcPr>
            <w:tcW w:w="11596" w:type="dxa"/>
            <w:shd w:val="clear" w:color="auto" w:fill="auto"/>
          </w:tcPr>
          <w:p w14:paraId="0B8E95C5" w14:textId="77777777" w:rsidR="00313EC1" w:rsidRDefault="00313EC1" w:rsidP="00ED1001">
            <w:pPr>
              <w:spacing w:before="60" w:after="60"/>
              <w:ind w:left="72" w:right="72"/>
              <w:rPr>
                <w:sz w:val="22"/>
              </w:rPr>
            </w:pPr>
            <w:r>
              <w:rPr>
                <w:sz w:val="22"/>
              </w:rPr>
              <w:t>Write routinely over extended time frames</w:t>
            </w:r>
            <w:r w:rsidR="00655518">
              <w:rPr>
                <w:sz w:val="22"/>
              </w:rPr>
              <w:t xml:space="preserve"> (</w:t>
            </w:r>
            <w:r>
              <w:rPr>
                <w:sz w:val="22"/>
              </w:rPr>
              <w:t>time for research, reflection, and revision</w:t>
            </w:r>
            <w:r w:rsidR="00655518">
              <w:rPr>
                <w:sz w:val="22"/>
              </w:rPr>
              <w:t xml:space="preserve">) </w:t>
            </w:r>
            <w:r>
              <w:rPr>
                <w:sz w:val="22"/>
              </w:rPr>
              <w:t>and shorter time frames</w:t>
            </w:r>
            <w:r w:rsidR="00655518">
              <w:rPr>
                <w:sz w:val="22"/>
              </w:rPr>
              <w:t xml:space="preserve"> (</w:t>
            </w:r>
            <w:r>
              <w:rPr>
                <w:sz w:val="22"/>
              </w:rPr>
              <w:t>a single sitting or a day or two</w:t>
            </w:r>
            <w:r w:rsidR="00655518">
              <w:rPr>
                <w:sz w:val="22"/>
              </w:rPr>
              <w:t xml:space="preserve">) </w:t>
            </w:r>
            <w:r>
              <w:rPr>
                <w:sz w:val="22"/>
              </w:rPr>
              <w:t>for a range of tasks, purposes, and audience.</w:t>
            </w:r>
          </w:p>
        </w:tc>
      </w:tr>
      <w:tr w:rsidR="00313EC1" w14:paraId="1F43F70A" w14:textId="77777777">
        <w:trPr>
          <w:jc w:val="center"/>
        </w:trPr>
        <w:tc>
          <w:tcPr>
            <w:tcW w:w="13122" w:type="dxa"/>
            <w:gridSpan w:val="2"/>
            <w:shd w:val="clear" w:color="auto" w:fill="A28E6A" w:themeFill="accent3"/>
          </w:tcPr>
          <w:p w14:paraId="3F25914C" w14:textId="77777777" w:rsidR="00313EC1" w:rsidRDefault="00313EC1" w:rsidP="006775E0">
            <w:pPr>
              <w:spacing w:before="20" w:after="20"/>
              <w:jc w:val="center"/>
              <w:rPr>
                <w:b/>
                <w:color w:val="FFFFFF"/>
              </w:rPr>
            </w:pPr>
            <w:r>
              <w:rPr>
                <w:b/>
                <w:color w:val="FFFFFF"/>
              </w:rPr>
              <w:t xml:space="preserve">“When Appropriate” </w:t>
            </w:r>
            <w:r w:rsidR="006775E0">
              <w:rPr>
                <w:b/>
                <w:color w:val="FFFFFF"/>
              </w:rPr>
              <w:t xml:space="preserve">Additional </w:t>
            </w:r>
            <w:r>
              <w:rPr>
                <w:b/>
                <w:color w:val="FFFFFF"/>
              </w:rPr>
              <w:t>Writing Standards</w:t>
            </w:r>
          </w:p>
        </w:tc>
      </w:tr>
      <w:tr w:rsidR="00313EC1" w:rsidRPr="00ED1001" w14:paraId="4C8849E9" w14:textId="77777777">
        <w:trPr>
          <w:jc w:val="center"/>
        </w:trPr>
        <w:tc>
          <w:tcPr>
            <w:tcW w:w="1526" w:type="dxa"/>
            <w:shd w:val="clear" w:color="auto" w:fill="auto"/>
          </w:tcPr>
          <w:p w14:paraId="0D68F9BA" w14:textId="77777777" w:rsidR="00313EC1" w:rsidRDefault="00313EC1" w:rsidP="00ED1001">
            <w:pPr>
              <w:spacing w:before="60" w:after="60"/>
              <w:ind w:left="72" w:right="72"/>
              <w:jc w:val="center"/>
              <w:rPr>
                <w:sz w:val="22"/>
              </w:rPr>
            </w:pPr>
            <w:r>
              <w:rPr>
                <w:sz w:val="22"/>
              </w:rPr>
              <w:t>2</w:t>
            </w:r>
          </w:p>
        </w:tc>
        <w:tc>
          <w:tcPr>
            <w:tcW w:w="11596" w:type="dxa"/>
            <w:shd w:val="clear" w:color="auto" w:fill="auto"/>
          </w:tcPr>
          <w:p w14:paraId="0F4105CD" w14:textId="77777777" w:rsidR="00313EC1" w:rsidRDefault="00313EC1" w:rsidP="00ED1001">
            <w:pPr>
              <w:spacing w:before="60" w:after="60"/>
              <w:ind w:left="72" w:right="72"/>
              <w:rPr>
                <w:sz w:val="22"/>
              </w:rPr>
            </w:pPr>
            <w:r>
              <w:rPr>
                <w:sz w:val="22"/>
              </w:rPr>
              <w:t>Write informative/explanatory texts to examine and convey complex ideas and information clearly and accurately through the effective selection, organization, and analysis of content.</w:t>
            </w:r>
          </w:p>
        </w:tc>
      </w:tr>
      <w:tr w:rsidR="00313EC1" w:rsidRPr="00ED1001" w14:paraId="1F4F776D" w14:textId="77777777">
        <w:trPr>
          <w:jc w:val="center"/>
        </w:trPr>
        <w:tc>
          <w:tcPr>
            <w:tcW w:w="1526" w:type="dxa"/>
            <w:shd w:val="clear" w:color="auto" w:fill="auto"/>
          </w:tcPr>
          <w:p w14:paraId="23885194" w14:textId="77777777" w:rsidR="00313EC1" w:rsidRDefault="00313EC1" w:rsidP="00ED1001">
            <w:pPr>
              <w:spacing w:before="60" w:after="60"/>
              <w:ind w:left="72" w:right="72"/>
              <w:jc w:val="center"/>
              <w:rPr>
                <w:sz w:val="22"/>
              </w:rPr>
            </w:pPr>
            <w:r>
              <w:rPr>
                <w:sz w:val="22"/>
              </w:rPr>
              <w:t>3</w:t>
            </w:r>
          </w:p>
        </w:tc>
        <w:tc>
          <w:tcPr>
            <w:tcW w:w="11596" w:type="dxa"/>
            <w:shd w:val="clear" w:color="auto" w:fill="auto"/>
          </w:tcPr>
          <w:p w14:paraId="3FAE5DC0" w14:textId="77777777" w:rsidR="00313EC1" w:rsidRDefault="00313EC1" w:rsidP="00ED1001">
            <w:pPr>
              <w:spacing w:before="60" w:after="60"/>
              <w:ind w:left="72" w:right="72"/>
              <w:rPr>
                <w:sz w:val="22"/>
              </w:rPr>
            </w:pPr>
            <w:r>
              <w:rPr>
                <w:sz w:val="22"/>
              </w:rPr>
              <w:t>Write narratives to develop real or imagined experiences or events using effective technique, well-chosen details, and well-structured event sequences.</w:t>
            </w:r>
          </w:p>
        </w:tc>
      </w:tr>
      <w:tr w:rsidR="00313EC1" w:rsidRPr="00ED1001" w14:paraId="51EB46B2" w14:textId="77777777">
        <w:trPr>
          <w:jc w:val="center"/>
        </w:trPr>
        <w:tc>
          <w:tcPr>
            <w:tcW w:w="1526" w:type="dxa"/>
            <w:shd w:val="clear" w:color="auto" w:fill="auto"/>
          </w:tcPr>
          <w:p w14:paraId="46A560EC" w14:textId="77777777" w:rsidR="00313EC1" w:rsidRDefault="00313EC1" w:rsidP="00ED1001">
            <w:pPr>
              <w:spacing w:before="60" w:after="60"/>
              <w:ind w:left="72" w:right="72"/>
              <w:jc w:val="center"/>
              <w:rPr>
                <w:sz w:val="22"/>
              </w:rPr>
            </w:pPr>
            <w:r>
              <w:rPr>
                <w:sz w:val="22"/>
              </w:rPr>
              <w:t>6</w:t>
            </w:r>
          </w:p>
        </w:tc>
        <w:tc>
          <w:tcPr>
            <w:tcW w:w="11596" w:type="dxa"/>
            <w:shd w:val="clear" w:color="auto" w:fill="auto"/>
          </w:tcPr>
          <w:p w14:paraId="51840CC8" w14:textId="77777777" w:rsidR="00313EC1" w:rsidRDefault="00313EC1" w:rsidP="00ED1001">
            <w:pPr>
              <w:spacing w:before="60" w:after="60"/>
              <w:ind w:left="72" w:right="72"/>
              <w:rPr>
                <w:sz w:val="22"/>
              </w:rPr>
            </w:pPr>
            <w:r>
              <w:rPr>
                <w:sz w:val="22"/>
              </w:rPr>
              <w:t>Use technology, including the Internet, to produce and publish writing and to interact and collaborate with others.</w:t>
            </w:r>
          </w:p>
        </w:tc>
      </w:tr>
      <w:tr w:rsidR="00313EC1" w:rsidRPr="00ED1001" w14:paraId="1C0E8D94" w14:textId="77777777">
        <w:trPr>
          <w:jc w:val="center"/>
        </w:trPr>
        <w:tc>
          <w:tcPr>
            <w:tcW w:w="1526" w:type="dxa"/>
            <w:shd w:val="clear" w:color="auto" w:fill="auto"/>
          </w:tcPr>
          <w:p w14:paraId="4A040609" w14:textId="77777777" w:rsidR="00313EC1" w:rsidRDefault="00313EC1" w:rsidP="00ED1001">
            <w:pPr>
              <w:spacing w:before="60" w:after="60"/>
              <w:ind w:left="72" w:right="72"/>
              <w:jc w:val="center"/>
              <w:rPr>
                <w:sz w:val="22"/>
              </w:rPr>
            </w:pPr>
            <w:r>
              <w:rPr>
                <w:sz w:val="22"/>
              </w:rPr>
              <w:t>7</w:t>
            </w:r>
          </w:p>
        </w:tc>
        <w:tc>
          <w:tcPr>
            <w:tcW w:w="11596" w:type="dxa"/>
            <w:shd w:val="clear" w:color="auto" w:fill="auto"/>
          </w:tcPr>
          <w:p w14:paraId="17686C47" w14:textId="77777777" w:rsidR="00313EC1" w:rsidRDefault="00313EC1" w:rsidP="00ED1001">
            <w:pPr>
              <w:spacing w:before="60" w:after="60"/>
              <w:ind w:left="72" w:right="72"/>
              <w:rPr>
                <w:sz w:val="22"/>
              </w:rPr>
            </w:pPr>
            <w:r>
              <w:rPr>
                <w:sz w:val="22"/>
              </w:rPr>
              <w:t>Conduct short as well as more sustained research projects based on focused questions, demonstrating understanding of the subject under investigation.</w:t>
            </w:r>
          </w:p>
        </w:tc>
      </w:tr>
      <w:tr w:rsidR="00313EC1" w:rsidRPr="00ED1001" w14:paraId="68BB349C" w14:textId="77777777">
        <w:trPr>
          <w:jc w:val="center"/>
        </w:trPr>
        <w:tc>
          <w:tcPr>
            <w:tcW w:w="1526" w:type="dxa"/>
            <w:shd w:val="clear" w:color="auto" w:fill="auto"/>
          </w:tcPr>
          <w:p w14:paraId="755A1990" w14:textId="77777777" w:rsidR="00313EC1" w:rsidRDefault="00313EC1" w:rsidP="00ED1001">
            <w:pPr>
              <w:spacing w:before="60" w:after="60"/>
              <w:ind w:left="72" w:right="72"/>
              <w:jc w:val="center"/>
              <w:rPr>
                <w:sz w:val="22"/>
              </w:rPr>
            </w:pPr>
            <w:r>
              <w:rPr>
                <w:sz w:val="22"/>
              </w:rPr>
              <w:t>8</w:t>
            </w:r>
          </w:p>
        </w:tc>
        <w:tc>
          <w:tcPr>
            <w:tcW w:w="11596" w:type="dxa"/>
            <w:shd w:val="clear" w:color="auto" w:fill="auto"/>
          </w:tcPr>
          <w:p w14:paraId="1C93AF5D" w14:textId="77777777" w:rsidR="00313EC1" w:rsidRDefault="00313EC1" w:rsidP="00ED1001">
            <w:pPr>
              <w:spacing w:before="60" w:after="60"/>
              <w:ind w:left="72" w:right="72"/>
              <w:rPr>
                <w:sz w:val="22"/>
              </w:rPr>
            </w:pPr>
            <w:r>
              <w:rPr>
                <w:sz w:val="22"/>
              </w:rPr>
              <w:t>Gather relevant information from multiple print and digital sources, assess the credibility and accuracy of each source, and integrate the information while avoiding plagiarism.</w:t>
            </w:r>
          </w:p>
        </w:tc>
      </w:tr>
    </w:tbl>
    <w:p w14:paraId="70DE3CDB" w14:textId="77777777" w:rsidR="00313EC1" w:rsidRDefault="00313EC1">
      <w:pPr>
        <w:rPr>
          <w:sz w:val="22"/>
        </w:rPr>
      </w:pPr>
    </w:p>
    <w:p w14:paraId="18D184E3" w14:textId="77777777" w:rsidR="00313EC1" w:rsidRDefault="00313EC1">
      <w:pPr>
        <w:sectPr w:rsidR="00313EC1">
          <w:headerReference w:type="even" r:id="rId26"/>
          <w:headerReference w:type="default" r:id="rId27"/>
          <w:footerReference w:type="even" r:id="rId28"/>
          <w:footerReference w:type="default" r:id="rId29"/>
          <w:headerReference w:type="first" r:id="rId30"/>
          <w:footerReference w:type="first" r:id="rId31"/>
          <w:pgSz w:w="15840" w:h="12240" w:orient="landscape"/>
          <w:pgMar w:top="864" w:right="864" w:bottom="864" w:left="864" w:header="720" w:footer="720" w:gutter="0"/>
          <w:cols w:space="720"/>
          <w:docGrid w:linePitch="240" w:charSpace="32768"/>
        </w:sectPr>
      </w:pPr>
    </w:p>
    <w:p w14:paraId="38E3BE86" w14:textId="77777777" w:rsidR="00313EC1" w:rsidRDefault="00ED1001" w:rsidP="00ED1001">
      <w:pPr>
        <w:pStyle w:val="TaskType"/>
        <w:spacing w:before="0" w:after="0"/>
      </w:pPr>
      <w:r>
        <w:lastRenderedPageBreak/>
        <w:t>Argumentation Template Tasks</w:t>
      </w:r>
    </w:p>
    <w:p w14:paraId="1410EE27" w14:textId="77777777" w:rsidR="00ED1001" w:rsidRPr="00ED1001" w:rsidRDefault="00ED1001" w:rsidP="00ED1001">
      <w:pPr>
        <w:pStyle w:val="TaskType"/>
        <w:spacing w:before="0" w:after="0"/>
      </w:pPr>
    </w:p>
    <w:tbl>
      <w:tblPr>
        <w:tblW w:w="0" w:type="auto"/>
        <w:tblLayout w:type="fixed"/>
        <w:tblLook w:val="0000" w:firstRow="0" w:lastRow="0" w:firstColumn="0" w:lastColumn="0" w:noHBand="0" w:noVBand="0"/>
      </w:tblPr>
      <w:tblGrid>
        <w:gridCol w:w="14328"/>
      </w:tblGrid>
      <w:tr w:rsidR="00313EC1" w14:paraId="6C45EFEA"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688D0EFB" w14:textId="77777777" w:rsidR="00313EC1" w:rsidRDefault="00313EC1">
            <w:pPr>
              <w:rPr>
                <w:rFonts w:cs="Calibri"/>
                <w:b/>
                <w:sz w:val="22"/>
                <w:szCs w:val="22"/>
                <w:u w:val="single"/>
              </w:rPr>
            </w:pPr>
          </w:p>
          <w:p w14:paraId="06849199" w14:textId="5724B86C" w:rsidR="00655518" w:rsidRDefault="00313EC1">
            <w:pPr>
              <w:rPr>
                <w:rFonts w:cs="Calibri"/>
                <w:b/>
                <w:sz w:val="22"/>
                <w:szCs w:val="22"/>
              </w:rPr>
            </w:pPr>
            <w:r>
              <w:rPr>
                <w:rFonts w:cs="Calibri"/>
                <w:b/>
                <w:sz w:val="22"/>
                <w:szCs w:val="22"/>
              </w:rPr>
              <w:t xml:space="preserve">Task 1 Template: </w:t>
            </w:r>
            <w:r>
              <w:rPr>
                <w:rFonts w:cs="Calibri"/>
                <w:sz w:val="22"/>
                <w:szCs w:val="22"/>
              </w:rPr>
              <w:t>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argues your position 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Support your position with evidence from your research. </w:t>
            </w:r>
            <w:r>
              <w:rPr>
                <w:rFonts w:cs="Calibri"/>
                <w:b/>
                <w:sz w:val="22"/>
                <w:szCs w:val="22"/>
              </w:rPr>
              <w:t>L2</w:t>
            </w:r>
            <w:r>
              <w:rPr>
                <w:rFonts w:cs="Calibri"/>
                <w:sz w:val="22"/>
                <w:szCs w:val="22"/>
              </w:rPr>
              <w:t xml:space="preserve"> Be sure to acknowledge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b/>
                <w:sz w:val="22"/>
              </w:rPr>
              <w:t>(</w:t>
            </w:r>
            <w:r>
              <w:rPr>
                <w:rFonts w:cs="Calibri"/>
                <w:b/>
                <w:sz w:val="22"/>
                <w:szCs w:val="22"/>
              </w:rPr>
              <w:t>Argumentation/Analysis</w:t>
            </w:r>
            <w:r w:rsidR="00655518">
              <w:rPr>
                <w:rFonts w:cs="Calibri"/>
                <w:b/>
                <w:sz w:val="22"/>
                <w:szCs w:val="22"/>
              </w:rPr>
              <w:t>)</w:t>
            </w:r>
          </w:p>
          <w:p w14:paraId="26D248F7" w14:textId="77777777" w:rsidR="00313EC1" w:rsidRDefault="00313EC1">
            <w:pPr>
              <w:rPr>
                <w:rFonts w:cs="Calibri"/>
                <w:sz w:val="22"/>
                <w:szCs w:val="22"/>
              </w:rPr>
            </w:pPr>
          </w:p>
        </w:tc>
      </w:tr>
    </w:tbl>
    <w:p w14:paraId="5211C916" w14:textId="77777777" w:rsidR="00313EC1" w:rsidRDefault="00313EC1">
      <w:pPr>
        <w:rPr>
          <w:rFonts w:cs="Calibri"/>
          <w:sz w:val="22"/>
          <w:szCs w:val="22"/>
        </w:rPr>
      </w:pPr>
    </w:p>
    <w:p w14:paraId="0F5C2C2F" w14:textId="476A8643" w:rsidR="00655518" w:rsidRDefault="00313EC1">
      <w:pPr>
        <w:ind w:left="720"/>
        <w:rPr>
          <w:sz w:val="22"/>
        </w:rPr>
      </w:pPr>
      <w:r>
        <w:rPr>
          <w:rFonts w:cs="Calibri"/>
          <w:b/>
          <w:sz w:val="22"/>
          <w:szCs w:val="22"/>
        </w:rPr>
        <w:t>Task 1 Social Studies Example:</w:t>
      </w:r>
      <w:r>
        <w:rPr>
          <w:rFonts w:cs="Calibri"/>
          <w:sz w:val="22"/>
          <w:szCs w:val="22"/>
        </w:rPr>
        <w:t xml:space="preserve"> After researching </w:t>
      </w:r>
      <w:r>
        <w:rPr>
          <w:rFonts w:cs="Calibri"/>
          <w:sz w:val="22"/>
          <w:szCs w:val="22"/>
          <w:u w:val="single"/>
        </w:rPr>
        <w:t>academic articles</w:t>
      </w:r>
      <w:r>
        <w:rPr>
          <w:rFonts w:cs="Calibri"/>
          <w:sz w:val="22"/>
          <w:szCs w:val="22"/>
        </w:rPr>
        <w:t xml:space="preserve"> on </w:t>
      </w:r>
      <w:r>
        <w:rPr>
          <w:rFonts w:cs="Calibri"/>
          <w:sz w:val="22"/>
          <w:szCs w:val="22"/>
          <w:u w:val="single"/>
        </w:rPr>
        <w:t>censorship</w:t>
      </w:r>
      <w:r>
        <w:rPr>
          <w:rFonts w:cs="Calibri"/>
          <w:sz w:val="22"/>
          <w:szCs w:val="22"/>
        </w:rPr>
        <w:t xml:space="preserve">, write an </w:t>
      </w:r>
      <w:r>
        <w:rPr>
          <w:rFonts w:cs="Calibri"/>
          <w:sz w:val="22"/>
          <w:szCs w:val="22"/>
          <w:u w:val="single"/>
        </w:rPr>
        <w:t>editorial</w:t>
      </w:r>
      <w:r w:rsidR="007F69F0">
        <w:rPr>
          <w:rFonts w:cs="Calibri"/>
          <w:sz w:val="22"/>
          <w:szCs w:val="22"/>
        </w:rPr>
        <w:t xml:space="preserve"> that argues your position</w:t>
      </w:r>
      <w:r>
        <w:rPr>
          <w:rFonts w:cs="Calibri"/>
          <w:sz w:val="22"/>
          <w:szCs w:val="22"/>
        </w:rPr>
        <w:t xml:space="preserve"> on </w:t>
      </w:r>
      <w:r>
        <w:rPr>
          <w:rFonts w:cs="Calibri"/>
          <w:sz w:val="22"/>
          <w:szCs w:val="22"/>
          <w:u w:val="single"/>
        </w:rPr>
        <w:t>the use of filters by schools</w:t>
      </w:r>
      <w:r>
        <w:rPr>
          <w:rFonts w:cs="Calibri"/>
          <w:sz w:val="22"/>
          <w:szCs w:val="22"/>
        </w:rPr>
        <w:t>. Support your position with evidence from your research. L2 Be sure to acknowledge competing views. L3 Give examples from past or current events or issues to illustrate and clarify your position.</w:t>
      </w:r>
      <w:r w:rsidR="00655518">
        <w:rPr>
          <w:rFonts w:cs="Calibri"/>
          <w:sz w:val="22"/>
          <w:szCs w:val="22"/>
        </w:rPr>
        <w:t xml:space="preserve"> </w:t>
      </w:r>
      <w:r w:rsidR="00655518">
        <w:rPr>
          <w:sz w:val="22"/>
        </w:rPr>
        <w:t>(</w:t>
      </w:r>
      <w:r w:rsidRPr="0054432E">
        <w:rPr>
          <w:sz w:val="22"/>
        </w:rPr>
        <w:t>Argumentation/Analysis</w:t>
      </w:r>
      <w:r w:rsidR="00655518">
        <w:rPr>
          <w:sz w:val="22"/>
        </w:rPr>
        <w:t>)</w:t>
      </w:r>
    </w:p>
    <w:p w14:paraId="5E17BCB9" w14:textId="77777777" w:rsidR="00313EC1" w:rsidRDefault="00313EC1">
      <w:pPr>
        <w:ind w:left="720"/>
        <w:rPr>
          <w:rFonts w:cs="Calibri"/>
          <w:sz w:val="22"/>
          <w:szCs w:val="22"/>
        </w:rPr>
      </w:pPr>
    </w:p>
    <w:p w14:paraId="4FAFE125" w14:textId="6AB1CEF8" w:rsidR="00655518" w:rsidRDefault="00313EC1">
      <w:pPr>
        <w:ind w:left="720"/>
        <w:rPr>
          <w:sz w:val="22"/>
        </w:rPr>
      </w:pPr>
      <w:r>
        <w:rPr>
          <w:rFonts w:cs="Calibri"/>
          <w:b/>
          <w:sz w:val="22"/>
          <w:szCs w:val="22"/>
        </w:rPr>
        <w:t>Task 1 Science Example:</w:t>
      </w:r>
      <w:r>
        <w:rPr>
          <w:rFonts w:cs="Calibri"/>
          <w:sz w:val="22"/>
          <w:szCs w:val="22"/>
        </w:rPr>
        <w:t xml:space="preserve"> After researching </w:t>
      </w:r>
      <w:r>
        <w:rPr>
          <w:rFonts w:cs="Calibri"/>
          <w:sz w:val="22"/>
          <w:szCs w:val="22"/>
          <w:u w:val="single"/>
        </w:rPr>
        <w:t>technical and academic articles</w:t>
      </w:r>
      <w:r>
        <w:rPr>
          <w:rFonts w:cs="Calibri"/>
          <w:sz w:val="22"/>
          <w:szCs w:val="22"/>
        </w:rPr>
        <w:t xml:space="preserve"> on </w:t>
      </w:r>
      <w:r>
        <w:rPr>
          <w:rFonts w:cs="Calibri"/>
          <w:sz w:val="22"/>
          <w:szCs w:val="22"/>
          <w:u w:val="single"/>
        </w:rPr>
        <w:t>the use of pesticides in agriculture</w:t>
      </w:r>
      <w:r>
        <w:rPr>
          <w:rFonts w:cs="Calibri"/>
          <w:sz w:val="22"/>
          <w:szCs w:val="22"/>
        </w:rPr>
        <w:t xml:space="preserve">, write a </w:t>
      </w:r>
      <w:r>
        <w:rPr>
          <w:rFonts w:cs="Calibri"/>
          <w:sz w:val="22"/>
          <w:szCs w:val="22"/>
          <w:u w:val="single"/>
        </w:rPr>
        <w:t>speech</w:t>
      </w:r>
      <w:r w:rsidR="007F69F0">
        <w:rPr>
          <w:rFonts w:cs="Calibri"/>
          <w:sz w:val="22"/>
          <w:szCs w:val="22"/>
        </w:rPr>
        <w:t xml:space="preserve"> that argues your position</w:t>
      </w:r>
      <w:r>
        <w:rPr>
          <w:rFonts w:cs="Calibri"/>
          <w:sz w:val="22"/>
          <w:szCs w:val="22"/>
        </w:rPr>
        <w:t xml:space="preserve"> </w:t>
      </w:r>
      <w:r w:rsidRPr="007F69F0">
        <w:rPr>
          <w:rFonts w:cs="Calibri"/>
          <w:sz w:val="22"/>
          <w:szCs w:val="22"/>
        </w:rPr>
        <w:t xml:space="preserve">on </w:t>
      </w:r>
      <w:r>
        <w:rPr>
          <w:rFonts w:cs="Calibri"/>
          <w:sz w:val="22"/>
          <w:szCs w:val="22"/>
          <w:u w:val="single"/>
        </w:rPr>
        <w:t>the use of pesticides in managing crop production</w:t>
      </w:r>
      <w:r>
        <w:rPr>
          <w:rFonts w:cs="Calibri"/>
          <w:sz w:val="22"/>
          <w:szCs w:val="22"/>
        </w:rPr>
        <w:t xml:space="preserve">. Support your position with evidence from your research. L2 </w:t>
      </w:r>
      <w:proofErr w:type="gramStart"/>
      <w:r>
        <w:rPr>
          <w:rFonts w:cs="Calibri"/>
          <w:sz w:val="22"/>
          <w:szCs w:val="22"/>
        </w:rPr>
        <w:t>Be</w:t>
      </w:r>
      <w:proofErr w:type="gramEnd"/>
      <w:r>
        <w:rPr>
          <w:rFonts w:cs="Calibri"/>
          <w:sz w:val="22"/>
          <w:szCs w:val="22"/>
        </w:rPr>
        <w:t xml:space="preserve"> sure to </w:t>
      </w:r>
      <w:r w:rsidR="00E13B37">
        <w:rPr>
          <w:rFonts w:cs="Calibri"/>
          <w:sz w:val="22"/>
          <w:szCs w:val="22"/>
        </w:rPr>
        <w:t>acknowledge</w:t>
      </w:r>
      <w:r>
        <w:rPr>
          <w:rFonts w:cs="Calibri"/>
          <w:sz w:val="22"/>
          <w:szCs w:val="22"/>
        </w:rPr>
        <w:t xml:space="preserve"> competing views.</w:t>
      </w:r>
      <w:r w:rsidR="00655518">
        <w:rPr>
          <w:rFonts w:cs="Calibri"/>
          <w:sz w:val="22"/>
          <w:szCs w:val="22"/>
        </w:rPr>
        <w:t xml:space="preserve"> </w:t>
      </w:r>
      <w:r w:rsidR="00655518">
        <w:rPr>
          <w:sz w:val="22"/>
        </w:rPr>
        <w:t>(</w:t>
      </w:r>
      <w:r w:rsidRPr="0054432E">
        <w:rPr>
          <w:sz w:val="22"/>
        </w:rPr>
        <w:t>Argumentation/Analysis</w:t>
      </w:r>
      <w:r w:rsidR="00655518">
        <w:rPr>
          <w:sz w:val="22"/>
        </w:rPr>
        <w:t>)</w:t>
      </w:r>
    </w:p>
    <w:p w14:paraId="295D1D69" w14:textId="77777777" w:rsidR="00313EC1" w:rsidRDefault="00313EC1">
      <w:pPr>
        <w:rPr>
          <w:rFonts w:cs="Calibri"/>
          <w:sz w:val="22"/>
          <w:szCs w:val="22"/>
        </w:rPr>
      </w:pPr>
    </w:p>
    <w:p w14:paraId="743E1E3B" w14:textId="0247FF78" w:rsidR="00655518" w:rsidRDefault="00313EC1">
      <w:pPr>
        <w:rPr>
          <w:rFonts w:cs="Calibri"/>
          <w:b/>
          <w:color w:val="696464" w:themeColor="text2"/>
          <w:sz w:val="22"/>
          <w:szCs w:val="22"/>
        </w:rPr>
      </w:pPr>
      <w:r w:rsidRPr="00313EC1">
        <w:rPr>
          <w:rFonts w:cs="Calibri"/>
          <w:b/>
          <w:color w:val="696464" w:themeColor="text2"/>
          <w:sz w:val="22"/>
          <w:szCs w:val="22"/>
        </w:rPr>
        <w:t>Variation Task 1 Template:</w:t>
      </w:r>
      <w:r w:rsidRPr="00313EC1">
        <w:rPr>
          <w:rFonts w:cs="Calibri"/>
          <w:color w:val="696464" w:themeColor="text2"/>
          <w:sz w:val="22"/>
          <w:szCs w:val="22"/>
        </w:rPr>
        <w:t xml:space="preserve"> After researching</w:t>
      </w:r>
      <w:r w:rsidR="00A11A7F">
        <w:rPr>
          <w:rFonts w:cs="Calibri"/>
          <w:color w:val="696464" w:themeColor="text2"/>
          <w:sz w:val="22"/>
          <w:szCs w:val="22"/>
        </w:rPr>
        <w:t xml:space="preserve"> </w:t>
      </w:r>
      <w:r w:rsidR="00927C31">
        <w:rPr>
          <w:rFonts w:cs="Calibri"/>
          <w:color w:val="696464" w:themeColor="text2"/>
          <w:sz w:val="22"/>
          <w:szCs w:val="22"/>
        </w:rPr>
        <w:t xml:space="preserve">________ </w:t>
      </w:r>
      <w:r w:rsidR="00655518">
        <w:rPr>
          <w:rFonts w:cs="Calibri"/>
          <w:color w:val="696464" w:themeColor="text2"/>
          <w:sz w:val="22"/>
          <w:szCs w:val="22"/>
        </w:rPr>
        <w:t>(</w:t>
      </w:r>
      <w:r w:rsidRPr="00313EC1">
        <w:rPr>
          <w:rFonts w:cs="Calibri"/>
          <w:color w:val="696464" w:themeColor="text2"/>
          <w:sz w:val="22"/>
          <w:szCs w:val="22"/>
        </w:rPr>
        <w:t>informational texts</w:t>
      </w:r>
      <w:r w:rsidR="00763E16">
        <w:rPr>
          <w:rFonts w:cs="Calibri"/>
          <w:color w:val="696464" w:themeColor="text2"/>
          <w:sz w:val="22"/>
          <w:szCs w:val="22"/>
        </w:rPr>
        <w:t>),</w:t>
      </w:r>
      <w:r w:rsidRPr="00313EC1">
        <w:rPr>
          <w:rFonts w:cs="Calibri"/>
          <w:color w:val="696464" w:themeColor="text2"/>
          <w:sz w:val="22"/>
          <w:szCs w:val="22"/>
        </w:rPr>
        <w:t xml:space="preserve"> write</w:t>
      </w:r>
      <w:r w:rsidR="006A0538">
        <w:rPr>
          <w:rFonts w:cs="Calibri"/>
          <w:color w:val="696464" w:themeColor="text2"/>
          <w:sz w:val="22"/>
          <w:szCs w:val="22"/>
        </w:rPr>
        <w:t xml:space="preserve"> a/an</w:t>
      </w:r>
      <w:r w:rsidR="00A11A7F">
        <w:rPr>
          <w:rFonts w:cs="Calibri"/>
          <w:color w:val="696464" w:themeColor="text2"/>
          <w:sz w:val="22"/>
          <w:szCs w:val="22"/>
        </w:rPr>
        <w:t xml:space="preserve"> </w:t>
      </w:r>
      <w:r w:rsidR="00927C31">
        <w:rPr>
          <w:rFonts w:cs="Calibri"/>
          <w:color w:val="696464" w:themeColor="text2"/>
          <w:sz w:val="22"/>
          <w:szCs w:val="22"/>
        </w:rPr>
        <w:t xml:space="preserve">________ </w:t>
      </w:r>
      <w:r w:rsidR="00655518">
        <w:rPr>
          <w:rFonts w:cs="Calibri"/>
          <w:color w:val="696464" w:themeColor="text2"/>
          <w:sz w:val="22"/>
          <w:szCs w:val="22"/>
        </w:rPr>
        <w:t>(</w:t>
      </w:r>
      <w:r w:rsidRPr="00313EC1">
        <w:rPr>
          <w:rFonts w:cs="Calibri"/>
          <w:color w:val="696464" w:themeColor="text2"/>
          <w:sz w:val="22"/>
          <w:szCs w:val="22"/>
        </w:rPr>
        <w:t>essay or substitute</w:t>
      </w:r>
      <w:r w:rsidR="00655518">
        <w:rPr>
          <w:rFonts w:cs="Calibri"/>
          <w:color w:val="696464" w:themeColor="text2"/>
          <w:sz w:val="22"/>
          <w:szCs w:val="22"/>
        </w:rPr>
        <w:t xml:space="preserve">) </w:t>
      </w:r>
      <w:r w:rsidRPr="00313EC1">
        <w:rPr>
          <w:rFonts w:cs="Calibri"/>
          <w:color w:val="696464" w:themeColor="text2"/>
          <w:sz w:val="22"/>
          <w:szCs w:val="22"/>
        </w:rPr>
        <w:t>in which you argue your position</w:t>
      </w:r>
      <w:r w:rsidR="00A11A7F">
        <w:rPr>
          <w:rFonts w:cs="Calibri"/>
          <w:color w:val="696464" w:themeColor="text2"/>
          <w:sz w:val="22"/>
          <w:szCs w:val="22"/>
        </w:rPr>
        <w:t xml:space="preserve"> </w:t>
      </w:r>
      <w:r w:rsidR="00927C31">
        <w:rPr>
          <w:rFonts w:cs="Calibri"/>
          <w:color w:val="696464" w:themeColor="text2"/>
          <w:sz w:val="22"/>
          <w:szCs w:val="22"/>
        </w:rPr>
        <w:t xml:space="preserve">________ </w:t>
      </w:r>
      <w:r w:rsidR="00655518">
        <w:rPr>
          <w:rFonts w:cs="Calibri"/>
          <w:color w:val="696464" w:themeColor="text2"/>
          <w:sz w:val="22"/>
          <w:szCs w:val="22"/>
        </w:rPr>
        <w:t>(</w:t>
      </w:r>
      <w:r w:rsidRPr="00313EC1">
        <w:rPr>
          <w:rFonts w:cs="Calibri"/>
          <w:color w:val="696464" w:themeColor="text2"/>
          <w:sz w:val="22"/>
          <w:szCs w:val="22"/>
        </w:rPr>
        <w:t>content</w:t>
      </w:r>
      <w:r w:rsidR="00655518">
        <w:rPr>
          <w:rFonts w:cs="Calibri"/>
          <w:color w:val="696464" w:themeColor="text2"/>
          <w:sz w:val="22"/>
          <w:szCs w:val="22"/>
        </w:rPr>
        <w:t xml:space="preserve">). </w:t>
      </w:r>
      <w:r w:rsidRPr="00313EC1">
        <w:rPr>
          <w:rFonts w:cs="Calibri"/>
          <w:color w:val="696464" w:themeColor="text2"/>
          <w:sz w:val="22"/>
          <w:szCs w:val="22"/>
        </w:rPr>
        <w:t xml:space="preserve"> Support your position with evidence from your research. </w:t>
      </w:r>
      <w:r w:rsidRPr="00313EC1">
        <w:rPr>
          <w:rFonts w:cs="Calibri"/>
          <w:b/>
          <w:color w:val="696464" w:themeColor="text2"/>
          <w:sz w:val="22"/>
          <w:szCs w:val="22"/>
        </w:rPr>
        <w:t>L2</w:t>
      </w:r>
      <w:r w:rsidRPr="00313EC1">
        <w:rPr>
          <w:rFonts w:cs="Calibri"/>
          <w:color w:val="696464" w:themeColor="text2"/>
          <w:sz w:val="22"/>
          <w:szCs w:val="22"/>
        </w:rPr>
        <w:t xml:space="preserve"> Be sure to acknowledge </w:t>
      </w:r>
      <w:r w:rsidR="0061705B">
        <w:rPr>
          <w:rFonts w:cs="Calibri"/>
          <w:color w:val="696464" w:themeColor="text2"/>
          <w:sz w:val="22"/>
          <w:szCs w:val="22"/>
        </w:rPr>
        <w:t>_</w:t>
      </w:r>
      <w:r w:rsidR="00F022AB">
        <w:rPr>
          <w:rFonts w:cs="Calibri"/>
          <w:color w:val="696464" w:themeColor="text2"/>
          <w:sz w:val="22"/>
          <w:szCs w:val="22"/>
        </w:rPr>
        <w:t>__</w:t>
      </w:r>
      <w:r w:rsidR="0061705B">
        <w:rPr>
          <w:rFonts w:cs="Calibri"/>
          <w:color w:val="696464" w:themeColor="text2"/>
          <w:sz w:val="22"/>
          <w:szCs w:val="22"/>
        </w:rPr>
        <w:t xml:space="preserve">__ (#) </w:t>
      </w:r>
      <w:r w:rsidRPr="00313EC1">
        <w:rPr>
          <w:rFonts w:cs="Calibri"/>
          <w:color w:val="696464" w:themeColor="text2"/>
          <w:sz w:val="22"/>
          <w:szCs w:val="22"/>
        </w:rPr>
        <w:t>competing views</w:t>
      </w:r>
      <w:r>
        <w:rPr>
          <w:rFonts w:cs="Calibri"/>
          <w:color w:val="696464" w:themeColor="text2"/>
          <w:sz w:val="22"/>
          <w:szCs w:val="22"/>
        </w:rPr>
        <w:t xml:space="preserve"> </w:t>
      </w:r>
      <w:r w:rsidR="00927C31">
        <w:rPr>
          <w:rFonts w:cs="Calibri"/>
          <w:color w:val="595959"/>
          <w:sz w:val="22"/>
          <w:szCs w:val="22"/>
        </w:rPr>
        <w:t>_______</w:t>
      </w:r>
      <w:proofErr w:type="gramStart"/>
      <w:r w:rsidR="00927C31">
        <w:rPr>
          <w:rFonts w:cs="Calibri"/>
          <w:color w:val="595959"/>
          <w:sz w:val="22"/>
          <w:szCs w:val="22"/>
        </w:rPr>
        <w:t xml:space="preserve">_ </w:t>
      </w:r>
      <w:r w:rsidR="00655518">
        <w:rPr>
          <w:rFonts w:cs="Calibri"/>
          <w:color w:val="696464" w:themeColor="text2"/>
          <w:sz w:val="22"/>
          <w:szCs w:val="22"/>
        </w:rPr>
        <w:t xml:space="preserve"> (</w:t>
      </w:r>
      <w:proofErr w:type="gramEnd"/>
      <w:r w:rsidRPr="00313EC1">
        <w:rPr>
          <w:rFonts w:cs="Calibri"/>
          <w:color w:val="696464" w:themeColor="text2"/>
          <w:sz w:val="22"/>
          <w:szCs w:val="22"/>
        </w:rPr>
        <w:t>content</w:t>
      </w:r>
      <w:r w:rsidR="00655518">
        <w:rPr>
          <w:rFonts w:cs="Calibri"/>
          <w:color w:val="696464" w:themeColor="text2"/>
          <w:sz w:val="22"/>
          <w:szCs w:val="22"/>
        </w:rPr>
        <w:t xml:space="preserve">). </w:t>
      </w:r>
      <w:r w:rsidRPr="00313EC1">
        <w:rPr>
          <w:rFonts w:cs="Calibri"/>
          <w:color w:val="696464" w:themeColor="text2"/>
          <w:sz w:val="22"/>
          <w:szCs w:val="22"/>
        </w:rPr>
        <w:t xml:space="preserve"> </w:t>
      </w:r>
      <w:proofErr w:type="gramStart"/>
      <w:r w:rsidRPr="00313EC1">
        <w:rPr>
          <w:rFonts w:cs="Calibri"/>
          <w:b/>
          <w:color w:val="696464" w:themeColor="text2"/>
          <w:sz w:val="22"/>
          <w:szCs w:val="22"/>
        </w:rPr>
        <w:t>L3</w:t>
      </w:r>
      <w:r w:rsidRPr="00313EC1">
        <w:rPr>
          <w:rFonts w:cs="Calibri"/>
          <w:color w:val="696464" w:themeColor="text2"/>
          <w:sz w:val="22"/>
          <w:szCs w:val="22"/>
        </w:rPr>
        <w:t xml:space="preserve"> Give</w:t>
      </w:r>
      <w:r>
        <w:rPr>
          <w:rFonts w:cs="Calibri"/>
          <w:color w:val="696464" w:themeColor="text2"/>
          <w:sz w:val="22"/>
          <w:szCs w:val="22"/>
        </w:rPr>
        <w:t xml:space="preserve"> </w:t>
      </w:r>
      <w:r w:rsidR="00927C31">
        <w:rPr>
          <w:rFonts w:cs="Calibri"/>
          <w:color w:val="696464" w:themeColor="text2"/>
          <w:sz w:val="22"/>
          <w:szCs w:val="22"/>
        </w:rPr>
        <w:t>__</w:t>
      </w:r>
      <w:r w:rsidR="00F022AB">
        <w:rPr>
          <w:rFonts w:cs="Calibri"/>
          <w:color w:val="696464" w:themeColor="text2"/>
          <w:sz w:val="22"/>
          <w:szCs w:val="22"/>
        </w:rPr>
        <w:t>__</w:t>
      </w:r>
      <w:r w:rsidR="00927C31">
        <w:rPr>
          <w:rFonts w:cs="Calibri"/>
          <w:color w:val="696464" w:themeColor="text2"/>
          <w:sz w:val="22"/>
          <w:szCs w:val="22"/>
        </w:rPr>
        <w:t xml:space="preserve">_ (#) </w:t>
      </w:r>
      <w:r w:rsidRPr="00313EC1">
        <w:rPr>
          <w:rFonts w:cs="Calibri"/>
          <w:color w:val="696464" w:themeColor="text2"/>
          <w:sz w:val="22"/>
          <w:szCs w:val="22"/>
        </w:rPr>
        <w:t>example</w:t>
      </w:r>
      <w:r w:rsidR="0061705B">
        <w:rPr>
          <w:rFonts w:cs="Calibri"/>
          <w:color w:val="696464" w:themeColor="text2"/>
          <w:sz w:val="22"/>
          <w:szCs w:val="22"/>
        </w:rPr>
        <w:t xml:space="preserve">(s) </w:t>
      </w:r>
      <w:r w:rsidR="00927C31">
        <w:rPr>
          <w:rFonts w:cs="Calibri"/>
          <w:color w:val="696464" w:themeColor="text2"/>
          <w:sz w:val="22"/>
          <w:szCs w:val="22"/>
        </w:rPr>
        <w:t xml:space="preserve">________ </w:t>
      </w:r>
      <w:r w:rsidR="00655518">
        <w:rPr>
          <w:rFonts w:cs="Calibri"/>
          <w:color w:val="696464" w:themeColor="text2"/>
          <w:sz w:val="22"/>
          <w:szCs w:val="22"/>
        </w:rPr>
        <w:t>(</w:t>
      </w:r>
      <w:r w:rsidRPr="00313EC1">
        <w:rPr>
          <w:rFonts w:cs="Calibri"/>
          <w:color w:val="696464" w:themeColor="text2"/>
          <w:sz w:val="22"/>
          <w:szCs w:val="22"/>
        </w:rPr>
        <w:t>content</w:t>
      </w:r>
      <w:r w:rsidR="00655518">
        <w:rPr>
          <w:rFonts w:cs="Calibri"/>
          <w:color w:val="696464" w:themeColor="text2"/>
          <w:sz w:val="22"/>
          <w:szCs w:val="22"/>
        </w:rPr>
        <w:t xml:space="preserve">) </w:t>
      </w:r>
      <w:r w:rsidRPr="00313EC1">
        <w:rPr>
          <w:rFonts w:cs="Calibri"/>
          <w:color w:val="696464" w:themeColor="text2"/>
          <w:sz w:val="22"/>
          <w:szCs w:val="22"/>
        </w:rPr>
        <w:t>to illustrate and clarify your position.</w:t>
      </w:r>
      <w:proofErr w:type="gramEnd"/>
      <w:r w:rsidR="00655518">
        <w:rPr>
          <w:rFonts w:cs="Calibri"/>
          <w:color w:val="696464" w:themeColor="text2"/>
          <w:sz w:val="22"/>
          <w:szCs w:val="22"/>
        </w:rPr>
        <w:t xml:space="preserve"> </w:t>
      </w:r>
      <w:r w:rsidR="00655518" w:rsidRPr="008F14D6">
        <w:rPr>
          <w:b/>
          <w:color w:val="696464" w:themeColor="text2"/>
          <w:sz w:val="22"/>
        </w:rPr>
        <w:t>(</w:t>
      </w:r>
      <w:r w:rsidRPr="00313EC1">
        <w:rPr>
          <w:rFonts w:cs="Calibri"/>
          <w:b/>
          <w:color w:val="696464" w:themeColor="text2"/>
          <w:sz w:val="22"/>
          <w:szCs w:val="22"/>
        </w:rPr>
        <w:t>Argumentation/Analysis</w:t>
      </w:r>
      <w:r w:rsidR="00655518">
        <w:rPr>
          <w:rFonts w:cs="Calibri"/>
          <w:b/>
          <w:color w:val="696464" w:themeColor="text2"/>
          <w:sz w:val="22"/>
          <w:szCs w:val="22"/>
        </w:rPr>
        <w:t>)</w:t>
      </w:r>
    </w:p>
    <w:p w14:paraId="0E1ABC84" w14:textId="77777777" w:rsidR="00313EC1" w:rsidRPr="00313EC1" w:rsidRDefault="00313EC1">
      <w:pPr>
        <w:rPr>
          <w:rFonts w:cs="Calibri"/>
          <w:color w:val="696464" w:themeColor="text2"/>
          <w:sz w:val="22"/>
          <w:szCs w:val="22"/>
        </w:rPr>
      </w:pPr>
    </w:p>
    <w:p w14:paraId="32BEC9D4" w14:textId="30AA6494" w:rsidR="00655518" w:rsidRDefault="00313EC1">
      <w:pPr>
        <w:ind w:left="720"/>
        <w:rPr>
          <w:color w:val="696464" w:themeColor="text2"/>
          <w:sz w:val="22"/>
        </w:rPr>
      </w:pPr>
      <w:r w:rsidRPr="00313EC1">
        <w:rPr>
          <w:rFonts w:cs="Calibri"/>
          <w:b/>
          <w:color w:val="696464" w:themeColor="text2"/>
          <w:sz w:val="22"/>
          <w:szCs w:val="22"/>
        </w:rPr>
        <w:t>Variation Task 1 Example:</w:t>
      </w:r>
      <w:r w:rsidRPr="00313EC1">
        <w:rPr>
          <w:rFonts w:cs="Calibri"/>
          <w:color w:val="696464" w:themeColor="text2"/>
          <w:sz w:val="22"/>
          <w:szCs w:val="22"/>
        </w:rPr>
        <w:t xml:space="preserve"> </w:t>
      </w:r>
      <w:r w:rsidRPr="0054432E">
        <w:rPr>
          <w:rFonts w:cs="Calibri"/>
          <w:color w:val="696464" w:themeColor="text2"/>
          <w:sz w:val="22"/>
          <w:szCs w:val="22"/>
        </w:rPr>
        <w:t xml:space="preserve">After researching </w:t>
      </w:r>
      <w:r w:rsidRPr="00305A84">
        <w:rPr>
          <w:rFonts w:cs="Calibri"/>
          <w:color w:val="696464" w:themeColor="text2"/>
          <w:sz w:val="22"/>
          <w:szCs w:val="22"/>
          <w:u w:val="single"/>
        </w:rPr>
        <w:t>academic articles</w:t>
      </w:r>
      <w:r w:rsidRPr="00305A84">
        <w:rPr>
          <w:color w:val="696464" w:themeColor="text2"/>
          <w:sz w:val="22"/>
          <w:u w:val="single"/>
        </w:rPr>
        <w:t xml:space="preserve"> on </w:t>
      </w:r>
      <w:r w:rsidRPr="00305A84">
        <w:rPr>
          <w:rFonts w:cs="Calibri"/>
          <w:color w:val="696464" w:themeColor="text2"/>
          <w:sz w:val="22"/>
          <w:szCs w:val="22"/>
          <w:u w:val="single"/>
        </w:rPr>
        <w:t>censorship</w:t>
      </w:r>
      <w:r w:rsidRPr="0054432E">
        <w:rPr>
          <w:rFonts w:cs="Calibri"/>
          <w:color w:val="696464" w:themeColor="text2"/>
          <w:sz w:val="22"/>
          <w:szCs w:val="22"/>
        </w:rPr>
        <w:t xml:space="preserve">, write an </w:t>
      </w:r>
      <w:r w:rsidRPr="00305A84">
        <w:rPr>
          <w:rFonts w:cs="Calibri"/>
          <w:color w:val="696464" w:themeColor="text2"/>
          <w:sz w:val="22"/>
          <w:szCs w:val="22"/>
          <w:u w:val="single"/>
        </w:rPr>
        <w:t>editorial</w:t>
      </w:r>
      <w:r w:rsidRPr="0054432E">
        <w:rPr>
          <w:rFonts w:cs="Calibri"/>
          <w:color w:val="696464" w:themeColor="text2"/>
          <w:sz w:val="22"/>
          <w:szCs w:val="22"/>
        </w:rPr>
        <w:t xml:space="preserve"> in which you argue your position </w:t>
      </w:r>
      <w:r w:rsidRPr="00305A84">
        <w:rPr>
          <w:rFonts w:cs="Calibri"/>
          <w:color w:val="696464" w:themeColor="text2"/>
          <w:sz w:val="22"/>
          <w:szCs w:val="22"/>
          <w:u w:val="single"/>
        </w:rPr>
        <w:t>on the use of filters by schools</w:t>
      </w:r>
      <w:r w:rsidRPr="0054432E">
        <w:rPr>
          <w:rFonts w:cs="Calibri"/>
          <w:color w:val="696464" w:themeColor="text2"/>
          <w:sz w:val="22"/>
          <w:szCs w:val="22"/>
        </w:rPr>
        <w:t xml:space="preserve">. Support your position with evidence from your research. L2 </w:t>
      </w:r>
      <w:proofErr w:type="gramStart"/>
      <w:r w:rsidRPr="0054432E">
        <w:rPr>
          <w:rFonts w:cs="Calibri"/>
          <w:color w:val="696464" w:themeColor="text2"/>
          <w:sz w:val="22"/>
          <w:szCs w:val="22"/>
        </w:rPr>
        <w:t>Be</w:t>
      </w:r>
      <w:proofErr w:type="gramEnd"/>
      <w:r w:rsidRPr="0054432E">
        <w:rPr>
          <w:rFonts w:cs="Calibri"/>
          <w:color w:val="696464" w:themeColor="text2"/>
          <w:sz w:val="22"/>
          <w:szCs w:val="22"/>
        </w:rPr>
        <w:t xml:space="preserve"> sure to acknowledge </w:t>
      </w:r>
      <w:r w:rsidRPr="00305A84">
        <w:rPr>
          <w:rFonts w:cs="Calibri"/>
          <w:color w:val="696464" w:themeColor="text2"/>
          <w:sz w:val="22"/>
          <w:szCs w:val="22"/>
          <w:u w:val="single"/>
        </w:rPr>
        <w:t>two</w:t>
      </w:r>
      <w:r w:rsidRPr="0054432E">
        <w:rPr>
          <w:rFonts w:cs="Calibri"/>
          <w:color w:val="696464" w:themeColor="text2"/>
          <w:sz w:val="22"/>
          <w:szCs w:val="22"/>
        </w:rPr>
        <w:t xml:space="preserve"> competing views</w:t>
      </w:r>
      <w:r w:rsidR="00863162">
        <w:rPr>
          <w:rFonts w:cs="Calibri"/>
          <w:color w:val="696464" w:themeColor="text2"/>
          <w:sz w:val="22"/>
          <w:szCs w:val="22"/>
        </w:rPr>
        <w:t xml:space="preserve"> </w:t>
      </w:r>
      <w:r w:rsidR="00863162" w:rsidRPr="00305A84">
        <w:rPr>
          <w:rFonts w:cs="Calibri"/>
          <w:color w:val="696464" w:themeColor="text2"/>
          <w:sz w:val="22"/>
          <w:szCs w:val="22"/>
          <w:u w:val="single"/>
        </w:rPr>
        <w:t>from your sources</w:t>
      </w:r>
      <w:r w:rsidRPr="0054432E">
        <w:rPr>
          <w:rFonts w:cs="Calibri"/>
          <w:color w:val="696464" w:themeColor="text2"/>
          <w:sz w:val="22"/>
          <w:szCs w:val="22"/>
        </w:rPr>
        <w:t xml:space="preserve">. </w:t>
      </w:r>
      <w:proofErr w:type="gramStart"/>
      <w:r w:rsidRPr="0054432E">
        <w:rPr>
          <w:rFonts w:cs="Calibri"/>
          <w:color w:val="696464" w:themeColor="text2"/>
          <w:sz w:val="22"/>
          <w:szCs w:val="22"/>
        </w:rPr>
        <w:t xml:space="preserve">L3 Give </w:t>
      </w:r>
      <w:r w:rsidRPr="00305A84">
        <w:rPr>
          <w:rFonts w:cs="Calibri"/>
          <w:color w:val="696464" w:themeColor="text2"/>
          <w:sz w:val="22"/>
          <w:szCs w:val="22"/>
          <w:u w:val="single"/>
        </w:rPr>
        <w:t>one</w:t>
      </w:r>
      <w:r w:rsidRPr="0054432E">
        <w:rPr>
          <w:rFonts w:cs="Calibri"/>
          <w:color w:val="696464" w:themeColor="text2"/>
          <w:sz w:val="22"/>
          <w:szCs w:val="22"/>
        </w:rPr>
        <w:t xml:space="preserve"> example </w:t>
      </w:r>
      <w:r w:rsidRPr="00305A84">
        <w:rPr>
          <w:rFonts w:cs="Calibri"/>
          <w:color w:val="696464" w:themeColor="text2"/>
          <w:sz w:val="22"/>
          <w:szCs w:val="22"/>
          <w:u w:val="single"/>
        </w:rPr>
        <w:t>from current events</w:t>
      </w:r>
      <w:r w:rsidRPr="0054432E">
        <w:rPr>
          <w:rFonts w:cs="Calibri"/>
          <w:color w:val="696464" w:themeColor="text2"/>
          <w:sz w:val="22"/>
          <w:szCs w:val="22"/>
        </w:rPr>
        <w:t xml:space="preserve"> to illustrate and clarify your position.</w:t>
      </w:r>
      <w:proofErr w:type="gramEnd"/>
      <w:r w:rsidR="00655518">
        <w:rPr>
          <w:rFonts w:cs="Calibri"/>
          <w:color w:val="696464" w:themeColor="text2"/>
          <w:sz w:val="22"/>
          <w:szCs w:val="22"/>
        </w:rPr>
        <w:t xml:space="preserve"> </w:t>
      </w:r>
      <w:r w:rsidR="00655518">
        <w:rPr>
          <w:color w:val="696464" w:themeColor="text2"/>
          <w:sz w:val="22"/>
        </w:rPr>
        <w:t>(</w:t>
      </w:r>
      <w:r w:rsidRPr="0054432E">
        <w:rPr>
          <w:color w:val="696464" w:themeColor="text2"/>
          <w:sz w:val="22"/>
        </w:rPr>
        <w:t>Argumentation/Analysis</w:t>
      </w:r>
      <w:r w:rsidR="00655518">
        <w:rPr>
          <w:color w:val="696464" w:themeColor="text2"/>
          <w:sz w:val="22"/>
        </w:rPr>
        <w:t>)</w:t>
      </w:r>
    </w:p>
    <w:p w14:paraId="5C51947E" w14:textId="77777777" w:rsidR="00313EC1" w:rsidRDefault="00313EC1">
      <w:pPr>
        <w:rPr>
          <w:rFonts w:cs="Calibri"/>
          <w:sz w:val="22"/>
          <w:szCs w:val="22"/>
        </w:rPr>
      </w:pPr>
    </w:p>
    <w:tbl>
      <w:tblPr>
        <w:tblW w:w="0" w:type="auto"/>
        <w:tblLayout w:type="fixed"/>
        <w:tblLook w:val="0000" w:firstRow="0" w:lastRow="0" w:firstColumn="0" w:lastColumn="0" w:noHBand="0" w:noVBand="0"/>
      </w:tblPr>
      <w:tblGrid>
        <w:gridCol w:w="14328"/>
      </w:tblGrid>
      <w:tr w:rsidR="00313EC1" w14:paraId="79FBBAD8"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40BA94BE" w14:textId="77777777" w:rsidR="00313EC1" w:rsidRDefault="00313EC1">
            <w:pPr>
              <w:rPr>
                <w:rFonts w:cs="Calibri"/>
                <w:b/>
                <w:sz w:val="22"/>
                <w:szCs w:val="22"/>
              </w:rPr>
            </w:pPr>
          </w:p>
          <w:p w14:paraId="50E9173D" w14:textId="388E7078" w:rsidR="00655518" w:rsidRDefault="00313EC1">
            <w:pPr>
              <w:rPr>
                <w:rFonts w:cs="Calibri"/>
                <w:b/>
                <w:sz w:val="22"/>
                <w:szCs w:val="22"/>
              </w:rPr>
            </w:pPr>
            <w:r>
              <w:rPr>
                <w:rFonts w:cs="Calibri"/>
                <w:b/>
                <w:sz w:val="22"/>
                <w:szCs w:val="22"/>
              </w:rPr>
              <w:t>Task 2 Template:</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 xml:space="preserve">that addresses the question and support your position with evidence from the </w:t>
            </w:r>
            <w:r w:rsidR="00763E16">
              <w:rPr>
                <w:rFonts w:cs="Calibri"/>
                <w:sz w:val="22"/>
                <w:szCs w:val="22"/>
              </w:rPr>
              <w:t>text(s)</w:t>
            </w:r>
            <w:r w:rsidR="00655518">
              <w:rPr>
                <w:rFonts w:cs="Calibri"/>
                <w:sz w:val="22"/>
                <w:szCs w:val="22"/>
              </w:rPr>
              <w:t xml:space="preserve">. </w:t>
            </w:r>
            <w:r>
              <w:rPr>
                <w:rFonts w:cs="Calibri"/>
                <w:sz w:val="22"/>
                <w:szCs w:val="22"/>
              </w:rPr>
              <w:t xml:space="preserve"> </w:t>
            </w:r>
            <w:r>
              <w:rPr>
                <w:rFonts w:cs="Calibri"/>
                <w:b/>
                <w:sz w:val="22"/>
                <w:szCs w:val="22"/>
              </w:rPr>
              <w:t>L2</w:t>
            </w:r>
            <w:r>
              <w:rPr>
                <w:rFonts w:cs="Calibri"/>
                <w:sz w:val="22"/>
                <w:szCs w:val="22"/>
              </w:rPr>
              <w:t xml:space="preserve"> Be sure to acknowledge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b/>
                <w:sz w:val="22"/>
              </w:rPr>
              <w:t>(</w:t>
            </w:r>
            <w:r>
              <w:rPr>
                <w:rFonts w:cs="Calibri"/>
                <w:b/>
                <w:sz w:val="22"/>
                <w:szCs w:val="22"/>
              </w:rPr>
              <w:t>Argumentation/Analysis</w:t>
            </w:r>
            <w:r w:rsidR="00655518">
              <w:rPr>
                <w:rFonts w:cs="Calibri"/>
                <w:b/>
                <w:sz w:val="22"/>
                <w:szCs w:val="22"/>
              </w:rPr>
              <w:t>)</w:t>
            </w:r>
          </w:p>
          <w:p w14:paraId="192D4D50" w14:textId="77777777" w:rsidR="00313EC1" w:rsidRDefault="00313EC1">
            <w:pPr>
              <w:rPr>
                <w:rFonts w:cs="Calibri"/>
                <w:b/>
                <w:sz w:val="22"/>
                <w:szCs w:val="22"/>
              </w:rPr>
            </w:pPr>
          </w:p>
        </w:tc>
      </w:tr>
    </w:tbl>
    <w:p w14:paraId="493BE6EE" w14:textId="77777777" w:rsidR="00313EC1" w:rsidRDefault="00313EC1">
      <w:pPr>
        <w:rPr>
          <w:rFonts w:cs="Calibri"/>
          <w:sz w:val="22"/>
          <w:szCs w:val="22"/>
        </w:rPr>
      </w:pPr>
    </w:p>
    <w:p w14:paraId="1A17190C" w14:textId="77777777" w:rsidR="00655518" w:rsidRDefault="00313EC1">
      <w:pPr>
        <w:ind w:left="720"/>
        <w:rPr>
          <w:sz w:val="22"/>
        </w:rPr>
      </w:pPr>
      <w:r>
        <w:rPr>
          <w:rFonts w:cs="Calibri"/>
          <w:b/>
          <w:sz w:val="22"/>
          <w:szCs w:val="22"/>
        </w:rPr>
        <w:t>Task 2 ELA Example:</w:t>
      </w:r>
      <w:r>
        <w:rPr>
          <w:rFonts w:cs="Calibri"/>
          <w:sz w:val="22"/>
          <w:szCs w:val="22"/>
        </w:rPr>
        <w:t xml:space="preserve"> </w:t>
      </w:r>
      <w:r w:rsidRPr="0054432E">
        <w:rPr>
          <w:rFonts w:cs="Calibri"/>
          <w:sz w:val="22"/>
          <w:szCs w:val="22"/>
          <w:u w:val="single"/>
        </w:rPr>
        <w:t xml:space="preserve">Would you </w:t>
      </w:r>
      <w:r w:rsidRPr="00305A84">
        <w:rPr>
          <w:rFonts w:cs="Calibri"/>
          <w:sz w:val="22"/>
          <w:szCs w:val="22"/>
          <w:u w:val="single"/>
        </w:rPr>
        <w:t>recommend</w:t>
      </w:r>
      <w:r w:rsidRPr="00E13B37">
        <w:rPr>
          <w:rFonts w:cs="Calibri"/>
          <w:sz w:val="22"/>
          <w:szCs w:val="22"/>
          <w:u w:val="single"/>
        </w:rPr>
        <w:t xml:space="preserve"> </w:t>
      </w:r>
      <w:r w:rsidRPr="00E13B37">
        <w:rPr>
          <w:rFonts w:cs="Calibri"/>
          <w:i/>
          <w:sz w:val="22"/>
          <w:szCs w:val="22"/>
          <w:u w:val="single"/>
        </w:rPr>
        <w:t>A Wrinkle in Time</w:t>
      </w:r>
      <w:r w:rsidRPr="0054432E">
        <w:rPr>
          <w:rFonts w:cs="Calibri"/>
          <w:sz w:val="22"/>
          <w:szCs w:val="22"/>
          <w:u w:val="single"/>
        </w:rPr>
        <w:t xml:space="preserve"> to a middle school reader?</w:t>
      </w:r>
      <w:r w:rsidRPr="0054432E">
        <w:rPr>
          <w:rFonts w:cs="Calibri"/>
          <w:sz w:val="22"/>
          <w:szCs w:val="22"/>
        </w:rPr>
        <w:t xml:space="preserve"> After reading </w:t>
      </w:r>
      <w:r w:rsidRPr="00E13B37">
        <w:rPr>
          <w:rFonts w:cs="Calibri"/>
          <w:sz w:val="22"/>
          <w:szCs w:val="22"/>
          <w:u w:val="single"/>
        </w:rPr>
        <w:t>this science fiction novel</w:t>
      </w:r>
      <w:r w:rsidRPr="00E13B37">
        <w:rPr>
          <w:rFonts w:cs="Calibri"/>
          <w:sz w:val="22"/>
          <w:szCs w:val="22"/>
        </w:rPr>
        <w:t>,</w:t>
      </w:r>
      <w:r w:rsidRPr="0054432E">
        <w:rPr>
          <w:rFonts w:cs="Calibri"/>
          <w:sz w:val="22"/>
          <w:szCs w:val="22"/>
        </w:rPr>
        <w:t xml:space="preserve"> write a </w:t>
      </w:r>
      <w:r w:rsidRPr="0054432E">
        <w:rPr>
          <w:rFonts w:cs="Calibri"/>
          <w:sz w:val="22"/>
          <w:szCs w:val="22"/>
          <w:u w:val="single"/>
        </w:rPr>
        <w:t>review</w:t>
      </w:r>
      <w:r w:rsidRPr="0054432E">
        <w:rPr>
          <w:rFonts w:cs="Calibri"/>
          <w:sz w:val="22"/>
          <w:szCs w:val="22"/>
        </w:rPr>
        <w:t xml:space="preserve"> that addresses the question and support your position with evidence from the text.</w:t>
      </w:r>
      <w:r w:rsidR="00655518">
        <w:rPr>
          <w:rFonts w:cs="Calibri"/>
          <w:sz w:val="22"/>
          <w:szCs w:val="22"/>
        </w:rPr>
        <w:t xml:space="preserve"> </w:t>
      </w:r>
      <w:r w:rsidR="00655518">
        <w:rPr>
          <w:sz w:val="22"/>
        </w:rPr>
        <w:t>(</w:t>
      </w:r>
      <w:r w:rsidRPr="0054432E">
        <w:rPr>
          <w:sz w:val="22"/>
        </w:rPr>
        <w:t>Argumentation/Analysis</w:t>
      </w:r>
      <w:r w:rsidR="00655518">
        <w:rPr>
          <w:sz w:val="22"/>
        </w:rPr>
        <w:t>)</w:t>
      </w:r>
    </w:p>
    <w:p w14:paraId="03289A02" w14:textId="77777777" w:rsidR="00313EC1" w:rsidRDefault="00313EC1">
      <w:pPr>
        <w:ind w:left="720"/>
        <w:rPr>
          <w:rFonts w:cs="Calibri"/>
          <w:sz w:val="22"/>
          <w:szCs w:val="22"/>
        </w:rPr>
      </w:pPr>
    </w:p>
    <w:p w14:paraId="47A8FE7E" w14:textId="77777777" w:rsidR="00655518" w:rsidRDefault="00313EC1">
      <w:pPr>
        <w:ind w:left="720"/>
        <w:rPr>
          <w:sz w:val="22"/>
        </w:rPr>
      </w:pPr>
      <w:r>
        <w:rPr>
          <w:rFonts w:cs="Calibri"/>
          <w:b/>
          <w:sz w:val="22"/>
          <w:szCs w:val="22"/>
        </w:rPr>
        <w:t>Task 2 Social Studies Example:</w:t>
      </w:r>
      <w:r>
        <w:rPr>
          <w:rFonts w:cs="Calibri"/>
          <w:sz w:val="22"/>
          <w:szCs w:val="22"/>
        </w:rPr>
        <w:t xml:space="preserve"> </w:t>
      </w:r>
      <w:r w:rsidRPr="0054432E">
        <w:rPr>
          <w:rFonts w:cs="Calibri"/>
          <w:sz w:val="22"/>
          <w:szCs w:val="22"/>
          <w:u w:val="single"/>
        </w:rPr>
        <w:t>How did the political views of the signers of the Constitution impact the American political system?</w:t>
      </w:r>
      <w:r w:rsidRPr="0054432E">
        <w:rPr>
          <w:rFonts w:cs="Calibri"/>
          <w:sz w:val="22"/>
          <w:szCs w:val="22"/>
        </w:rPr>
        <w:t xml:space="preserve"> After reading </w:t>
      </w:r>
      <w:r w:rsidRPr="0054432E">
        <w:rPr>
          <w:rFonts w:cs="Calibri"/>
          <w:i/>
          <w:sz w:val="22"/>
          <w:szCs w:val="22"/>
          <w:u w:val="single"/>
        </w:rPr>
        <w:t>Founding Brothers: The Revolutionary Generation</w:t>
      </w:r>
      <w:r w:rsidRPr="0054432E">
        <w:rPr>
          <w:rFonts w:cs="Calibri"/>
          <w:sz w:val="22"/>
          <w:szCs w:val="22"/>
        </w:rPr>
        <w:t xml:space="preserve"> write a </w:t>
      </w:r>
      <w:r w:rsidRPr="0054432E">
        <w:rPr>
          <w:rFonts w:cs="Calibri"/>
          <w:sz w:val="22"/>
          <w:szCs w:val="22"/>
          <w:u w:val="single"/>
        </w:rPr>
        <w:t>report</w:t>
      </w:r>
      <w:r w:rsidRPr="0054432E">
        <w:rPr>
          <w:rFonts w:cs="Calibri"/>
          <w:sz w:val="22"/>
          <w:szCs w:val="22"/>
        </w:rPr>
        <w:t xml:space="preserve"> that addresses the question and support your position with evidence from the text.</w:t>
      </w:r>
      <w:r w:rsidR="00655518">
        <w:rPr>
          <w:rFonts w:cs="Calibri"/>
          <w:sz w:val="22"/>
          <w:szCs w:val="22"/>
        </w:rPr>
        <w:t xml:space="preserve"> </w:t>
      </w:r>
      <w:r w:rsidR="00655518">
        <w:rPr>
          <w:sz w:val="22"/>
        </w:rPr>
        <w:t>(</w:t>
      </w:r>
      <w:r w:rsidRPr="0054432E">
        <w:rPr>
          <w:sz w:val="22"/>
        </w:rPr>
        <w:t>Argumentation/Analysis</w:t>
      </w:r>
      <w:r w:rsidR="00655518">
        <w:rPr>
          <w:sz w:val="22"/>
        </w:rPr>
        <w:t>)</w:t>
      </w:r>
    </w:p>
    <w:p w14:paraId="3937F15B" w14:textId="77777777" w:rsidR="00313EC1" w:rsidRPr="0054432E" w:rsidRDefault="00313EC1">
      <w:pPr>
        <w:ind w:left="720"/>
        <w:rPr>
          <w:rFonts w:cs="Calibri"/>
          <w:sz w:val="22"/>
          <w:szCs w:val="22"/>
        </w:rPr>
      </w:pPr>
    </w:p>
    <w:p w14:paraId="323308C6" w14:textId="77777777" w:rsidR="00655518" w:rsidRDefault="00313EC1">
      <w:pPr>
        <w:ind w:left="720"/>
        <w:rPr>
          <w:sz w:val="22"/>
        </w:rPr>
      </w:pPr>
      <w:r>
        <w:rPr>
          <w:rFonts w:cs="Calibri"/>
          <w:b/>
          <w:sz w:val="22"/>
          <w:szCs w:val="22"/>
        </w:rPr>
        <w:lastRenderedPageBreak/>
        <w:t>Task 2 Science Example:</w:t>
      </w:r>
      <w:r>
        <w:rPr>
          <w:rFonts w:cs="Calibri"/>
          <w:sz w:val="22"/>
          <w:szCs w:val="22"/>
        </w:rPr>
        <w:t xml:space="preserve"> </w:t>
      </w:r>
      <w:r w:rsidRPr="0054432E">
        <w:rPr>
          <w:rFonts w:cs="Calibri"/>
          <w:sz w:val="22"/>
          <w:szCs w:val="22"/>
          <w:u w:val="single"/>
        </w:rPr>
        <w:t>Does genetic testing have the potential to significantly impact how we treat disease?</w:t>
      </w:r>
      <w:r w:rsidRPr="0054432E">
        <w:rPr>
          <w:rFonts w:cs="Calibri"/>
          <w:sz w:val="22"/>
          <w:szCs w:val="22"/>
        </w:rPr>
        <w:t xml:space="preserve"> After reading </w:t>
      </w:r>
      <w:r w:rsidRPr="0054432E">
        <w:rPr>
          <w:rFonts w:cs="Calibri"/>
          <w:sz w:val="22"/>
          <w:szCs w:val="22"/>
          <w:u w:val="single"/>
        </w:rPr>
        <w:t>scientific sources</w:t>
      </w:r>
      <w:r w:rsidRPr="0054432E">
        <w:rPr>
          <w:rFonts w:cs="Calibri"/>
          <w:sz w:val="22"/>
          <w:szCs w:val="22"/>
        </w:rPr>
        <w:t xml:space="preserve">, write a </w:t>
      </w:r>
      <w:r w:rsidRPr="0054432E">
        <w:rPr>
          <w:rFonts w:cs="Calibri"/>
          <w:sz w:val="22"/>
          <w:szCs w:val="22"/>
          <w:u w:val="single"/>
        </w:rPr>
        <w:t>report</w:t>
      </w:r>
      <w:r w:rsidRPr="0054432E">
        <w:rPr>
          <w:rFonts w:cs="Calibri"/>
          <w:sz w:val="22"/>
          <w:szCs w:val="22"/>
        </w:rPr>
        <w:t xml:space="preserve"> that addresses the question and support your position with evidence from the texts. </w:t>
      </w:r>
      <w:r w:rsidRPr="0054432E">
        <w:rPr>
          <w:sz w:val="22"/>
        </w:rPr>
        <w:t>L2</w:t>
      </w:r>
      <w:r w:rsidRPr="0054432E">
        <w:rPr>
          <w:rFonts w:cs="Calibri"/>
          <w:sz w:val="22"/>
          <w:szCs w:val="22"/>
        </w:rPr>
        <w:t xml:space="preserve"> Be sure to acknowledge competing views. </w:t>
      </w:r>
      <w:r w:rsidRPr="0054432E">
        <w:rPr>
          <w:sz w:val="22"/>
        </w:rPr>
        <w:t xml:space="preserve">L3 </w:t>
      </w:r>
      <w:r w:rsidRPr="0054432E">
        <w:rPr>
          <w:rFonts w:cs="Calibri"/>
          <w:sz w:val="22"/>
          <w:szCs w:val="22"/>
        </w:rPr>
        <w:t>Give examples from past or current events or issues to illustrate and clarify your position.</w:t>
      </w:r>
      <w:r w:rsidR="00655518">
        <w:rPr>
          <w:rFonts w:cs="Calibri"/>
          <w:sz w:val="22"/>
          <w:szCs w:val="22"/>
        </w:rPr>
        <w:t xml:space="preserve"> </w:t>
      </w:r>
      <w:r w:rsidR="00655518">
        <w:rPr>
          <w:sz w:val="22"/>
        </w:rPr>
        <w:t>(</w:t>
      </w:r>
      <w:r w:rsidRPr="0054432E">
        <w:rPr>
          <w:sz w:val="22"/>
        </w:rPr>
        <w:t>Argumentation/Analysis</w:t>
      </w:r>
      <w:r w:rsidR="00655518">
        <w:rPr>
          <w:sz w:val="22"/>
        </w:rPr>
        <w:t>)</w:t>
      </w:r>
    </w:p>
    <w:p w14:paraId="6AE4702A" w14:textId="77777777" w:rsidR="00313EC1" w:rsidRDefault="00313EC1">
      <w:pPr>
        <w:rPr>
          <w:rFonts w:cs="Calibri"/>
          <w:sz w:val="22"/>
          <w:szCs w:val="22"/>
        </w:rPr>
      </w:pPr>
    </w:p>
    <w:p w14:paraId="58AFEC19" w14:textId="28C56CE3" w:rsidR="00655518" w:rsidRDefault="00313EC1">
      <w:pPr>
        <w:rPr>
          <w:rFonts w:cs="Calibri"/>
          <w:b/>
          <w:color w:val="808080" w:themeColor="background1" w:themeShade="80"/>
          <w:sz w:val="22"/>
          <w:szCs w:val="22"/>
        </w:rPr>
      </w:pPr>
      <w:r w:rsidRPr="00313EC1">
        <w:rPr>
          <w:b/>
          <w:color w:val="808080" w:themeColor="background1" w:themeShade="80"/>
          <w:sz w:val="22"/>
        </w:rPr>
        <w:t xml:space="preserve">Variation </w:t>
      </w:r>
      <w:r w:rsidRPr="00313EC1">
        <w:rPr>
          <w:b/>
          <w:color w:val="808080" w:themeColor="background1" w:themeShade="80"/>
          <w:sz w:val="22"/>
          <w:szCs w:val="22"/>
        </w:rPr>
        <w:t>Task 2 Template:</w:t>
      </w:r>
      <w:r w:rsidRPr="00313EC1">
        <w:rPr>
          <w:color w:val="808080" w:themeColor="background1" w:themeShade="80"/>
          <w:sz w:val="22"/>
          <w:szCs w:val="22"/>
        </w:rPr>
        <w:t xml:space="preserve"> [Insert question] </w:t>
      </w:r>
      <w:proofErr w:type="gramStart"/>
      <w:r w:rsidRPr="00313EC1">
        <w:rPr>
          <w:color w:val="808080" w:themeColor="background1" w:themeShade="80"/>
          <w:sz w:val="22"/>
          <w:szCs w:val="22"/>
        </w:rPr>
        <w:t>After</w:t>
      </w:r>
      <w:proofErr w:type="gramEnd"/>
      <w:r w:rsidRPr="00313EC1">
        <w:rPr>
          <w:color w:val="808080" w:themeColor="background1" w:themeShade="80"/>
          <w:sz w:val="22"/>
          <w:szCs w:val="22"/>
        </w:rPr>
        <w:t xml:space="preserve"> reading and analyzing</w:t>
      </w:r>
      <w:r w:rsidR="00A11A7F">
        <w:rPr>
          <w:color w:val="808080" w:themeColor="background1" w:themeShade="80"/>
          <w:sz w:val="22"/>
          <w:szCs w:val="22"/>
        </w:rPr>
        <w:t xml:space="preserve"> </w:t>
      </w:r>
      <w:r w:rsidR="00927C31">
        <w:rPr>
          <w:color w:val="808080" w:themeColor="background1" w:themeShade="80"/>
          <w:sz w:val="22"/>
          <w:szCs w:val="22"/>
        </w:rPr>
        <w:t xml:space="preserve">________ </w:t>
      </w:r>
      <w:r w:rsidR="00655518">
        <w:rPr>
          <w:color w:val="808080" w:themeColor="background1" w:themeShade="80"/>
          <w:sz w:val="22"/>
          <w:szCs w:val="22"/>
        </w:rPr>
        <w:t>(</w:t>
      </w:r>
      <w:r w:rsidRPr="00313EC1">
        <w:rPr>
          <w:color w:val="808080" w:themeColor="background1" w:themeShade="80"/>
          <w:sz w:val="22"/>
          <w:szCs w:val="22"/>
        </w:rPr>
        <w:t>informational texts</w:t>
      </w:r>
      <w:r w:rsidR="00763E16">
        <w:rPr>
          <w:color w:val="808080" w:themeColor="background1" w:themeShade="80"/>
          <w:sz w:val="22"/>
          <w:szCs w:val="22"/>
        </w:rPr>
        <w:t>),</w:t>
      </w:r>
      <w:r w:rsidRPr="00313EC1">
        <w:rPr>
          <w:color w:val="808080" w:themeColor="background1" w:themeShade="80"/>
          <w:sz w:val="22"/>
          <w:szCs w:val="22"/>
        </w:rPr>
        <w:t xml:space="preserve"> write</w:t>
      </w:r>
      <w:r w:rsidR="006A0538">
        <w:rPr>
          <w:color w:val="808080" w:themeColor="background1" w:themeShade="80"/>
          <w:sz w:val="22"/>
          <w:szCs w:val="22"/>
        </w:rPr>
        <w:t xml:space="preserve"> a/an</w:t>
      </w:r>
      <w:r w:rsidR="00A11A7F">
        <w:rPr>
          <w:color w:val="808080" w:themeColor="background1" w:themeShade="80"/>
          <w:sz w:val="22"/>
          <w:szCs w:val="22"/>
        </w:rPr>
        <w:t xml:space="preserve"> </w:t>
      </w:r>
      <w:r w:rsidR="00927C31">
        <w:rPr>
          <w:color w:val="808080" w:themeColor="background1" w:themeShade="80"/>
          <w:sz w:val="22"/>
          <w:szCs w:val="22"/>
        </w:rPr>
        <w:t xml:space="preserve">________ </w:t>
      </w:r>
      <w:r w:rsidR="00655518">
        <w:rPr>
          <w:color w:val="808080" w:themeColor="background1" w:themeShade="80"/>
          <w:sz w:val="22"/>
          <w:szCs w:val="22"/>
        </w:rPr>
        <w:t>(</w:t>
      </w:r>
      <w:r w:rsidRPr="00313EC1">
        <w:rPr>
          <w:color w:val="808080" w:themeColor="background1" w:themeShade="80"/>
          <w:sz w:val="22"/>
          <w:szCs w:val="22"/>
        </w:rPr>
        <w:t>essay or substitute</w:t>
      </w:r>
      <w:r w:rsidR="00655518">
        <w:rPr>
          <w:color w:val="808080" w:themeColor="background1" w:themeShade="80"/>
          <w:sz w:val="22"/>
          <w:szCs w:val="22"/>
        </w:rPr>
        <w:t xml:space="preserve">) </w:t>
      </w:r>
      <w:r w:rsidRPr="00313EC1">
        <w:rPr>
          <w:color w:val="808080" w:themeColor="background1" w:themeShade="80"/>
          <w:sz w:val="22"/>
          <w:szCs w:val="22"/>
        </w:rPr>
        <w:t>in which you</w:t>
      </w:r>
      <w:r w:rsidR="008518C6">
        <w:rPr>
          <w:color w:val="808080" w:themeColor="background1" w:themeShade="80"/>
          <w:sz w:val="22"/>
          <w:szCs w:val="22"/>
        </w:rPr>
        <w:t xml:space="preserve"> address the question</w:t>
      </w:r>
      <w:r w:rsidR="00655518">
        <w:rPr>
          <w:color w:val="808080" w:themeColor="background1" w:themeShade="80"/>
          <w:sz w:val="22"/>
          <w:szCs w:val="22"/>
        </w:rPr>
        <w:t xml:space="preserve">. </w:t>
      </w:r>
      <w:r w:rsidRPr="00313EC1">
        <w:rPr>
          <w:color w:val="808080" w:themeColor="background1" w:themeShade="80"/>
          <w:sz w:val="22"/>
          <w:szCs w:val="22"/>
        </w:rPr>
        <w:t xml:space="preserve"> Support your position with evidence from </w:t>
      </w:r>
      <w:r w:rsidR="008518C6">
        <w:rPr>
          <w:color w:val="808080" w:themeColor="background1" w:themeShade="80"/>
          <w:sz w:val="22"/>
          <w:szCs w:val="22"/>
        </w:rPr>
        <w:t>the text(s)</w:t>
      </w:r>
      <w:r w:rsidRPr="00313EC1">
        <w:rPr>
          <w:color w:val="808080" w:themeColor="background1" w:themeShade="80"/>
          <w:sz w:val="22"/>
          <w:szCs w:val="22"/>
        </w:rPr>
        <w:t xml:space="preserve">. </w:t>
      </w:r>
      <w:r w:rsidRPr="00313EC1">
        <w:rPr>
          <w:b/>
          <w:color w:val="808080" w:themeColor="background1" w:themeShade="80"/>
          <w:sz w:val="22"/>
          <w:szCs w:val="22"/>
        </w:rPr>
        <w:t>L2</w:t>
      </w:r>
      <w:r w:rsidRPr="00313EC1">
        <w:rPr>
          <w:color w:val="808080" w:themeColor="background1" w:themeShade="80"/>
          <w:sz w:val="22"/>
          <w:szCs w:val="22"/>
        </w:rPr>
        <w:t xml:space="preserve"> Be sure to acknowledge </w:t>
      </w:r>
      <w:r w:rsidR="00927C31">
        <w:rPr>
          <w:color w:val="808080" w:themeColor="background1" w:themeShade="80"/>
          <w:sz w:val="22"/>
          <w:szCs w:val="22"/>
        </w:rPr>
        <w:t>_</w:t>
      </w:r>
      <w:r w:rsidR="00F022AB">
        <w:rPr>
          <w:color w:val="808080" w:themeColor="background1" w:themeShade="80"/>
          <w:sz w:val="22"/>
          <w:szCs w:val="22"/>
        </w:rPr>
        <w:t>_</w:t>
      </w:r>
      <w:r w:rsidR="006A0538">
        <w:rPr>
          <w:color w:val="808080" w:themeColor="background1" w:themeShade="80"/>
          <w:sz w:val="22"/>
          <w:szCs w:val="22"/>
        </w:rPr>
        <w:t>_</w:t>
      </w:r>
      <w:r w:rsidR="00F022AB">
        <w:rPr>
          <w:color w:val="808080" w:themeColor="background1" w:themeShade="80"/>
          <w:sz w:val="22"/>
          <w:szCs w:val="22"/>
        </w:rPr>
        <w:t>_</w:t>
      </w:r>
      <w:r w:rsidR="00927C31">
        <w:rPr>
          <w:color w:val="808080" w:themeColor="background1" w:themeShade="80"/>
          <w:sz w:val="22"/>
          <w:szCs w:val="22"/>
        </w:rPr>
        <w:t xml:space="preserve">__ (#) </w:t>
      </w:r>
      <w:r w:rsidRPr="00313EC1">
        <w:rPr>
          <w:color w:val="808080" w:themeColor="background1" w:themeShade="80"/>
          <w:sz w:val="22"/>
          <w:szCs w:val="22"/>
        </w:rPr>
        <w:t>competing view</w:t>
      </w:r>
      <w:r w:rsidR="0061705B">
        <w:rPr>
          <w:color w:val="808080" w:themeColor="background1" w:themeShade="80"/>
          <w:sz w:val="22"/>
          <w:szCs w:val="22"/>
        </w:rPr>
        <w:t xml:space="preserve">(s) </w:t>
      </w:r>
      <w:r w:rsidRPr="00313EC1">
        <w:rPr>
          <w:color w:val="808080" w:themeColor="background1" w:themeShade="80"/>
          <w:sz w:val="22"/>
          <w:szCs w:val="22"/>
        </w:rPr>
        <w:t>__</w:t>
      </w:r>
      <w:r w:rsidR="00F022AB">
        <w:rPr>
          <w:color w:val="808080" w:themeColor="background1" w:themeShade="80"/>
          <w:sz w:val="22"/>
          <w:szCs w:val="22"/>
        </w:rPr>
        <w:t>__</w:t>
      </w:r>
      <w:r w:rsidRPr="00313EC1">
        <w:rPr>
          <w:color w:val="808080" w:themeColor="background1" w:themeShade="80"/>
          <w:sz w:val="22"/>
          <w:szCs w:val="22"/>
        </w:rPr>
        <w:t>_</w:t>
      </w:r>
      <w:r w:rsidR="00655518">
        <w:rPr>
          <w:color w:val="808080" w:themeColor="background1" w:themeShade="80"/>
          <w:sz w:val="22"/>
          <w:szCs w:val="22"/>
        </w:rPr>
        <w:t xml:space="preserve"> (</w:t>
      </w:r>
      <w:r w:rsidRPr="00313EC1">
        <w:rPr>
          <w:color w:val="808080" w:themeColor="background1" w:themeShade="80"/>
          <w:sz w:val="22"/>
          <w:szCs w:val="22"/>
        </w:rPr>
        <w:t>content</w:t>
      </w:r>
      <w:r w:rsidR="00655518">
        <w:rPr>
          <w:color w:val="808080" w:themeColor="background1" w:themeShade="80"/>
          <w:sz w:val="22"/>
          <w:szCs w:val="22"/>
        </w:rPr>
        <w:t xml:space="preserve">). </w:t>
      </w:r>
      <w:r w:rsidRPr="00313EC1">
        <w:rPr>
          <w:color w:val="808080" w:themeColor="background1" w:themeShade="80"/>
          <w:sz w:val="22"/>
          <w:szCs w:val="22"/>
        </w:rPr>
        <w:t xml:space="preserve"> </w:t>
      </w:r>
      <w:proofErr w:type="gramStart"/>
      <w:r w:rsidRPr="00313EC1">
        <w:rPr>
          <w:b/>
          <w:color w:val="808080" w:themeColor="background1" w:themeShade="80"/>
          <w:sz w:val="22"/>
          <w:szCs w:val="22"/>
        </w:rPr>
        <w:t>L3</w:t>
      </w:r>
      <w:r w:rsidRPr="00313EC1">
        <w:rPr>
          <w:color w:val="808080" w:themeColor="background1" w:themeShade="80"/>
          <w:sz w:val="22"/>
          <w:szCs w:val="22"/>
        </w:rPr>
        <w:t xml:space="preserve"> </w:t>
      </w:r>
      <w:r w:rsidR="00C3235B" w:rsidRPr="00313EC1">
        <w:rPr>
          <w:rFonts w:cs="Calibri"/>
          <w:color w:val="696464" w:themeColor="text2"/>
          <w:sz w:val="22"/>
          <w:szCs w:val="22"/>
        </w:rPr>
        <w:t>Give</w:t>
      </w:r>
      <w:r w:rsidR="00C3235B">
        <w:rPr>
          <w:rFonts w:cs="Calibri"/>
          <w:color w:val="696464" w:themeColor="text2"/>
          <w:sz w:val="22"/>
          <w:szCs w:val="22"/>
        </w:rPr>
        <w:t xml:space="preserve"> _____ (#) </w:t>
      </w:r>
      <w:r w:rsidR="00C3235B" w:rsidRPr="00313EC1">
        <w:rPr>
          <w:rFonts w:cs="Calibri"/>
          <w:color w:val="696464" w:themeColor="text2"/>
          <w:sz w:val="22"/>
          <w:szCs w:val="22"/>
        </w:rPr>
        <w:t>example</w:t>
      </w:r>
      <w:r w:rsidR="00C3235B">
        <w:rPr>
          <w:rFonts w:cs="Calibri"/>
          <w:color w:val="696464" w:themeColor="text2"/>
          <w:sz w:val="22"/>
          <w:szCs w:val="22"/>
        </w:rPr>
        <w:t>(s) ________ (</w:t>
      </w:r>
      <w:r w:rsidR="00C3235B" w:rsidRPr="00313EC1">
        <w:rPr>
          <w:rFonts w:cs="Calibri"/>
          <w:color w:val="696464" w:themeColor="text2"/>
          <w:sz w:val="22"/>
          <w:szCs w:val="22"/>
        </w:rPr>
        <w:t>content</w:t>
      </w:r>
      <w:r w:rsidR="00C3235B">
        <w:rPr>
          <w:rFonts w:cs="Calibri"/>
          <w:color w:val="696464" w:themeColor="text2"/>
          <w:sz w:val="22"/>
          <w:szCs w:val="22"/>
        </w:rPr>
        <w:t xml:space="preserve">) </w:t>
      </w:r>
      <w:r w:rsidR="00C3235B" w:rsidRPr="00313EC1">
        <w:rPr>
          <w:rFonts w:cs="Calibri"/>
          <w:color w:val="696464" w:themeColor="text2"/>
          <w:sz w:val="22"/>
          <w:szCs w:val="22"/>
        </w:rPr>
        <w:t>to illustrate and clarify your position</w:t>
      </w:r>
      <w:r w:rsidRPr="00313EC1">
        <w:rPr>
          <w:color w:val="808080" w:themeColor="background1" w:themeShade="80"/>
          <w:sz w:val="22"/>
          <w:szCs w:val="22"/>
        </w:rPr>
        <w:t>.</w:t>
      </w:r>
      <w:proofErr w:type="gramEnd"/>
      <w:r w:rsidR="00655518">
        <w:rPr>
          <w:color w:val="808080" w:themeColor="background1" w:themeShade="80"/>
          <w:sz w:val="22"/>
          <w:szCs w:val="22"/>
        </w:rPr>
        <w:t xml:space="preserve"> </w:t>
      </w:r>
      <w:r w:rsidR="00655518" w:rsidRPr="008F14D6">
        <w:rPr>
          <w:b/>
          <w:color w:val="808080" w:themeColor="background1" w:themeShade="80"/>
          <w:sz w:val="22"/>
        </w:rPr>
        <w:t>(</w:t>
      </w:r>
      <w:r w:rsidRPr="00313EC1">
        <w:rPr>
          <w:rFonts w:cs="Calibri"/>
          <w:b/>
          <w:color w:val="808080" w:themeColor="background1" w:themeShade="80"/>
          <w:sz w:val="22"/>
          <w:szCs w:val="22"/>
        </w:rPr>
        <w:t>Argumentation/Analysis</w:t>
      </w:r>
      <w:r w:rsidR="00655518">
        <w:rPr>
          <w:rFonts w:cs="Calibri"/>
          <w:b/>
          <w:color w:val="808080" w:themeColor="background1" w:themeShade="80"/>
          <w:sz w:val="22"/>
          <w:szCs w:val="22"/>
        </w:rPr>
        <w:t>)</w:t>
      </w:r>
    </w:p>
    <w:p w14:paraId="70016A33" w14:textId="77777777" w:rsidR="00313EC1" w:rsidRPr="00313EC1" w:rsidRDefault="00313EC1">
      <w:pPr>
        <w:rPr>
          <w:rFonts w:cs="Calibri"/>
          <w:color w:val="808080" w:themeColor="background1" w:themeShade="80"/>
          <w:sz w:val="22"/>
          <w:szCs w:val="22"/>
        </w:rPr>
      </w:pPr>
    </w:p>
    <w:p w14:paraId="01540EAF" w14:textId="50BF31A4" w:rsidR="00655518" w:rsidRDefault="00313EC1" w:rsidP="004C1208">
      <w:pPr>
        <w:ind w:left="720"/>
        <w:rPr>
          <w:color w:val="808080" w:themeColor="background1" w:themeShade="80"/>
          <w:sz w:val="22"/>
        </w:rPr>
      </w:pPr>
      <w:r w:rsidRPr="00313EC1">
        <w:rPr>
          <w:rFonts w:cs="Calibri"/>
          <w:b/>
          <w:color w:val="808080" w:themeColor="background1" w:themeShade="80"/>
          <w:sz w:val="22"/>
          <w:szCs w:val="22"/>
        </w:rPr>
        <w:t xml:space="preserve">Variation </w:t>
      </w:r>
      <w:r w:rsidRPr="00313EC1">
        <w:rPr>
          <w:b/>
          <w:color w:val="808080" w:themeColor="background1" w:themeShade="80"/>
          <w:sz w:val="22"/>
          <w:szCs w:val="22"/>
        </w:rPr>
        <w:t xml:space="preserve">Task 2 Example: </w:t>
      </w:r>
      <w:r w:rsidRPr="0054432E">
        <w:rPr>
          <w:color w:val="808080" w:themeColor="background1" w:themeShade="80"/>
          <w:sz w:val="22"/>
          <w:szCs w:val="22"/>
          <w:u w:val="single"/>
        </w:rPr>
        <w:t>Does genetic testing have the potential to significantly impact how we treat disease?</w:t>
      </w:r>
      <w:r w:rsidRPr="0054432E">
        <w:rPr>
          <w:color w:val="808080" w:themeColor="background1" w:themeShade="80"/>
          <w:sz w:val="22"/>
          <w:szCs w:val="22"/>
        </w:rPr>
        <w:t xml:space="preserve"> After reading and analyzing </w:t>
      </w:r>
      <w:r w:rsidRPr="0054432E">
        <w:rPr>
          <w:color w:val="808080" w:themeColor="background1" w:themeShade="80"/>
          <w:sz w:val="22"/>
          <w:szCs w:val="22"/>
          <w:u w:val="single"/>
        </w:rPr>
        <w:t>scientific sources</w:t>
      </w:r>
      <w:r w:rsidRPr="0054432E">
        <w:rPr>
          <w:color w:val="808080" w:themeColor="background1" w:themeShade="80"/>
          <w:sz w:val="22"/>
          <w:szCs w:val="22"/>
        </w:rPr>
        <w:t xml:space="preserve">, write a </w:t>
      </w:r>
      <w:r w:rsidRPr="0054432E">
        <w:rPr>
          <w:color w:val="808080" w:themeColor="background1" w:themeShade="80"/>
          <w:sz w:val="22"/>
          <w:szCs w:val="22"/>
          <w:u w:val="single"/>
        </w:rPr>
        <w:t>report</w:t>
      </w:r>
      <w:r w:rsidRPr="0054432E">
        <w:rPr>
          <w:color w:val="808080" w:themeColor="background1" w:themeShade="80"/>
          <w:sz w:val="22"/>
          <w:szCs w:val="22"/>
        </w:rPr>
        <w:t xml:space="preserve"> in which you address the question</w:t>
      </w:r>
      <w:r w:rsidR="00EF2CCC">
        <w:rPr>
          <w:color w:val="808080" w:themeColor="background1" w:themeShade="80"/>
          <w:sz w:val="22"/>
          <w:szCs w:val="22"/>
        </w:rPr>
        <w:t>. S</w:t>
      </w:r>
      <w:r w:rsidRPr="0054432E">
        <w:rPr>
          <w:color w:val="808080" w:themeColor="background1" w:themeShade="80"/>
          <w:sz w:val="22"/>
          <w:szCs w:val="22"/>
        </w:rPr>
        <w:t xml:space="preserve">upport your position with evidence from the texts. </w:t>
      </w:r>
      <w:r w:rsidRPr="0054432E">
        <w:rPr>
          <w:color w:val="808080" w:themeColor="background1" w:themeShade="80"/>
          <w:sz w:val="22"/>
        </w:rPr>
        <w:t>L2</w:t>
      </w:r>
      <w:r w:rsidRPr="0054432E">
        <w:rPr>
          <w:color w:val="808080" w:themeColor="background1" w:themeShade="80"/>
          <w:sz w:val="22"/>
          <w:szCs w:val="22"/>
        </w:rPr>
        <w:t xml:space="preserve"> Be sure to acknowledge </w:t>
      </w:r>
      <w:r w:rsidRPr="00E13B37">
        <w:rPr>
          <w:color w:val="808080" w:themeColor="background1" w:themeShade="80"/>
          <w:sz w:val="22"/>
          <w:szCs w:val="22"/>
          <w:u w:val="single"/>
        </w:rPr>
        <w:t>at least one</w:t>
      </w:r>
      <w:r w:rsidRPr="0054432E">
        <w:rPr>
          <w:color w:val="808080" w:themeColor="background1" w:themeShade="80"/>
          <w:sz w:val="22"/>
          <w:szCs w:val="22"/>
        </w:rPr>
        <w:t xml:space="preserve"> competing view </w:t>
      </w:r>
      <w:r w:rsidRPr="00E13B37">
        <w:rPr>
          <w:color w:val="808080" w:themeColor="background1" w:themeShade="80"/>
          <w:sz w:val="22"/>
          <w:szCs w:val="22"/>
          <w:u w:val="single"/>
        </w:rPr>
        <w:t>from the medical field</w:t>
      </w:r>
      <w:r w:rsidRPr="0054432E">
        <w:rPr>
          <w:color w:val="808080" w:themeColor="background1" w:themeShade="80"/>
          <w:sz w:val="22"/>
          <w:szCs w:val="22"/>
        </w:rPr>
        <w:t>.</w:t>
      </w:r>
      <w:r w:rsidR="00A83865">
        <w:rPr>
          <w:color w:val="808080" w:themeColor="background1" w:themeShade="80"/>
          <w:sz w:val="22"/>
          <w:szCs w:val="22"/>
        </w:rPr>
        <w:t xml:space="preserve"> </w:t>
      </w:r>
      <w:proofErr w:type="gramStart"/>
      <w:r w:rsidRPr="0054432E">
        <w:rPr>
          <w:color w:val="808080" w:themeColor="background1" w:themeShade="80"/>
          <w:sz w:val="22"/>
        </w:rPr>
        <w:t>L3</w:t>
      </w:r>
      <w:r w:rsidR="00A83865">
        <w:rPr>
          <w:color w:val="808080" w:themeColor="background1" w:themeShade="80"/>
          <w:sz w:val="22"/>
        </w:rPr>
        <w:t xml:space="preserve"> </w:t>
      </w:r>
      <w:r w:rsidRPr="0054432E">
        <w:rPr>
          <w:color w:val="808080" w:themeColor="background1" w:themeShade="80"/>
          <w:sz w:val="22"/>
          <w:szCs w:val="22"/>
        </w:rPr>
        <w:t xml:space="preserve">Give </w:t>
      </w:r>
      <w:r w:rsidR="00C3235B" w:rsidRPr="00C3235B">
        <w:rPr>
          <w:color w:val="808080" w:themeColor="background1" w:themeShade="80"/>
          <w:sz w:val="22"/>
          <w:szCs w:val="22"/>
          <w:u w:val="single"/>
        </w:rPr>
        <w:t>two</w:t>
      </w:r>
      <w:r w:rsidR="00C3235B">
        <w:rPr>
          <w:color w:val="808080" w:themeColor="background1" w:themeShade="80"/>
          <w:sz w:val="22"/>
          <w:szCs w:val="22"/>
        </w:rPr>
        <w:t xml:space="preserve"> </w:t>
      </w:r>
      <w:r w:rsidRPr="00EF2CCC">
        <w:rPr>
          <w:color w:val="808080" w:themeColor="background1" w:themeShade="80"/>
          <w:sz w:val="22"/>
          <w:szCs w:val="22"/>
        </w:rPr>
        <w:t xml:space="preserve">examples </w:t>
      </w:r>
      <w:r w:rsidRPr="00C3235B">
        <w:rPr>
          <w:color w:val="808080" w:themeColor="background1" w:themeShade="80"/>
          <w:sz w:val="22"/>
          <w:szCs w:val="22"/>
          <w:u w:val="single"/>
        </w:rPr>
        <w:t>from past or current events</w:t>
      </w:r>
      <w:r w:rsidRPr="0054432E">
        <w:rPr>
          <w:color w:val="808080" w:themeColor="background1" w:themeShade="80"/>
          <w:sz w:val="22"/>
          <w:szCs w:val="22"/>
        </w:rPr>
        <w:t xml:space="preserve"> to illustrate and clarify your position</w:t>
      </w:r>
      <w:r w:rsidRPr="0054432E">
        <w:rPr>
          <w:color w:val="808080" w:themeColor="background1" w:themeShade="80"/>
          <w:sz w:val="22"/>
        </w:rPr>
        <w:t>.</w:t>
      </w:r>
      <w:proofErr w:type="gramEnd"/>
      <w:r w:rsidR="00655518">
        <w:rPr>
          <w:color w:val="808080" w:themeColor="background1" w:themeShade="80"/>
          <w:sz w:val="22"/>
        </w:rPr>
        <w:t xml:space="preserve"> (</w:t>
      </w:r>
      <w:r w:rsidRPr="0054432E">
        <w:rPr>
          <w:color w:val="808080" w:themeColor="background1" w:themeShade="80"/>
          <w:sz w:val="22"/>
        </w:rPr>
        <w:t>Argumentation/Analysis</w:t>
      </w:r>
      <w:r w:rsidR="00655518">
        <w:rPr>
          <w:color w:val="808080" w:themeColor="background1" w:themeShade="80"/>
          <w:sz w:val="22"/>
        </w:rPr>
        <w:t>)</w:t>
      </w:r>
    </w:p>
    <w:p w14:paraId="10C3EF46" w14:textId="77777777" w:rsidR="00313EC1" w:rsidRDefault="00313EC1">
      <w:pPr>
        <w:rPr>
          <w:rFonts w:cs="Calibri"/>
          <w:b/>
          <w:sz w:val="22"/>
          <w:szCs w:val="22"/>
        </w:rPr>
      </w:pPr>
    </w:p>
    <w:tbl>
      <w:tblPr>
        <w:tblW w:w="0" w:type="auto"/>
        <w:tblLayout w:type="fixed"/>
        <w:tblLook w:val="0000" w:firstRow="0" w:lastRow="0" w:firstColumn="0" w:lastColumn="0" w:noHBand="0" w:noVBand="0"/>
      </w:tblPr>
      <w:tblGrid>
        <w:gridCol w:w="14328"/>
      </w:tblGrid>
      <w:tr w:rsidR="00313EC1" w14:paraId="1710DC0D"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47BEFD8A" w14:textId="77777777" w:rsidR="00313EC1" w:rsidRDefault="00313EC1">
            <w:pPr>
              <w:rPr>
                <w:rFonts w:cs="Calibri"/>
                <w:b/>
                <w:sz w:val="22"/>
                <w:szCs w:val="22"/>
              </w:rPr>
            </w:pPr>
          </w:p>
          <w:p w14:paraId="05116374" w14:textId="38EF08B2" w:rsidR="00655518" w:rsidRDefault="00313EC1">
            <w:pPr>
              <w:rPr>
                <w:rFonts w:cs="Calibri"/>
                <w:b/>
                <w:sz w:val="22"/>
                <w:szCs w:val="22"/>
              </w:rPr>
            </w:pPr>
            <w:r>
              <w:rPr>
                <w:rFonts w:cs="Calibri"/>
                <w:b/>
                <w:sz w:val="22"/>
                <w:szCs w:val="22"/>
              </w:rPr>
              <w:t>Task 3 Template:</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A11A7F">
              <w:rPr>
                <w:rFonts w:cs="Calibri"/>
                <w:sz w:val="22"/>
                <w:szCs w:val="22"/>
              </w:rPr>
              <w:t xml:space="preserve"> </w:t>
            </w:r>
            <w:r w:rsidR="006A0538">
              <w:rPr>
                <w:rFonts w:cs="Calibri"/>
                <w:sz w:val="22"/>
                <w:szCs w:val="22"/>
              </w:rPr>
              <w:t xml:space="preserve">a/an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sidRPr="0063783D">
              <w:rPr>
                <w:rFonts w:cs="Calibri"/>
                <w:sz w:val="22"/>
                <w:szCs w:val="22"/>
              </w:rPr>
              <w:t>)</w:t>
            </w:r>
            <w:r w:rsidR="00655518" w:rsidRPr="0063783D">
              <w:rPr>
                <w:sz w:val="22"/>
              </w:rPr>
              <w:t xml:space="preserve"> </w:t>
            </w:r>
            <w:r>
              <w:rPr>
                <w:rFonts w:cs="Calibri"/>
                <w:sz w:val="22"/>
                <w:szCs w:val="22"/>
              </w:rPr>
              <w:t>that compares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argues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the texts.</w:t>
            </w:r>
            <w:r w:rsidR="00655518">
              <w:rPr>
                <w:rFonts w:cs="Calibri"/>
                <w:b/>
                <w:sz w:val="22"/>
                <w:szCs w:val="22"/>
              </w:rPr>
              <w:t xml:space="preserve"> (</w:t>
            </w:r>
            <w:r>
              <w:rPr>
                <w:rFonts w:cs="Calibri"/>
                <w:b/>
                <w:sz w:val="22"/>
                <w:szCs w:val="22"/>
              </w:rPr>
              <w:t>Argumentation/Comparison</w:t>
            </w:r>
            <w:r w:rsidR="00655518">
              <w:rPr>
                <w:rFonts w:cs="Calibri"/>
                <w:b/>
                <w:sz w:val="22"/>
                <w:szCs w:val="22"/>
              </w:rPr>
              <w:t>)</w:t>
            </w:r>
          </w:p>
          <w:p w14:paraId="0720F983" w14:textId="77777777" w:rsidR="00313EC1" w:rsidRDefault="00313EC1">
            <w:pPr>
              <w:rPr>
                <w:rFonts w:cs="Calibri"/>
                <w:b/>
                <w:sz w:val="22"/>
                <w:szCs w:val="22"/>
              </w:rPr>
            </w:pPr>
          </w:p>
        </w:tc>
      </w:tr>
    </w:tbl>
    <w:p w14:paraId="7CD6A0CE" w14:textId="77777777" w:rsidR="00313EC1" w:rsidRDefault="00313EC1">
      <w:pPr>
        <w:rPr>
          <w:rFonts w:cs="Calibri"/>
          <w:b/>
          <w:sz w:val="22"/>
          <w:szCs w:val="22"/>
        </w:rPr>
      </w:pPr>
    </w:p>
    <w:p w14:paraId="50E406FB" w14:textId="77777777" w:rsidR="00655518" w:rsidRDefault="00313EC1">
      <w:pPr>
        <w:ind w:left="720"/>
        <w:rPr>
          <w:sz w:val="22"/>
        </w:rPr>
      </w:pPr>
      <w:r>
        <w:rPr>
          <w:rFonts w:cs="Calibri"/>
          <w:b/>
          <w:sz w:val="22"/>
          <w:szCs w:val="22"/>
        </w:rPr>
        <w:t xml:space="preserve">Task 3 Social Studies Example: </w:t>
      </w:r>
      <w:r w:rsidRPr="0054432E">
        <w:rPr>
          <w:rFonts w:cs="Calibri"/>
          <w:sz w:val="22"/>
          <w:szCs w:val="22"/>
        </w:rPr>
        <w:t xml:space="preserve">After researching </w:t>
      </w:r>
      <w:r w:rsidRPr="0054432E">
        <w:rPr>
          <w:rFonts w:cs="Calibri"/>
          <w:sz w:val="22"/>
          <w:szCs w:val="22"/>
          <w:u w:val="single"/>
        </w:rPr>
        <w:t>historical sources</w:t>
      </w:r>
      <w:r w:rsidRPr="0054432E">
        <w:rPr>
          <w:rFonts w:cs="Calibri"/>
          <w:sz w:val="22"/>
          <w:szCs w:val="22"/>
        </w:rPr>
        <w:t xml:space="preserve"> on</w:t>
      </w:r>
      <w:r w:rsidRPr="0054432E">
        <w:rPr>
          <w:rFonts w:cs="Calibri"/>
          <w:sz w:val="22"/>
          <w:szCs w:val="22"/>
          <w:u w:val="single"/>
        </w:rPr>
        <w:t xml:space="preserve"> Aaron Burr and Alexander Hamilton</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compares </w:t>
      </w:r>
      <w:r w:rsidRPr="0054432E">
        <w:rPr>
          <w:rFonts w:cs="Calibri"/>
          <w:sz w:val="22"/>
          <w:szCs w:val="22"/>
          <w:u w:val="single"/>
        </w:rPr>
        <w:t>their political philosophies</w:t>
      </w:r>
      <w:r w:rsidRPr="0054432E">
        <w:rPr>
          <w:rFonts w:cs="Calibri"/>
          <w:sz w:val="22"/>
          <w:szCs w:val="22"/>
        </w:rPr>
        <w:t xml:space="preserve"> and argues </w:t>
      </w:r>
      <w:r w:rsidRPr="0054432E">
        <w:rPr>
          <w:rFonts w:cs="Calibri"/>
          <w:sz w:val="22"/>
          <w:szCs w:val="22"/>
          <w:u w:val="single"/>
        </w:rPr>
        <w:t>who had the more lasting impact on the American political system</w:t>
      </w:r>
      <w:r w:rsidRPr="0054432E">
        <w:rPr>
          <w:rFonts w:cs="Calibri"/>
          <w:sz w:val="22"/>
          <w:szCs w:val="22"/>
        </w:rPr>
        <w:t>. Be sure to support your position with evidence from the texts.</w:t>
      </w:r>
      <w:r w:rsidR="00655518">
        <w:rPr>
          <w:rFonts w:cs="Calibri"/>
          <w:sz w:val="22"/>
          <w:szCs w:val="22"/>
        </w:rPr>
        <w:t xml:space="preserve"> </w:t>
      </w:r>
      <w:r w:rsidR="00655518">
        <w:rPr>
          <w:sz w:val="22"/>
        </w:rPr>
        <w:t>(</w:t>
      </w:r>
      <w:r w:rsidRPr="0054432E">
        <w:rPr>
          <w:sz w:val="22"/>
        </w:rPr>
        <w:t>Argumentation/Comparison</w:t>
      </w:r>
      <w:r w:rsidR="00655518">
        <w:rPr>
          <w:sz w:val="22"/>
        </w:rPr>
        <w:t>)</w:t>
      </w:r>
    </w:p>
    <w:p w14:paraId="56ECA6AC" w14:textId="77777777" w:rsidR="00313EC1" w:rsidRDefault="00313EC1">
      <w:pPr>
        <w:ind w:left="720"/>
        <w:rPr>
          <w:rFonts w:cs="Calibri"/>
          <w:i/>
          <w:sz w:val="22"/>
          <w:szCs w:val="22"/>
        </w:rPr>
      </w:pPr>
    </w:p>
    <w:p w14:paraId="4FC2E601" w14:textId="77777777" w:rsidR="00655518" w:rsidRDefault="00313EC1">
      <w:pPr>
        <w:ind w:left="720"/>
        <w:rPr>
          <w:sz w:val="22"/>
        </w:rPr>
      </w:pPr>
      <w:r>
        <w:rPr>
          <w:rFonts w:cs="Calibri"/>
          <w:b/>
          <w:sz w:val="22"/>
          <w:szCs w:val="22"/>
        </w:rPr>
        <w:t>Task 3 Science Example:</w:t>
      </w:r>
      <w:r>
        <w:rPr>
          <w:rStyle w:val="PageNumber1"/>
          <w:rFonts w:cs="Calibri"/>
          <w:b/>
          <w:sz w:val="22"/>
          <w:szCs w:val="22"/>
        </w:rPr>
        <w:t xml:space="preserve"> </w:t>
      </w:r>
      <w:r w:rsidRPr="0054432E">
        <w:rPr>
          <w:rStyle w:val="PageNumber1"/>
          <w:rFonts w:cs="Calibri"/>
          <w:sz w:val="22"/>
          <w:szCs w:val="22"/>
        </w:rPr>
        <w:t xml:space="preserve">After researching </w:t>
      </w:r>
      <w:r w:rsidRPr="0054432E">
        <w:rPr>
          <w:rStyle w:val="PageNumber1"/>
          <w:rFonts w:cs="Calibri"/>
          <w:sz w:val="22"/>
          <w:szCs w:val="22"/>
          <w:u w:val="single"/>
        </w:rPr>
        <w:t>technical and scientific sources</w:t>
      </w:r>
      <w:r w:rsidRPr="0054432E">
        <w:rPr>
          <w:rStyle w:val="PageNumber1"/>
          <w:rFonts w:cs="Calibri"/>
          <w:sz w:val="22"/>
          <w:szCs w:val="22"/>
        </w:rPr>
        <w:t xml:space="preserve"> on </w:t>
      </w:r>
      <w:r w:rsidRPr="0054432E">
        <w:rPr>
          <w:rStyle w:val="PageNumber1"/>
          <w:rFonts w:cs="Calibri"/>
          <w:sz w:val="22"/>
          <w:szCs w:val="22"/>
          <w:u w:val="single"/>
        </w:rPr>
        <w:t>soil types</w:t>
      </w:r>
      <w:r w:rsidRPr="0054432E">
        <w:rPr>
          <w:rStyle w:val="PageNumber1"/>
          <w:rFonts w:cs="Calibri"/>
          <w:sz w:val="22"/>
          <w:szCs w:val="22"/>
        </w:rPr>
        <w:t>, w</w:t>
      </w:r>
      <w:r w:rsidRPr="0054432E">
        <w:rPr>
          <w:rFonts w:cs="Calibri"/>
          <w:sz w:val="22"/>
          <w:szCs w:val="22"/>
        </w:rPr>
        <w:t xml:space="preserve">rite an </w:t>
      </w:r>
      <w:r w:rsidRPr="0054432E">
        <w:rPr>
          <w:rFonts w:cs="Calibri"/>
          <w:sz w:val="22"/>
          <w:szCs w:val="22"/>
          <w:u w:val="single"/>
        </w:rPr>
        <w:t>article for a local paper</w:t>
      </w:r>
      <w:r w:rsidRPr="0054432E">
        <w:rPr>
          <w:rFonts w:cs="Calibri"/>
          <w:sz w:val="22"/>
          <w:szCs w:val="22"/>
        </w:rPr>
        <w:t xml:space="preserve"> that compares </w:t>
      </w:r>
      <w:r w:rsidRPr="0054432E">
        <w:rPr>
          <w:rStyle w:val="PageNumber1"/>
          <w:rFonts w:cs="Calibri"/>
          <w:sz w:val="22"/>
          <w:szCs w:val="22"/>
          <w:u w:val="single"/>
        </w:rPr>
        <w:t>different soil types</w:t>
      </w:r>
      <w:r w:rsidRPr="0054432E">
        <w:rPr>
          <w:rStyle w:val="PageNumber1"/>
          <w:rFonts w:cs="Calibri"/>
          <w:sz w:val="22"/>
          <w:szCs w:val="22"/>
        </w:rPr>
        <w:t xml:space="preserve"> and argues</w:t>
      </w:r>
      <w:r w:rsidRPr="0054432E">
        <w:rPr>
          <w:rFonts w:cs="Calibri"/>
          <w:sz w:val="22"/>
          <w:szCs w:val="22"/>
        </w:rPr>
        <w:t xml:space="preserve"> </w:t>
      </w:r>
      <w:r w:rsidRPr="0054432E">
        <w:rPr>
          <w:rFonts w:cs="Calibri"/>
          <w:sz w:val="22"/>
          <w:szCs w:val="22"/>
          <w:u w:val="single"/>
        </w:rPr>
        <w:t>which different types are best for growing potatoes, marigolds</w:t>
      </w:r>
      <w:r w:rsidRPr="0054432E">
        <w:rPr>
          <w:rStyle w:val="PageNumber1"/>
          <w:rFonts w:cs="Calibri"/>
          <w:sz w:val="22"/>
          <w:szCs w:val="22"/>
          <w:u w:val="single"/>
        </w:rPr>
        <w:t>, and orange trees</w:t>
      </w:r>
      <w:r w:rsidRPr="0054432E">
        <w:rPr>
          <w:rFonts w:cs="Calibri"/>
          <w:sz w:val="22"/>
          <w:szCs w:val="22"/>
        </w:rPr>
        <w:t>. Be sure to support your position with evidence from the texts.</w:t>
      </w:r>
      <w:r w:rsidR="00655518">
        <w:rPr>
          <w:rFonts w:cs="Calibri"/>
          <w:sz w:val="22"/>
          <w:szCs w:val="22"/>
        </w:rPr>
        <w:t xml:space="preserve"> </w:t>
      </w:r>
      <w:r w:rsidR="00655518">
        <w:rPr>
          <w:sz w:val="22"/>
        </w:rPr>
        <w:t>(</w:t>
      </w:r>
      <w:r w:rsidRPr="0054432E">
        <w:rPr>
          <w:sz w:val="22"/>
        </w:rPr>
        <w:t>Argumentation/Comparison</w:t>
      </w:r>
      <w:r w:rsidR="00655518">
        <w:rPr>
          <w:sz w:val="22"/>
        </w:rPr>
        <w:t>)</w:t>
      </w:r>
    </w:p>
    <w:p w14:paraId="02FEA62F" w14:textId="77777777" w:rsidR="00313EC1" w:rsidRDefault="00313EC1">
      <w:pPr>
        <w:rPr>
          <w:rFonts w:cs="Calibri"/>
          <w:b/>
          <w:sz w:val="22"/>
          <w:szCs w:val="22"/>
        </w:rPr>
      </w:pPr>
    </w:p>
    <w:p w14:paraId="7E3A092D" w14:textId="452D7266" w:rsidR="00655518" w:rsidRDefault="00313EC1">
      <w:pPr>
        <w:rPr>
          <w:rFonts w:cs="Calibri"/>
          <w:b/>
          <w:color w:val="595959"/>
          <w:sz w:val="22"/>
          <w:szCs w:val="22"/>
        </w:rPr>
      </w:pPr>
      <w:r>
        <w:rPr>
          <w:rFonts w:cs="Calibri"/>
          <w:b/>
          <w:color w:val="595959"/>
          <w:sz w:val="22"/>
          <w:szCs w:val="22"/>
        </w:rPr>
        <w:t xml:space="preserve">Variation Task 3 Template: </w:t>
      </w:r>
      <w:r>
        <w:rPr>
          <w:rFonts w:cs="Calibri"/>
          <w:color w:val="595959"/>
          <w:sz w:val="22"/>
          <w:szCs w:val="22"/>
        </w:rPr>
        <w:t>After researching</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informational texts</w:t>
      </w:r>
      <w:r w:rsidR="00763E16">
        <w:rPr>
          <w:rFonts w:cs="Calibri"/>
          <w:color w:val="595959"/>
          <w:sz w:val="22"/>
          <w:szCs w:val="22"/>
        </w:rPr>
        <w:t>),</w:t>
      </w:r>
      <w:r>
        <w:rPr>
          <w:rFonts w:cs="Calibri"/>
          <w:color w:val="595959"/>
          <w:sz w:val="22"/>
          <w:szCs w:val="22"/>
        </w:rPr>
        <w:t xml:space="preserve"> write</w:t>
      </w:r>
      <w:r w:rsidR="006A0538">
        <w:rPr>
          <w:rFonts w:cs="Calibri"/>
          <w:color w:val="595959"/>
          <w:sz w:val="22"/>
          <w:szCs w:val="22"/>
        </w:rPr>
        <w:t xml:space="preserve"> a/</w:t>
      </w:r>
      <w:proofErr w:type="gramStart"/>
      <w:r w:rsidR="006A0538">
        <w:rPr>
          <w:rFonts w:cs="Calibri"/>
          <w:color w:val="595959"/>
          <w:sz w:val="22"/>
          <w:szCs w:val="22"/>
        </w:rPr>
        <w:t>an</w:t>
      </w:r>
      <w:proofErr w:type="gramEnd"/>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essay or substitute</w:t>
      </w:r>
      <w:r w:rsidR="00655518" w:rsidRPr="0063783D">
        <w:rPr>
          <w:rFonts w:cs="Calibri"/>
          <w:color w:val="595959"/>
          <w:sz w:val="22"/>
          <w:szCs w:val="22"/>
        </w:rPr>
        <w:t>)</w:t>
      </w:r>
      <w:r w:rsidR="00655518" w:rsidRPr="0063783D">
        <w:rPr>
          <w:color w:val="595959"/>
          <w:sz w:val="22"/>
        </w:rPr>
        <w:t xml:space="preserve"> </w:t>
      </w:r>
      <w:r>
        <w:rPr>
          <w:rFonts w:cs="Calibri"/>
          <w:color w:val="595959"/>
          <w:sz w:val="22"/>
          <w:szCs w:val="22"/>
        </w:rPr>
        <w:t>in which you compare</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content</w:t>
      </w:r>
      <w:r w:rsidR="00655518">
        <w:rPr>
          <w:rFonts w:cs="Calibri"/>
          <w:color w:val="595959"/>
          <w:sz w:val="22"/>
          <w:szCs w:val="22"/>
        </w:rPr>
        <w:t xml:space="preserve">) </w:t>
      </w:r>
      <w:r>
        <w:rPr>
          <w:rFonts w:cs="Calibri"/>
          <w:color w:val="595959"/>
          <w:sz w:val="22"/>
          <w:szCs w:val="22"/>
        </w:rPr>
        <w:t>and argue</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content</w:t>
      </w:r>
      <w:r w:rsidR="00655518">
        <w:rPr>
          <w:rFonts w:cs="Calibri"/>
          <w:color w:val="595959"/>
          <w:sz w:val="22"/>
          <w:szCs w:val="22"/>
        </w:rPr>
        <w:t xml:space="preserve">). </w:t>
      </w:r>
      <w:r>
        <w:rPr>
          <w:rFonts w:cs="Calibri"/>
          <w:color w:val="595959"/>
          <w:sz w:val="22"/>
          <w:szCs w:val="22"/>
        </w:rPr>
        <w:t xml:space="preserve"> Be sure to support your position with evidence from the texts.</w:t>
      </w:r>
      <w:r w:rsidR="00655518">
        <w:rPr>
          <w:rFonts w:cs="Calibri"/>
          <w:color w:val="595959"/>
          <w:sz w:val="22"/>
          <w:szCs w:val="22"/>
        </w:rPr>
        <w:t xml:space="preserve"> </w:t>
      </w:r>
      <w:r w:rsidR="00655518" w:rsidRPr="008F14D6">
        <w:rPr>
          <w:b/>
          <w:color w:val="595959"/>
          <w:sz w:val="22"/>
        </w:rPr>
        <w:t>(</w:t>
      </w:r>
      <w:r>
        <w:rPr>
          <w:rFonts w:cs="Calibri"/>
          <w:b/>
          <w:color w:val="595959"/>
          <w:sz w:val="22"/>
          <w:szCs w:val="22"/>
        </w:rPr>
        <w:t>Argumentation/Comparison</w:t>
      </w:r>
      <w:r w:rsidR="00655518">
        <w:rPr>
          <w:rFonts w:cs="Calibri"/>
          <w:b/>
          <w:color w:val="595959"/>
          <w:sz w:val="22"/>
          <w:szCs w:val="22"/>
        </w:rPr>
        <w:t>)</w:t>
      </w:r>
    </w:p>
    <w:p w14:paraId="137EF4B8" w14:textId="77777777" w:rsidR="00313EC1" w:rsidRDefault="00313EC1">
      <w:pPr>
        <w:rPr>
          <w:rFonts w:cs="Calibri"/>
          <w:color w:val="595959"/>
          <w:sz w:val="22"/>
          <w:szCs w:val="22"/>
        </w:rPr>
      </w:pPr>
    </w:p>
    <w:p w14:paraId="087EFA82" w14:textId="5DF115B4" w:rsidR="00313EC1" w:rsidRPr="0054432E" w:rsidRDefault="00313EC1">
      <w:pPr>
        <w:ind w:left="720"/>
        <w:rPr>
          <w:color w:val="595959"/>
          <w:sz w:val="22"/>
        </w:rPr>
      </w:pPr>
      <w:r>
        <w:rPr>
          <w:rFonts w:cs="Calibri"/>
          <w:b/>
          <w:color w:val="595959"/>
          <w:sz w:val="22"/>
          <w:szCs w:val="22"/>
        </w:rPr>
        <w:t>Variation Task 3 Example</w:t>
      </w:r>
      <w:r w:rsidRPr="00EB312F">
        <w:rPr>
          <w:rFonts w:cs="Calibri"/>
          <w:b/>
          <w:color w:val="595959"/>
          <w:sz w:val="22"/>
          <w:szCs w:val="22"/>
        </w:rPr>
        <w:t>:</w:t>
      </w:r>
      <w:r w:rsidRPr="00EB312F">
        <w:rPr>
          <w:rFonts w:cs="Calibri"/>
          <w:color w:val="595959"/>
          <w:sz w:val="22"/>
          <w:szCs w:val="22"/>
        </w:rPr>
        <w:t xml:space="preserve"> After researching </w:t>
      </w:r>
      <w:r w:rsidRPr="00EB312F">
        <w:rPr>
          <w:rFonts w:cs="Calibri"/>
          <w:color w:val="595959"/>
          <w:sz w:val="22"/>
          <w:szCs w:val="22"/>
          <w:u w:val="single"/>
        </w:rPr>
        <w:t>historical sources on Aaron Burr and Alexander Hamilton</w:t>
      </w:r>
      <w:r w:rsidRPr="00EB312F">
        <w:rPr>
          <w:rFonts w:cs="Calibri"/>
          <w:color w:val="595959"/>
          <w:sz w:val="22"/>
          <w:szCs w:val="22"/>
        </w:rPr>
        <w:t xml:space="preserve">, write an </w:t>
      </w:r>
      <w:r w:rsidRPr="00EB312F">
        <w:rPr>
          <w:rFonts w:cs="Calibri"/>
          <w:color w:val="595959"/>
          <w:sz w:val="22"/>
          <w:szCs w:val="22"/>
          <w:u w:val="single"/>
        </w:rPr>
        <w:t>essay</w:t>
      </w:r>
      <w:r w:rsidRPr="00EB312F">
        <w:rPr>
          <w:rFonts w:cs="Calibri"/>
          <w:color w:val="595959"/>
          <w:sz w:val="22"/>
          <w:szCs w:val="22"/>
        </w:rPr>
        <w:t xml:space="preserve"> in which you compare </w:t>
      </w:r>
      <w:r w:rsidRPr="00EB312F">
        <w:rPr>
          <w:rFonts w:cs="Calibri"/>
          <w:color w:val="595959"/>
          <w:sz w:val="22"/>
          <w:szCs w:val="22"/>
          <w:u w:val="single"/>
        </w:rPr>
        <w:t>their political philosophies</w:t>
      </w:r>
      <w:r w:rsidRPr="00EB312F">
        <w:rPr>
          <w:rFonts w:cs="Calibri"/>
          <w:color w:val="595959"/>
          <w:sz w:val="22"/>
          <w:szCs w:val="22"/>
        </w:rPr>
        <w:t xml:space="preserve"> and argue </w:t>
      </w:r>
      <w:r w:rsidRPr="00EB312F">
        <w:rPr>
          <w:rFonts w:cs="Calibri"/>
          <w:color w:val="595959"/>
          <w:kern w:val="22"/>
          <w:sz w:val="22"/>
          <w:szCs w:val="22"/>
          <w:u w:val="single"/>
        </w:rPr>
        <w:t>who had the more lasting impact</w:t>
      </w:r>
      <w:r w:rsidRPr="00EB312F">
        <w:rPr>
          <w:rFonts w:cs="Calibri"/>
          <w:color w:val="595959"/>
          <w:sz w:val="22"/>
          <w:szCs w:val="22"/>
          <w:u w:val="single"/>
        </w:rPr>
        <w:t xml:space="preserve"> on the American political system</w:t>
      </w:r>
      <w:r w:rsidRPr="00EB312F">
        <w:rPr>
          <w:rFonts w:cs="Calibri"/>
          <w:color w:val="595959"/>
          <w:sz w:val="22"/>
          <w:szCs w:val="22"/>
        </w:rPr>
        <w:t>. Be sure to support your position with evidence from the texts.</w:t>
      </w:r>
      <w:r w:rsidR="00655518" w:rsidRPr="00EB312F">
        <w:rPr>
          <w:rFonts w:cs="Calibri"/>
          <w:color w:val="595959"/>
          <w:sz w:val="22"/>
          <w:szCs w:val="22"/>
        </w:rPr>
        <w:t xml:space="preserve"> </w:t>
      </w:r>
      <w:r w:rsidR="00655518" w:rsidRPr="00EB312F">
        <w:rPr>
          <w:color w:val="595959"/>
          <w:sz w:val="22"/>
        </w:rPr>
        <w:t>(</w:t>
      </w:r>
      <w:r w:rsidRPr="00EB312F">
        <w:rPr>
          <w:color w:val="595959"/>
          <w:sz w:val="22"/>
        </w:rPr>
        <w:t>Argumentation/Comparison</w:t>
      </w:r>
      <w:r w:rsidR="0063783D" w:rsidRPr="00EB312F">
        <w:rPr>
          <w:color w:val="595959"/>
          <w:sz w:val="22"/>
        </w:rPr>
        <w:t>)</w:t>
      </w:r>
    </w:p>
    <w:p w14:paraId="0A5D0188" w14:textId="77777777" w:rsidR="00313EC1" w:rsidRDefault="00313EC1">
      <w:pPr>
        <w:rPr>
          <w:rFonts w:cs="Calibri"/>
          <w:b/>
          <w:sz w:val="22"/>
          <w:szCs w:val="22"/>
        </w:rPr>
      </w:pPr>
    </w:p>
    <w:tbl>
      <w:tblPr>
        <w:tblW w:w="0" w:type="auto"/>
        <w:tblLayout w:type="fixed"/>
        <w:tblLook w:val="0000" w:firstRow="0" w:lastRow="0" w:firstColumn="0" w:lastColumn="0" w:noHBand="0" w:noVBand="0"/>
      </w:tblPr>
      <w:tblGrid>
        <w:gridCol w:w="14328"/>
      </w:tblGrid>
      <w:tr w:rsidR="00313EC1" w14:paraId="1AF38EB6"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2D1069A4" w14:textId="77777777" w:rsidR="00313EC1" w:rsidRDefault="00313EC1">
            <w:pPr>
              <w:rPr>
                <w:rFonts w:cs="Calibri"/>
                <w:b/>
                <w:sz w:val="22"/>
                <w:szCs w:val="22"/>
              </w:rPr>
            </w:pPr>
          </w:p>
          <w:p w14:paraId="69B18AFF" w14:textId="63300C12" w:rsidR="00655518" w:rsidRPr="008F14D6" w:rsidRDefault="00313EC1">
            <w:pPr>
              <w:rPr>
                <w:rFonts w:cs="Calibri"/>
                <w:b/>
                <w:sz w:val="22"/>
                <w:szCs w:val="22"/>
              </w:rPr>
            </w:pPr>
            <w:r>
              <w:rPr>
                <w:rFonts w:cs="Calibri"/>
                <w:b/>
                <w:sz w:val="22"/>
                <w:szCs w:val="22"/>
              </w:rPr>
              <w:t>Task 4 Template:</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sidRPr="0063783D">
              <w:rPr>
                <w:rFonts w:cs="Calibri"/>
                <w:sz w:val="22"/>
                <w:szCs w:val="22"/>
              </w:rPr>
              <w:t>)</w:t>
            </w:r>
            <w:r w:rsidR="00655518" w:rsidRPr="0063783D">
              <w:rPr>
                <w:sz w:val="22"/>
              </w:rPr>
              <w:t xml:space="preserve"> </w:t>
            </w:r>
            <w:r>
              <w:rPr>
                <w:rFonts w:cs="Calibri"/>
                <w:sz w:val="22"/>
                <w:szCs w:val="22"/>
              </w:rPr>
              <w:t>that compares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argues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the texts.</w:t>
            </w:r>
            <w:r w:rsidR="00655518">
              <w:rPr>
                <w:rFonts w:cs="Calibri"/>
                <w:sz w:val="22"/>
                <w:szCs w:val="22"/>
              </w:rPr>
              <w:t xml:space="preserve"> </w:t>
            </w:r>
            <w:r w:rsidR="00655518" w:rsidRPr="008F14D6">
              <w:rPr>
                <w:b/>
                <w:sz w:val="22"/>
              </w:rPr>
              <w:t>(</w:t>
            </w:r>
            <w:r w:rsidRPr="008F14D6">
              <w:rPr>
                <w:rFonts w:cs="Calibri"/>
                <w:b/>
                <w:sz w:val="22"/>
                <w:szCs w:val="22"/>
              </w:rPr>
              <w:t>Argumentation/Comparison</w:t>
            </w:r>
            <w:r w:rsidR="00655518" w:rsidRPr="008F14D6">
              <w:rPr>
                <w:rFonts w:cs="Calibri"/>
                <w:b/>
                <w:sz w:val="22"/>
                <w:szCs w:val="22"/>
              </w:rPr>
              <w:t>)</w:t>
            </w:r>
          </w:p>
          <w:p w14:paraId="5B2E5158" w14:textId="77777777" w:rsidR="00313EC1" w:rsidRDefault="00313EC1">
            <w:pPr>
              <w:rPr>
                <w:rFonts w:cs="Calibri"/>
                <w:b/>
                <w:sz w:val="22"/>
                <w:szCs w:val="22"/>
              </w:rPr>
            </w:pPr>
          </w:p>
        </w:tc>
      </w:tr>
    </w:tbl>
    <w:p w14:paraId="0CB6AB9F" w14:textId="77777777" w:rsidR="00313EC1" w:rsidRDefault="00313EC1">
      <w:pPr>
        <w:rPr>
          <w:rFonts w:cs="Calibri"/>
          <w:sz w:val="22"/>
          <w:szCs w:val="22"/>
        </w:rPr>
      </w:pPr>
    </w:p>
    <w:p w14:paraId="56E29B86" w14:textId="77777777" w:rsidR="00655518" w:rsidRDefault="00313EC1">
      <w:pPr>
        <w:ind w:left="720"/>
        <w:rPr>
          <w:sz w:val="22"/>
        </w:rPr>
      </w:pPr>
      <w:r>
        <w:rPr>
          <w:rFonts w:cs="Calibri"/>
          <w:b/>
          <w:sz w:val="22"/>
          <w:szCs w:val="22"/>
        </w:rPr>
        <w:lastRenderedPageBreak/>
        <w:t xml:space="preserve">Task 4 ELA Example: </w:t>
      </w:r>
      <w:r w:rsidRPr="0054432E">
        <w:rPr>
          <w:rFonts w:cs="Calibri"/>
          <w:sz w:val="22"/>
          <w:szCs w:val="22"/>
          <w:u w:val="single"/>
        </w:rPr>
        <w:t>What ma</w:t>
      </w:r>
      <w:r w:rsidRPr="0054432E">
        <w:rPr>
          <w:rStyle w:val="PageNumber1"/>
          <w:rFonts w:cs="Calibri"/>
          <w:sz w:val="22"/>
          <w:szCs w:val="22"/>
          <w:u w:val="single"/>
        </w:rPr>
        <w:t>kes something</w:t>
      </w:r>
      <w:r w:rsidRPr="0054432E">
        <w:rPr>
          <w:rFonts w:cs="Calibri"/>
          <w:sz w:val="22"/>
          <w:szCs w:val="22"/>
          <w:u w:val="single"/>
        </w:rPr>
        <w:t xml:space="preserve"> funny?</w:t>
      </w:r>
      <w:r w:rsidRPr="0054432E">
        <w:rPr>
          <w:rFonts w:cs="Calibri"/>
          <w:sz w:val="22"/>
          <w:szCs w:val="22"/>
        </w:rPr>
        <w:t xml:space="preserve"> After reading </w:t>
      </w:r>
      <w:r w:rsidRPr="0054432E">
        <w:rPr>
          <w:rFonts w:cs="Calibri"/>
          <w:sz w:val="22"/>
          <w:szCs w:val="22"/>
          <w:u w:val="single"/>
        </w:rPr>
        <w:t>selections from Mark Twain and Dave Barry</w:t>
      </w:r>
      <w:r w:rsidRPr="0054432E">
        <w:rPr>
          <w:rFonts w:cs="Calibri"/>
          <w:sz w:val="22"/>
          <w:szCs w:val="22"/>
        </w:rPr>
        <w:t xml:space="preserve">, write a </w:t>
      </w:r>
      <w:r w:rsidRPr="0054432E">
        <w:rPr>
          <w:rFonts w:cs="Calibri"/>
          <w:sz w:val="22"/>
          <w:szCs w:val="22"/>
          <w:u w:val="single"/>
        </w:rPr>
        <w:t>review</w:t>
      </w:r>
      <w:r w:rsidRPr="0054432E">
        <w:rPr>
          <w:rFonts w:cs="Calibri"/>
          <w:sz w:val="22"/>
          <w:szCs w:val="22"/>
        </w:rPr>
        <w:t xml:space="preserve"> that compares </w:t>
      </w:r>
      <w:r w:rsidRPr="0054432E">
        <w:rPr>
          <w:rFonts w:cs="Calibri"/>
          <w:sz w:val="22"/>
          <w:szCs w:val="22"/>
          <w:u w:val="single"/>
        </w:rPr>
        <w:t>their humor</w:t>
      </w:r>
      <w:r w:rsidRPr="0054432E">
        <w:rPr>
          <w:rFonts w:cs="Calibri"/>
          <w:sz w:val="22"/>
          <w:szCs w:val="22"/>
        </w:rPr>
        <w:t xml:space="preserve"> and argues </w:t>
      </w:r>
      <w:r w:rsidRPr="0054432E">
        <w:rPr>
          <w:rFonts w:cs="Calibri"/>
          <w:sz w:val="22"/>
          <w:szCs w:val="22"/>
          <w:u w:val="single"/>
        </w:rPr>
        <w:t>which type of humor works for a contemporary audience and why</w:t>
      </w:r>
      <w:r w:rsidRPr="0054432E">
        <w:rPr>
          <w:rFonts w:cs="Calibri"/>
          <w:sz w:val="22"/>
          <w:szCs w:val="22"/>
        </w:rPr>
        <w:t>. Be sure to support your position with evidence from the texts.</w:t>
      </w:r>
      <w:r w:rsidR="00655518">
        <w:rPr>
          <w:rFonts w:cs="Calibri"/>
          <w:sz w:val="22"/>
          <w:szCs w:val="22"/>
        </w:rPr>
        <w:t xml:space="preserve"> </w:t>
      </w:r>
      <w:r w:rsidR="00655518">
        <w:rPr>
          <w:sz w:val="22"/>
        </w:rPr>
        <w:t>(</w:t>
      </w:r>
      <w:r w:rsidRPr="0054432E">
        <w:rPr>
          <w:sz w:val="22"/>
        </w:rPr>
        <w:t>Argumentation/Comparison</w:t>
      </w:r>
      <w:r w:rsidR="00655518">
        <w:rPr>
          <w:sz w:val="22"/>
        </w:rPr>
        <w:t>)</w:t>
      </w:r>
    </w:p>
    <w:p w14:paraId="4E753653" w14:textId="77777777" w:rsidR="00313EC1" w:rsidRDefault="00313EC1">
      <w:pPr>
        <w:ind w:left="720"/>
        <w:rPr>
          <w:rFonts w:cs="Calibri"/>
          <w:b/>
          <w:i/>
          <w:sz w:val="22"/>
          <w:szCs w:val="22"/>
        </w:rPr>
      </w:pPr>
    </w:p>
    <w:p w14:paraId="01B1F568" w14:textId="77777777" w:rsidR="00655518" w:rsidRDefault="00313EC1">
      <w:pPr>
        <w:ind w:left="720"/>
        <w:rPr>
          <w:sz w:val="22"/>
        </w:rPr>
      </w:pPr>
      <w:r>
        <w:rPr>
          <w:rFonts w:cs="Calibri"/>
          <w:b/>
          <w:sz w:val="22"/>
          <w:szCs w:val="22"/>
        </w:rPr>
        <w:t>Task 4 Social Studies Example</w:t>
      </w:r>
      <w:r w:rsidRPr="0054432E">
        <w:rPr>
          <w:sz w:val="22"/>
        </w:rPr>
        <w:t>:</w:t>
      </w:r>
      <w:r w:rsidRPr="0054432E">
        <w:rPr>
          <w:rFonts w:cs="Calibri"/>
          <w:sz w:val="22"/>
          <w:szCs w:val="22"/>
        </w:rPr>
        <w:t xml:space="preserve"> </w:t>
      </w:r>
      <w:r w:rsidRPr="0054432E">
        <w:rPr>
          <w:rFonts w:cs="Calibri"/>
          <w:sz w:val="22"/>
          <w:szCs w:val="22"/>
          <w:u w:val="single"/>
        </w:rPr>
        <w:t>Do Presidential policies really make a difference in the lives of Americans</w:t>
      </w:r>
      <w:r w:rsidRPr="0054432E">
        <w:rPr>
          <w:rFonts w:cs="Calibri"/>
          <w:sz w:val="22"/>
          <w:szCs w:val="22"/>
        </w:rPr>
        <w:t xml:space="preserve">? After reading </w:t>
      </w:r>
      <w:r w:rsidRPr="0054432E">
        <w:rPr>
          <w:rFonts w:cs="Calibri"/>
          <w:sz w:val="22"/>
          <w:szCs w:val="22"/>
          <w:u w:val="single"/>
        </w:rPr>
        <w:t>primary and secondary sources</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compares</w:t>
      </w:r>
      <w:r w:rsidRPr="0054432E">
        <w:rPr>
          <w:rFonts w:cs="Calibri"/>
          <w:sz w:val="22"/>
          <w:szCs w:val="22"/>
          <w:u w:val="single"/>
        </w:rPr>
        <w:t xml:space="preserve"> John F. Kennedy’s New Frontier social policies with Lyndon Johnson’s Great Society social policies</w:t>
      </w:r>
      <w:r w:rsidRPr="0054432E">
        <w:rPr>
          <w:rFonts w:cs="Calibri"/>
          <w:sz w:val="22"/>
          <w:szCs w:val="22"/>
        </w:rPr>
        <w:t xml:space="preserve"> and argues </w:t>
      </w:r>
      <w:r w:rsidRPr="0054432E">
        <w:rPr>
          <w:rFonts w:cs="Calibri"/>
          <w:sz w:val="22"/>
          <w:szCs w:val="22"/>
          <w:u w:val="single"/>
        </w:rPr>
        <w:t>which had a more significant impact on Americans</w:t>
      </w:r>
      <w:r w:rsidRPr="0054432E">
        <w:rPr>
          <w:rFonts w:cs="Calibri"/>
          <w:sz w:val="22"/>
          <w:szCs w:val="22"/>
        </w:rPr>
        <w:t>. Be sure to support your position with evidence from the texts.</w:t>
      </w:r>
      <w:r w:rsidR="00655518">
        <w:rPr>
          <w:rFonts w:cs="Calibri"/>
          <w:sz w:val="22"/>
          <w:szCs w:val="22"/>
        </w:rPr>
        <w:t xml:space="preserve"> </w:t>
      </w:r>
      <w:r w:rsidR="00655518">
        <w:rPr>
          <w:sz w:val="22"/>
        </w:rPr>
        <w:t>(</w:t>
      </w:r>
      <w:r w:rsidRPr="0054432E">
        <w:rPr>
          <w:sz w:val="22"/>
        </w:rPr>
        <w:t>Argumentation/Comparison</w:t>
      </w:r>
      <w:r w:rsidR="00655518">
        <w:rPr>
          <w:sz w:val="22"/>
        </w:rPr>
        <w:t>)</w:t>
      </w:r>
    </w:p>
    <w:p w14:paraId="232055CC" w14:textId="77777777" w:rsidR="00313EC1" w:rsidRDefault="00313EC1">
      <w:pPr>
        <w:ind w:left="720"/>
        <w:rPr>
          <w:rFonts w:cs="Calibri"/>
          <w:sz w:val="22"/>
          <w:szCs w:val="22"/>
        </w:rPr>
      </w:pPr>
    </w:p>
    <w:p w14:paraId="2A8843BC" w14:textId="77777777" w:rsidR="00655518" w:rsidRDefault="00313EC1">
      <w:pPr>
        <w:ind w:left="720"/>
        <w:rPr>
          <w:sz w:val="22"/>
        </w:rPr>
      </w:pPr>
      <w:r>
        <w:rPr>
          <w:rFonts w:cs="Calibri"/>
          <w:b/>
          <w:sz w:val="22"/>
          <w:szCs w:val="22"/>
        </w:rPr>
        <w:t>Task 4 Science:</w:t>
      </w:r>
      <w:r>
        <w:rPr>
          <w:rFonts w:cs="Calibri"/>
          <w:sz w:val="22"/>
          <w:szCs w:val="22"/>
        </w:rPr>
        <w:t xml:space="preserve"> </w:t>
      </w:r>
      <w:r w:rsidRPr="0054432E">
        <w:rPr>
          <w:rFonts w:cs="Calibri"/>
          <w:sz w:val="22"/>
          <w:szCs w:val="22"/>
          <w:u w:val="single"/>
        </w:rPr>
        <w:t>Which is the better energy source?</w:t>
      </w:r>
      <w:r w:rsidRPr="0054432E">
        <w:rPr>
          <w:rFonts w:cs="Calibri"/>
          <w:sz w:val="22"/>
          <w:szCs w:val="22"/>
        </w:rPr>
        <w:t xml:space="preserve"> After reading </w:t>
      </w:r>
      <w:r w:rsidRPr="0054432E">
        <w:rPr>
          <w:rFonts w:cs="Calibri"/>
          <w:sz w:val="22"/>
          <w:szCs w:val="22"/>
          <w:u w:val="single"/>
        </w:rPr>
        <w:t>scientific sources</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compares </w:t>
      </w:r>
      <w:r w:rsidRPr="0054432E">
        <w:rPr>
          <w:rFonts w:cs="Calibri"/>
          <w:sz w:val="22"/>
          <w:szCs w:val="22"/>
          <w:u w:val="single"/>
        </w:rPr>
        <w:t xml:space="preserve">the physics </w:t>
      </w:r>
      <w:r w:rsidRPr="00E10C95">
        <w:rPr>
          <w:rFonts w:cs="Calibri"/>
          <w:sz w:val="22"/>
          <w:szCs w:val="22"/>
          <w:u w:val="single"/>
        </w:rPr>
        <w:t>involved in nuc</w:t>
      </w:r>
      <w:r w:rsidRPr="0054432E">
        <w:rPr>
          <w:rFonts w:cs="Calibri"/>
          <w:sz w:val="22"/>
          <w:szCs w:val="22"/>
          <w:u w:val="single"/>
        </w:rPr>
        <w:t>lear energy and fossil fuels</w:t>
      </w:r>
      <w:r w:rsidRPr="0054432E">
        <w:rPr>
          <w:rFonts w:cs="Calibri"/>
          <w:sz w:val="22"/>
          <w:szCs w:val="22"/>
        </w:rPr>
        <w:t xml:space="preserve"> and argues </w:t>
      </w:r>
      <w:r w:rsidRPr="0054432E">
        <w:rPr>
          <w:rFonts w:cs="Calibri"/>
          <w:sz w:val="22"/>
          <w:szCs w:val="22"/>
          <w:u w:val="single"/>
        </w:rPr>
        <w:t>which is the better energy source for urban communities.</w:t>
      </w:r>
      <w:r w:rsidRPr="0054432E">
        <w:rPr>
          <w:rFonts w:cs="Calibri"/>
          <w:sz w:val="22"/>
          <w:szCs w:val="22"/>
        </w:rPr>
        <w:t xml:space="preserve"> Be sure to support your position with evidence from the texts.</w:t>
      </w:r>
      <w:r w:rsidR="00655518">
        <w:rPr>
          <w:rFonts w:cs="Calibri"/>
          <w:sz w:val="22"/>
          <w:szCs w:val="22"/>
        </w:rPr>
        <w:t xml:space="preserve"> </w:t>
      </w:r>
      <w:r w:rsidR="00655518">
        <w:rPr>
          <w:sz w:val="22"/>
        </w:rPr>
        <w:t>(</w:t>
      </w:r>
      <w:r w:rsidRPr="0054432E">
        <w:rPr>
          <w:sz w:val="22"/>
        </w:rPr>
        <w:t>Argumentation/Comparison</w:t>
      </w:r>
      <w:r w:rsidR="00655518">
        <w:rPr>
          <w:sz w:val="22"/>
        </w:rPr>
        <w:t>)</w:t>
      </w:r>
    </w:p>
    <w:p w14:paraId="489B5EDC" w14:textId="77777777" w:rsidR="00313EC1" w:rsidRDefault="00313EC1">
      <w:pPr>
        <w:pStyle w:val="Heading1"/>
        <w:spacing w:before="0" w:after="0"/>
        <w:jc w:val="left"/>
        <w:rPr>
          <w:rFonts w:ascii="Gill Sans MT" w:hAnsi="Gill Sans MT"/>
          <w:sz w:val="22"/>
        </w:rPr>
      </w:pPr>
    </w:p>
    <w:p w14:paraId="0B92F66A" w14:textId="454BFF75" w:rsidR="00655518" w:rsidRDefault="00313EC1">
      <w:pPr>
        <w:pStyle w:val="Heading1"/>
        <w:spacing w:before="0" w:after="0"/>
        <w:jc w:val="left"/>
        <w:rPr>
          <w:rFonts w:ascii="Gill Sans MT" w:hAnsi="Gill Sans MT" w:cs="Calibri"/>
          <w:color w:val="595959"/>
          <w:sz w:val="22"/>
          <w:szCs w:val="22"/>
        </w:rPr>
      </w:pPr>
      <w:r>
        <w:rPr>
          <w:rFonts w:ascii="Gill Sans MT" w:hAnsi="Gill Sans MT"/>
          <w:color w:val="595959"/>
          <w:sz w:val="22"/>
        </w:rPr>
        <w:t xml:space="preserve">Variation Task 4 Template: </w:t>
      </w:r>
      <w:r>
        <w:rPr>
          <w:rFonts w:ascii="Gill Sans MT" w:hAnsi="Gill Sans MT"/>
          <w:b w:val="0"/>
          <w:bCs w:val="0"/>
          <w:color w:val="595959"/>
          <w:sz w:val="22"/>
        </w:rPr>
        <w:t xml:space="preserve">[Insert question] </w:t>
      </w:r>
      <w:proofErr w:type="gramStart"/>
      <w:r>
        <w:rPr>
          <w:rFonts w:ascii="Gill Sans MT" w:hAnsi="Gill Sans MT"/>
          <w:b w:val="0"/>
          <w:bCs w:val="0"/>
          <w:color w:val="595959"/>
          <w:sz w:val="22"/>
        </w:rPr>
        <w:t>After</w:t>
      </w:r>
      <w:proofErr w:type="gramEnd"/>
      <w:r>
        <w:rPr>
          <w:rFonts w:ascii="Gill Sans MT" w:hAnsi="Gill Sans MT"/>
          <w:b w:val="0"/>
          <w:bCs w:val="0"/>
          <w:color w:val="595959"/>
          <w:sz w:val="22"/>
        </w:rPr>
        <w:t xml:space="preserve"> reading and analyzing</w:t>
      </w:r>
      <w:r w:rsidR="00A11A7F">
        <w:rPr>
          <w:rFonts w:ascii="Gill Sans MT" w:hAnsi="Gill Sans MT"/>
          <w:b w:val="0"/>
          <w:bCs w:val="0"/>
          <w:color w:val="595959"/>
          <w:sz w:val="22"/>
        </w:rPr>
        <w:t xml:space="preserve"> </w:t>
      </w:r>
      <w:r w:rsidR="00927C31">
        <w:rPr>
          <w:rFonts w:ascii="Gill Sans MT" w:hAnsi="Gill Sans MT"/>
          <w:b w:val="0"/>
          <w:bCs w:val="0"/>
          <w:color w:val="595959"/>
          <w:sz w:val="22"/>
        </w:rPr>
        <w:t xml:space="preserve">________ </w:t>
      </w:r>
      <w:r w:rsidR="00655518">
        <w:rPr>
          <w:rFonts w:ascii="Gill Sans MT" w:hAnsi="Gill Sans MT"/>
          <w:b w:val="0"/>
          <w:bCs w:val="0"/>
          <w:color w:val="595959"/>
          <w:sz w:val="22"/>
        </w:rPr>
        <w:t>(</w:t>
      </w:r>
      <w:r>
        <w:rPr>
          <w:rFonts w:ascii="Gill Sans MT" w:hAnsi="Gill Sans MT"/>
          <w:b w:val="0"/>
          <w:bCs w:val="0"/>
          <w:color w:val="595959"/>
          <w:sz w:val="22"/>
        </w:rPr>
        <w:t>informational texts</w:t>
      </w:r>
      <w:r w:rsidR="00763E16">
        <w:rPr>
          <w:rFonts w:ascii="Gill Sans MT" w:hAnsi="Gill Sans MT"/>
          <w:b w:val="0"/>
          <w:bCs w:val="0"/>
          <w:color w:val="595959"/>
          <w:sz w:val="22"/>
        </w:rPr>
        <w:t>),</w:t>
      </w:r>
      <w:r>
        <w:rPr>
          <w:rFonts w:ascii="Gill Sans MT" w:hAnsi="Gill Sans MT"/>
          <w:b w:val="0"/>
          <w:bCs w:val="0"/>
          <w:color w:val="595959"/>
          <w:sz w:val="22"/>
        </w:rPr>
        <w:t xml:space="preserve"> write</w:t>
      </w:r>
      <w:r w:rsidR="006A0538">
        <w:rPr>
          <w:rFonts w:ascii="Gill Sans MT" w:hAnsi="Gill Sans MT"/>
          <w:b w:val="0"/>
          <w:bCs w:val="0"/>
          <w:color w:val="595959"/>
          <w:sz w:val="22"/>
        </w:rPr>
        <w:t xml:space="preserve"> a/an</w:t>
      </w:r>
      <w:r w:rsidR="00A11A7F">
        <w:rPr>
          <w:rFonts w:ascii="Gill Sans MT" w:hAnsi="Gill Sans MT"/>
          <w:b w:val="0"/>
          <w:bCs w:val="0"/>
          <w:color w:val="595959"/>
          <w:sz w:val="22"/>
        </w:rPr>
        <w:t xml:space="preserve"> </w:t>
      </w:r>
      <w:r w:rsidR="00927C31">
        <w:rPr>
          <w:rFonts w:ascii="Gill Sans MT" w:hAnsi="Gill Sans MT"/>
          <w:b w:val="0"/>
          <w:bCs w:val="0"/>
          <w:color w:val="595959"/>
          <w:sz w:val="22"/>
        </w:rPr>
        <w:t xml:space="preserve">________ </w:t>
      </w:r>
      <w:r w:rsidR="00655518">
        <w:rPr>
          <w:rFonts w:ascii="Gill Sans MT" w:hAnsi="Gill Sans MT"/>
          <w:b w:val="0"/>
          <w:bCs w:val="0"/>
          <w:color w:val="595959"/>
          <w:sz w:val="22"/>
        </w:rPr>
        <w:t>(</w:t>
      </w:r>
      <w:r>
        <w:rPr>
          <w:rFonts w:ascii="Gill Sans MT" w:hAnsi="Gill Sans MT"/>
          <w:b w:val="0"/>
          <w:bCs w:val="0"/>
          <w:color w:val="595959"/>
          <w:sz w:val="22"/>
        </w:rPr>
        <w:t>essay or substitute</w:t>
      </w:r>
      <w:r w:rsidR="00655518" w:rsidRPr="0063783D">
        <w:rPr>
          <w:rFonts w:ascii="Gill Sans MT" w:hAnsi="Gill Sans MT"/>
          <w:b w:val="0"/>
          <w:bCs w:val="0"/>
          <w:color w:val="595959"/>
          <w:sz w:val="22"/>
        </w:rPr>
        <w:t>)</w:t>
      </w:r>
      <w:r w:rsidR="00655518" w:rsidRPr="0063783D">
        <w:rPr>
          <w:rFonts w:ascii="Gill Sans MT" w:hAnsi="Gill Sans MT"/>
          <w:b w:val="0"/>
          <w:color w:val="595959"/>
          <w:sz w:val="22"/>
        </w:rPr>
        <w:t xml:space="preserve"> </w:t>
      </w:r>
      <w:r w:rsidRPr="0063783D">
        <w:rPr>
          <w:rFonts w:ascii="Gill Sans MT" w:hAnsi="Gill Sans MT"/>
          <w:b w:val="0"/>
          <w:bCs w:val="0"/>
          <w:color w:val="595959"/>
          <w:sz w:val="22"/>
        </w:rPr>
        <w:t>i</w:t>
      </w:r>
      <w:r>
        <w:rPr>
          <w:rFonts w:ascii="Gill Sans MT" w:hAnsi="Gill Sans MT"/>
          <w:b w:val="0"/>
          <w:bCs w:val="0"/>
          <w:color w:val="595959"/>
          <w:sz w:val="22"/>
        </w:rPr>
        <w:t>n which you compare</w:t>
      </w:r>
      <w:r w:rsidR="00A11A7F">
        <w:rPr>
          <w:rFonts w:ascii="Gill Sans MT" w:hAnsi="Gill Sans MT"/>
          <w:b w:val="0"/>
          <w:bCs w:val="0"/>
          <w:color w:val="595959"/>
          <w:sz w:val="22"/>
        </w:rPr>
        <w:t xml:space="preserve"> </w:t>
      </w:r>
      <w:r w:rsidR="00927C31">
        <w:rPr>
          <w:rFonts w:ascii="Gill Sans MT" w:hAnsi="Gill Sans MT"/>
          <w:b w:val="0"/>
          <w:bCs w:val="0"/>
          <w:color w:val="595959"/>
          <w:sz w:val="22"/>
        </w:rPr>
        <w:t xml:space="preserve">________ </w:t>
      </w:r>
      <w:r w:rsidR="00655518">
        <w:rPr>
          <w:rFonts w:ascii="Gill Sans MT" w:hAnsi="Gill Sans MT"/>
          <w:b w:val="0"/>
          <w:bCs w:val="0"/>
          <w:color w:val="595959"/>
          <w:sz w:val="22"/>
        </w:rPr>
        <w:t>(</w:t>
      </w:r>
      <w:r>
        <w:rPr>
          <w:rFonts w:ascii="Gill Sans MT" w:hAnsi="Gill Sans MT"/>
          <w:b w:val="0"/>
          <w:bCs w:val="0"/>
          <w:color w:val="595959"/>
          <w:sz w:val="22"/>
        </w:rPr>
        <w:t>content</w:t>
      </w:r>
      <w:r w:rsidR="00655518">
        <w:rPr>
          <w:rFonts w:ascii="Gill Sans MT" w:hAnsi="Gill Sans MT"/>
          <w:b w:val="0"/>
          <w:bCs w:val="0"/>
          <w:color w:val="595959"/>
          <w:sz w:val="22"/>
        </w:rPr>
        <w:t xml:space="preserve">) </w:t>
      </w:r>
      <w:r>
        <w:rPr>
          <w:rFonts w:ascii="Gill Sans MT" w:hAnsi="Gill Sans MT"/>
          <w:b w:val="0"/>
          <w:bCs w:val="0"/>
          <w:color w:val="595959"/>
          <w:sz w:val="22"/>
        </w:rPr>
        <w:t>and argue</w:t>
      </w:r>
      <w:r w:rsidR="00A11A7F">
        <w:rPr>
          <w:rFonts w:ascii="Gill Sans MT" w:hAnsi="Gill Sans MT"/>
          <w:b w:val="0"/>
          <w:bCs w:val="0"/>
          <w:color w:val="595959"/>
          <w:sz w:val="22"/>
        </w:rPr>
        <w:t xml:space="preserve"> </w:t>
      </w:r>
      <w:r w:rsidR="00927C31">
        <w:rPr>
          <w:rFonts w:ascii="Gill Sans MT" w:hAnsi="Gill Sans MT"/>
          <w:b w:val="0"/>
          <w:bCs w:val="0"/>
          <w:color w:val="595959"/>
          <w:sz w:val="22"/>
        </w:rPr>
        <w:t xml:space="preserve">________ </w:t>
      </w:r>
      <w:r w:rsidR="00655518">
        <w:rPr>
          <w:rFonts w:ascii="Gill Sans MT" w:hAnsi="Gill Sans MT"/>
          <w:b w:val="0"/>
          <w:bCs w:val="0"/>
          <w:color w:val="595959"/>
          <w:sz w:val="22"/>
        </w:rPr>
        <w:t>(</w:t>
      </w:r>
      <w:r>
        <w:rPr>
          <w:rFonts w:ascii="Gill Sans MT" w:hAnsi="Gill Sans MT"/>
          <w:b w:val="0"/>
          <w:bCs w:val="0"/>
          <w:color w:val="595959"/>
          <w:sz w:val="22"/>
        </w:rPr>
        <w:t>content</w:t>
      </w:r>
      <w:r w:rsidR="00655518">
        <w:rPr>
          <w:rFonts w:ascii="Gill Sans MT" w:hAnsi="Gill Sans MT"/>
          <w:b w:val="0"/>
          <w:bCs w:val="0"/>
          <w:color w:val="595959"/>
          <w:sz w:val="22"/>
        </w:rPr>
        <w:t xml:space="preserve">). </w:t>
      </w:r>
      <w:r>
        <w:rPr>
          <w:rFonts w:ascii="Gill Sans MT" w:hAnsi="Gill Sans MT"/>
          <w:b w:val="0"/>
          <w:bCs w:val="0"/>
          <w:color w:val="595959"/>
          <w:sz w:val="22"/>
        </w:rPr>
        <w:t xml:space="preserve"> Be sure to support your position with evidence from the texts.</w:t>
      </w:r>
      <w:r w:rsidR="00655518">
        <w:rPr>
          <w:rFonts w:ascii="Gill Sans MT" w:hAnsi="Gill Sans MT"/>
          <w:color w:val="595959"/>
          <w:sz w:val="22"/>
        </w:rPr>
        <w:t xml:space="preserve"> (</w:t>
      </w:r>
      <w:r>
        <w:rPr>
          <w:rFonts w:ascii="Gill Sans MT" w:hAnsi="Gill Sans MT" w:cs="Calibri"/>
          <w:color w:val="595959"/>
          <w:sz w:val="22"/>
          <w:szCs w:val="22"/>
        </w:rPr>
        <w:t>Argumentation/Comparison</w:t>
      </w:r>
      <w:r w:rsidR="00655518">
        <w:rPr>
          <w:rFonts w:ascii="Gill Sans MT" w:hAnsi="Gill Sans MT" w:cs="Calibri"/>
          <w:color w:val="595959"/>
          <w:sz w:val="22"/>
          <w:szCs w:val="22"/>
        </w:rPr>
        <w:t>)</w:t>
      </w:r>
    </w:p>
    <w:p w14:paraId="200407D8" w14:textId="77777777" w:rsidR="00313EC1" w:rsidRDefault="00313EC1">
      <w:pPr>
        <w:pStyle w:val="Heading1"/>
        <w:spacing w:before="0" w:after="0"/>
        <w:rPr>
          <w:rFonts w:ascii="Gill Sans MT" w:hAnsi="Gill Sans MT"/>
          <w:color w:val="595959"/>
          <w:sz w:val="22"/>
        </w:rPr>
      </w:pPr>
    </w:p>
    <w:p w14:paraId="55AD99F2" w14:textId="77777777" w:rsidR="00655518" w:rsidRDefault="00313EC1" w:rsidP="004C1208">
      <w:pPr>
        <w:pStyle w:val="Heading1"/>
        <w:spacing w:before="0" w:after="0"/>
        <w:ind w:left="720"/>
        <w:jc w:val="left"/>
        <w:rPr>
          <w:rFonts w:ascii="Gill Sans MT" w:hAnsi="Gill Sans MT"/>
          <w:b w:val="0"/>
          <w:color w:val="595959"/>
          <w:sz w:val="22"/>
        </w:rPr>
      </w:pPr>
      <w:r>
        <w:rPr>
          <w:rFonts w:ascii="Gill Sans MT" w:hAnsi="Gill Sans MT"/>
          <w:color w:val="595959"/>
          <w:sz w:val="22"/>
        </w:rPr>
        <w:t xml:space="preserve">Variation Task 4 Example: </w:t>
      </w:r>
      <w:r w:rsidRPr="0054432E">
        <w:rPr>
          <w:rFonts w:ascii="Gill Sans MT" w:hAnsi="Gill Sans MT"/>
          <w:b w:val="0"/>
          <w:bCs w:val="0"/>
          <w:color w:val="595959"/>
          <w:sz w:val="22"/>
          <w:u w:val="single"/>
        </w:rPr>
        <w:t>Which is the better energy source?</w:t>
      </w:r>
      <w:r w:rsidRPr="0054432E">
        <w:rPr>
          <w:rFonts w:ascii="Gill Sans MT" w:hAnsi="Gill Sans MT"/>
          <w:b w:val="0"/>
          <w:bCs w:val="0"/>
          <w:color w:val="595959"/>
          <w:sz w:val="22"/>
        </w:rPr>
        <w:t xml:space="preserve"> After reading and analyzing </w:t>
      </w:r>
      <w:r w:rsidRPr="0054432E">
        <w:rPr>
          <w:rFonts w:ascii="Gill Sans MT" w:hAnsi="Gill Sans MT"/>
          <w:b w:val="0"/>
          <w:bCs w:val="0"/>
          <w:color w:val="595959"/>
          <w:sz w:val="22"/>
          <w:u w:val="single"/>
        </w:rPr>
        <w:t>scientific reports on nuclear energy</w:t>
      </w:r>
      <w:r w:rsidRPr="0054432E">
        <w:rPr>
          <w:rFonts w:ascii="Gill Sans MT" w:hAnsi="Gill Sans MT"/>
          <w:b w:val="0"/>
          <w:bCs w:val="0"/>
          <w:color w:val="595959"/>
          <w:sz w:val="22"/>
        </w:rPr>
        <w:t xml:space="preserve">, write an </w:t>
      </w:r>
      <w:r w:rsidRPr="0054432E">
        <w:rPr>
          <w:rFonts w:ascii="Gill Sans MT" w:hAnsi="Gill Sans MT"/>
          <w:b w:val="0"/>
          <w:bCs w:val="0"/>
          <w:color w:val="595959"/>
          <w:sz w:val="22"/>
          <w:u w:val="single"/>
        </w:rPr>
        <w:t>essay</w:t>
      </w:r>
      <w:r w:rsidRPr="0054432E">
        <w:rPr>
          <w:rFonts w:ascii="Gill Sans MT" w:hAnsi="Gill Sans MT"/>
          <w:b w:val="0"/>
          <w:bCs w:val="0"/>
          <w:color w:val="595959"/>
          <w:sz w:val="22"/>
        </w:rPr>
        <w:t xml:space="preserve"> in which you compare </w:t>
      </w:r>
      <w:r w:rsidRPr="0054432E">
        <w:rPr>
          <w:rFonts w:ascii="Gill Sans MT" w:hAnsi="Gill Sans MT"/>
          <w:b w:val="0"/>
          <w:bCs w:val="0"/>
          <w:color w:val="595959"/>
          <w:sz w:val="22"/>
          <w:u w:val="single"/>
        </w:rPr>
        <w:t>nuclear energy and fossil fuel resources</w:t>
      </w:r>
      <w:r w:rsidRPr="0054432E">
        <w:rPr>
          <w:rFonts w:ascii="Gill Sans MT" w:hAnsi="Gill Sans MT"/>
          <w:b w:val="0"/>
          <w:bCs w:val="0"/>
          <w:color w:val="595959"/>
          <w:sz w:val="22"/>
        </w:rPr>
        <w:t xml:space="preserve"> and argue </w:t>
      </w:r>
      <w:r w:rsidRPr="0054432E">
        <w:rPr>
          <w:rFonts w:ascii="Gill Sans MT" w:hAnsi="Gill Sans MT"/>
          <w:b w:val="0"/>
          <w:bCs w:val="0"/>
          <w:color w:val="595959"/>
          <w:sz w:val="22"/>
          <w:u w:val="single"/>
        </w:rPr>
        <w:t>which is the better energy resource for urban communities</w:t>
      </w:r>
      <w:r w:rsidRPr="00E10C95">
        <w:rPr>
          <w:rFonts w:ascii="Gill Sans MT" w:hAnsi="Gill Sans MT"/>
          <w:b w:val="0"/>
          <w:bCs w:val="0"/>
          <w:color w:val="595959"/>
          <w:sz w:val="22"/>
        </w:rPr>
        <w:t>.</w:t>
      </w:r>
      <w:r w:rsidRPr="0054432E">
        <w:rPr>
          <w:rFonts w:ascii="Gill Sans MT" w:hAnsi="Gill Sans MT"/>
          <w:b w:val="0"/>
          <w:bCs w:val="0"/>
          <w:color w:val="595959"/>
          <w:sz w:val="22"/>
        </w:rPr>
        <w:t xml:space="preserve"> Be sure to support your position with evidence from the texts.</w:t>
      </w:r>
      <w:r w:rsidR="00655518">
        <w:rPr>
          <w:rFonts w:ascii="Gill Sans MT" w:hAnsi="Gill Sans MT"/>
          <w:b w:val="0"/>
          <w:color w:val="595959"/>
          <w:sz w:val="22"/>
        </w:rPr>
        <w:t xml:space="preserve"> (</w:t>
      </w:r>
      <w:r w:rsidRPr="0054432E">
        <w:rPr>
          <w:rFonts w:ascii="Gill Sans MT" w:hAnsi="Gill Sans MT"/>
          <w:b w:val="0"/>
          <w:color w:val="595959"/>
          <w:sz w:val="22"/>
        </w:rPr>
        <w:t>Argumentation/Comparison</w:t>
      </w:r>
      <w:r w:rsidR="00655518">
        <w:rPr>
          <w:rFonts w:ascii="Gill Sans MT" w:hAnsi="Gill Sans MT"/>
          <w:b w:val="0"/>
          <w:color w:val="595959"/>
          <w:sz w:val="22"/>
        </w:rPr>
        <w:t>)</w:t>
      </w:r>
    </w:p>
    <w:p w14:paraId="7FF7C6C1" w14:textId="77777777" w:rsidR="00313EC1" w:rsidRDefault="00313EC1">
      <w:pPr>
        <w:rPr>
          <w:rFonts w:cs="Calibri"/>
          <w:b/>
          <w:sz w:val="22"/>
          <w:szCs w:val="22"/>
        </w:rPr>
      </w:pPr>
    </w:p>
    <w:tbl>
      <w:tblPr>
        <w:tblW w:w="0" w:type="auto"/>
        <w:tblLayout w:type="fixed"/>
        <w:tblLook w:val="0000" w:firstRow="0" w:lastRow="0" w:firstColumn="0" w:lastColumn="0" w:noHBand="0" w:noVBand="0"/>
      </w:tblPr>
      <w:tblGrid>
        <w:gridCol w:w="14328"/>
      </w:tblGrid>
      <w:tr w:rsidR="00313EC1" w14:paraId="6B1FEEAD"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5F90E541" w14:textId="77777777" w:rsidR="00313EC1" w:rsidRDefault="00313EC1">
            <w:pPr>
              <w:rPr>
                <w:rFonts w:cs="Calibri"/>
                <w:b/>
                <w:sz w:val="22"/>
                <w:szCs w:val="22"/>
              </w:rPr>
            </w:pPr>
          </w:p>
          <w:p w14:paraId="54B7D44A" w14:textId="0F93FB15" w:rsidR="00655518" w:rsidRDefault="00313EC1">
            <w:pPr>
              <w:rPr>
                <w:rFonts w:cs="Calibri"/>
                <w:b/>
                <w:sz w:val="22"/>
                <w:szCs w:val="22"/>
              </w:rPr>
            </w:pPr>
            <w:r>
              <w:rPr>
                <w:rFonts w:cs="Calibri"/>
                <w:b/>
                <w:sz w:val="22"/>
                <w:szCs w:val="22"/>
              </w:rPr>
              <w:t>Task 5 Template:</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discusses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evaluates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your research.</w:t>
            </w:r>
            <w:r w:rsidR="00655518">
              <w:rPr>
                <w:rFonts w:cs="Calibri"/>
                <w:b/>
                <w:sz w:val="22"/>
                <w:szCs w:val="22"/>
              </w:rPr>
              <w:t xml:space="preserve"> (</w:t>
            </w:r>
            <w:r>
              <w:rPr>
                <w:rFonts w:cs="Calibri"/>
                <w:b/>
                <w:sz w:val="22"/>
                <w:szCs w:val="22"/>
              </w:rPr>
              <w:t>Argumentation/Evaluation</w:t>
            </w:r>
            <w:r w:rsidR="00655518">
              <w:rPr>
                <w:rFonts w:cs="Calibri"/>
                <w:b/>
                <w:sz w:val="22"/>
                <w:szCs w:val="22"/>
              </w:rPr>
              <w:t>)</w:t>
            </w:r>
          </w:p>
          <w:p w14:paraId="2B580761" w14:textId="77777777" w:rsidR="00313EC1" w:rsidRDefault="00313EC1">
            <w:pPr>
              <w:rPr>
                <w:rFonts w:cs="Calibri"/>
                <w:b/>
                <w:sz w:val="22"/>
                <w:szCs w:val="22"/>
              </w:rPr>
            </w:pPr>
          </w:p>
        </w:tc>
      </w:tr>
    </w:tbl>
    <w:p w14:paraId="431445E7" w14:textId="77777777" w:rsidR="00313EC1" w:rsidRDefault="00313EC1">
      <w:pPr>
        <w:rPr>
          <w:rFonts w:cs="Calibri"/>
          <w:b/>
          <w:i/>
          <w:sz w:val="22"/>
          <w:szCs w:val="22"/>
        </w:rPr>
      </w:pPr>
    </w:p>
    <w:p w14:paraId="7BCA8DD9" w14:textId="77777777" w:rsidR="00655518" w:rsidRDefault="00313EC1">
      <w:pPr>
        <w:ind w:left="720"/>
        <w:rPr>
          <w:sz w:val="22"/>
        </w:rPr>
      </w:pPr>
      <w:r>
        <w:rPr>
          <w:rFonts w:cs="Calibri"/>
          <w:b/>
          <w:sz w:val="22"/>
          <w:szCs w:val="22"/>
        </w:rPr>
        <w:t xml:space="preserve">Task 5 Social Studies Example: </w:t>
      </w:r>
      <w:r w:rsidRPr="0054432E">
        <w:rPr>
          <w:rFonts w:cs="Calibri"/>
          <w:sz w:val="22"/>
          <w:szCs w:val="22"/>
        </w:rPr>
        <w:t xml:space="preserve">After researching </w:t>
      </w:r>
      <w:r w:rsidRPr="0054432E">
        <w:rPr>
          <w:rFonts w:cs="Calibri"/>
          <w:sz w:val="22"/>
          <w:szCs w:val="22"/>
          <w:u w:val="single"/>
        </w:rPr>
        <w:t>articles and data</w:t>
      </w:r>
      <w:r w:rsidRPr="0054432E">
        <w:rPr>
          <w:rFonts w:cs="Calibri"/>
          <w:sz w:val="22"/>
          <w:szCs w:val="22"/>
        </w:rPr>
        <w:t xml:space="preserve"> on </w:t>
      </w:r>
      <w:r w:rsidRPr="0054432E">
        <w:rPr>
          <w:rFonts w:cs="Calibri"/>
          <w:sz w:val="22"/>
          <w:szCs w:val="22"/>
          <w:u w:val="single"/>
        </w:rPr>
        <w:t>youth-related crime in your city</w:t>
      </w:r>
      <w:r w:rsidRPr="0054432E">
        <w:rPr>
          <w:rFonts w:cs="Calibri"/>
          <w:sz w:val="22"/>
          <w:szCs w:val="22"/>
        </w:rPr>
        <w:t xml:space="preserve">, write an </w:t>
      </w:r>
      <w:r w:rsidRPr="0054432E">
        <w:rPr>
          <w:rFonts w:cs="Calibri"/>
          <w:sz w:val="22"/>
          <w:szCs w:val="22"/>
          <w:u w:val="single"/>
        </w:rPr>
        <w:t>article</w:t>
      </w:r>
      <w:r w:rsidRPr="0054432E">
        <w:rPr>
          <w:rFonts w:cs="Calibri"/>
          <w:sz w:val="22"/>
          <w:szCs w:val="22"/>
        </w:rPr>
        <w:t xml:space="preserve"> that discusses </w:t>
      </w:r>
      <w:r w:rsidRPr="0054432E">
        <w:rPr>
          <w:rFonts w:cs="Calibri"/>
          <w:sz w:val="22"/>
          <w:szCs w:val="22"/>
          <w:u w:val="single"/>
        </w:rPr>
        <w:t>the data</w:t>
      </w:r>
      <w:r w:rsidRPr="0054432E">
        <w:rPr>
          <w:rFonts w:cs="Calibri"/>
          <w:sz w:val="22"/>
          <w:szCs w:val="22"/>
        </w:rPr>
        <w:t xml:space="preserve"> and evaluates </w:t>
      </w:r>
      <w:r w:rsidRPr="0063783D">
        <w:rPr>
          <w:rFonts w:cs="Calibri"/>
          <w:sz w:val="22"/>
          <w:szCs w:val="22"/>
          <w:u w:val="single"/>
        </w:rPr>
        <w:t xml:space="preserve">a </w:t>
      </w:r>
      <w:r w:rsidRPr="0054432E">
        <w:rPr>
          <w:rFonts w:cs="Calibri"/>
          <w:sz w:val="22"/>
          <w:szCs w:val="22"/>
          <w:u w:val="single"/>
        </w:rPr>
        <w:t>program that claims to deter crime</w:t>
      </w:r>
      <w:r w:rsidRPr="0054432E">
        <w:rPr>
          <w:rFonts w:cs="Calibri"/>
          <w:sz w:val="22"/>
          <w:szCs w:val="22"/>
        </w:rPr>
        <w:t>. Be sure to support your position with evidence from your research.</w:t>
      </w:r>
      <w:r w:rsidR="00655518">
        <w:rPr>
          <w:rFonts w:cs="Calibri"/>
          <w:sz w:val="22"/>
          <w:szCs w:val="22"/>
        </w:rPr>
        <w:t xml:space="preserve"> </w:t>
      </w:r>
      <w:r w:rsidR="00655518">
        <w:rPr>
          <w:sz w:val="22"/>
        </w:rPr>
        <w:t>(</w:t>
      </w:r>
      <w:r w:rsidRPr="0054432E">
        <w:rPr>
          <w:sz w:val="22"/>
        </w:rPr>
        <w:t>Argumentation/Evaluation</w:t>
      </w:r>
      <w:r w:rsidR="00655518">
        <w:rPr>
          <w:sz w:val="22"/>
        </w:rPr>
        <w:t>)</w:t>
      </w:r>
    </w:p>
    <w:p w14:paraId="24B0C35B" w14:textId="77777777" w:rsidR="00313EC1" w:rsidRDefault="00313EC1">
      <w:pPr>
        <w:ind w:left="720"/>
        <w:rPr>
          <w:rFonts w:cs="Calibri"/>
          <w:b/>
          <w:sz w:val="22"/>
          <w:szCs w:val="22"/>
        </w:rPr>
      </w:pPr>
    </w:p>
    <w:p w14:paraId="2C4347E9" w14:textId="77777777" w:rsidR="00655518" w:rsidRDefault="00313EC1">
      <w:pPr>
        <w:ind w:left="720"/>
        <w:rPr>
          <w:sz w:val="22"/>
        </w:rPr>
      </w:pPr>
      <w:r>
        <w:rPr>
          <w:rFonts w:cs="Calibri"/>
          <w:b/>
          <w:sz w:val="22"/>
          <w:szCs w:val="22"/>
        </w:rPr>
        <w:t>Task 5 Science Example:</w:t>
      </w:r>
      <w:r>
        <w:rPr>
          <w:rFonts w:cs="Calibri"/>
          <w:sz w:val="22"/>
          <w:szCs w:val="22"/>
        </w:rPr>
        <w:t xml:space="preserve"> </w:t>
      </w:r>
      <w:r w:rsidRPr="0054432E">
        <w:rPr>
          <w:rFonts w:cs="Calibri"/>
          <w:sz w:val="22"/>
          <w:szCs w:val="22"/>
        </w:rPr>
        <w:t xml:space="preserve">After researching </w:t>
      </w:r>
      <w:r w:rsidRPr="0054432E">
        <w:rPr>
          <w:rFonts w:cs="Calibri"/>
          <w:sz w:val="22"/>
          <w:szCs w:val="22"/>
          <w:u w:val="single"/>
        </w:rPr>
        <w:t>technical articles</w:t>
      </w:r>
      <w:r w:rsidRPr="0054432E">
        <w:rPr>
          <w:rFonts w:cs="Calibri"/>
          <w:sz w:val="22"/>
          <w:szCs w:val="22"/>
        </w:rPr>
        <w:t xml:space="preserve"> on </w:t>
      </w:r>
      <w:r w:rsidRPr="0054432E">
        <w:rPr>
          <w:rFonts w:cs="Calibri"/>
          <w:sz w:val="22"/>
          <w:szCs w:val="22"/>
          <w:u w:val="single"/>
        </w:rPr>
        <w:t>ways to control drinking water quality</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discusses </w:t>
      </w:r>
      <w:r w:rsidRPr="0054432E">
        <w:rPr>
          <w:rFonts w:cs="Calibri"/>
          <w:sz w:val="22"/>
          <w:szCs w:val="22"/>
          <w:u w:val="single"/>
        </w:rPr>
        <w:t>the impact of chemical and biological contamination</w:t>
      </w:r>
      <w:r w:rsidRPr="0054432E">
        <w:rPr>
          <w:rFonts w:cs="Calibri"/>
          <w:sz w:val="22"/>
          <w:szCs w:val="22"/>
        </w:rPr>
        <w:t xml:space="preserve"> and evaluates </w:t>
      </w:r>
      <w:r w:rsidRPr="0054432E">
        <w:rPr>
          <w:rFonts w:cs="Calibri"/>
          <w:sz w:val="22"/>
          <w:szCs w:val="22"/>
          <w:u w:val="single"/>
        </w:rPr>
        <w:t>measures to protect water quality in your community</w:t>
      </w:r>
      <w:r w:rsidRPr="0054432E">
        <w:rPr>
          <w:rFonts w:cs="Calibri"/>
          <w:sz w:val="22"/>
          <w:szCs w:val="22"/>
        </w:rPr>
        <w:t>. Be sure to support your position with evidence from your research.</w:t>
      </w:r>
      <w:r w:rsidR="00655518">
        <w:rPr>
          <w:rFonts w:cs="Calibri"/>
          <w:sz w:val="22"/>
          <w:szCs w:val="22"/>
        </w:rPr>
        <w:t xml:space="preserve"> </w:t>
      </w:r>
      <w:r w:rsidR="00655518">
        <w:rPr>
          <w:sz w:val="22"/>
        </w:rPr>
        <w:t>(</w:t>
      </w:r>
      <w:r w:rsidRPr="0054432E">
        <w:rPr>
          <w:sz w:val="22"/>
        </w:rPr>
        <w:t>Argumentation/Evaluation</w:t>
      </w:r>
      <w:r w:rsidR="00655518">
        <w:rPr>
          <w:sz w:val="22"/>
        </w:rPr>
        <w:t>)</w:t>
      </w:r>
    </w:p>
    <w:p w14:paraId="2C2A84EC" w14:textId="77777777" w:rsidR="00313EC1" w:rsidRDefault="00313EC1">
      <w:pPr>
        <w:rPr>
          <w:rFonts w:cs="Calibri"/>
          <w:b/>
          <w:sz w:val="22"/>
          <w:szCs w:val="22"/>
        </w:rPr>
      </w:pPr>
    </w:p>
    <w:p w14:paraId="763A0BF3" w14:textId="3B14045C" w:rsidR="00655518" w:rsidRDefault="00313EC1">
      <w:pPr>
        <w:rPr>
          <w:rFonts w:cs="Calibri"/>
          <w:b/>
          <w:color w:val="595959"/>
          <w:sz w:val="22"/>
          <w:szCs w:val="22"/>
        </w:rPr>
      </w:pPr>
      <w:r>
        <w:rPr>
          <w:rFonts w:cs="Calibri"/>
          <w:b/>
          <w:bCs/>
          <w:color w:val="595959"/>
          <w:sz w:val="22"/>
          <w:szCs w:val="22"/>
        </w:rPr>
        <w:t xml:space="preserve">Variation Task 5 Template: </w:t>
      </w:r>
      <w:r>
        <w:rPr>
          <w:rFonts w:cs="Calibri"/>
          <w:bCs/>
          <w:color w:val="595959"/>
          <w:sz w:val="22"/>
          <w:szCs w:val="22"/>
        </w:rPr>
        <w:t>After researching</w:t>
      </w:r>
      <w:r w:rsidR="00A11A7F">
        <w:rPr>
          <w:rFonts w:cs="Calibri"/>
          <w:bCs/>
          <w:color w:val="595959"/>
          <w:sz w:val="22"/>
          <w:szCs w:val="22"/>
        </w:rPr>
        <w:t xml:space="preserve"> </w:t>
      </w:r>
      <w:r w:rsidR="00927C31">
        <w:rPr>
          <w:rFonts w:cs="Calibri"/>
          <w:bCs/>
          <w:color w:val="595959"/>
          <w:sz w:val="22"/>
          <w:szCs w:val="22"/>
        </w:rPr>
        <w:t xml:space="preserve">________ </w:t>
      </w:r>
      <w:r w:rsidR="00655518">
        <w:rPr>
          <w:rFonts w:cs="Calibri"/>
          <w:bCs/>
          <w:color w:val="595959"/>
          <w:sz w:val="22"/>
          <w:szCs w:val="22"/>
        </w:rPr>
        <w:t>(</w:t>
      </w:r>
      <w:r>
        <w:rPr>
          <w:rFonts w:cs="Calibri"/>
          <w:bCs/>
          <w:color w:val="595959"/>
          <w:sz w:val="22"/>
          <w:szCs w:val="22"/>
        </w:rPr>
        <w:t>informational texts</w:t>
      </w:r>
      <w:r w:rsidR="00763E16">
        <w:rPr>
          <w:rFonts w:cs="Calibri"/>
          <w:bCs/>
          <w:color w:val="595959"/>
          <w:sz w:val="22"/>
          <w:szCs w:val="22"/>
        </w:rPr>
        <w:t>),</w:t>
      </w:r>
      <w:r>
        <w:rPr>
          <w:rFonts w:cs="Calibri"/>
          <w:bCs/>
          <w:color w:val="595959"/>
          <w:sz w:val="22"/>
          <w:szCs w:val="22"/>
        </w:rPr>
        <w:t xml:space="preserve"> write</w:t>
      </w:r>
      <w:r w:rsidR="006A0538">
        <w:rPr>
          <w:rFonts w:cs="Calibri"/>
          <w:bCs/>
          <w:color w:val="595959"/>
          <w:sz w:val="22"/>
          <w:szCs w:val="22"/>
        </w:rPr>
        <w:t xml:space="preserve"> a/</w:t>
      </w:r>
      <w:proofErr w:type="gramStart"/>
      <w:r w:rsidR="006A0538">
        <w:rPr>
          <w:rFonts w:cs="Calibri"/>
          <w:bCs/>
          <w:color w:val="595959"/>
          <w:sz w:val="22"/>
          <w:szCs w:val="22"/>
        </w:rPr>
        <w:t>an</w:t>
      </w:r>
      <w:proofErr w:type="gramEnd"/>
      <w:r w:rsidR="00A11A7F">
        <w:rPr>
          <w:rFonts w:cs="Calibri"/>
          <w:bCs/>
          <w:color w:val="595959"/>
          <w:sz w:val="22"/>
          <w:szCs w:val="22"/>
        </w:rPr>
        <w:t xml:space="preserve"> </w:t>
      </w:r>
      <w:r w:rsidR="00927C31">
        <w:rPr>
          <w:rFonts w:cs="Calibri"/>
          <w:bCs/>
          <w:color w:val="595959"/>
          <w:sz w:val="22"/>
          <w:szCs w:val="22"/>
        </w:rPr>
        <w:t xml:space="preserve">________ </w:t>
      </w:r>
      <w:r w:rsidR="00655518">
        <w:rPr>
          <w:rFonts w:cs="Calibri"/>
          <w:bCs/>
          <w:color w:val="595959"/>
          <w:sz w:val="22"/>
          <w:szCs w:val="22"/>
        </w:rPr>
        <w:t>(</w:t>
      </w:r>
      <w:r>
        <w:rPr>
          <w:rFonts w:cs="Calibri"/>
          <w:bCs/>
          <w:color w:val="595959"/>
          <w:sz w:val="22"/>
          <w:szCs w:val="22"/>
        </w:rPr>
        <w:t>essay or substitute</w:t>
      </w:r>
      <w:r w:rsidR="00655518">
        <w:rPr>
          <w:rFonts w:cs="Calibri"/>
          <w:bCs/>
          <w:color w:val="595959"/>
          <w:sz w:val="22"/>
          <w:szCs w:val="22"/>
        </w:rPr>
        <w:t xml:space="preserve">) </w:t>
      </w:r>
      <w:r>
        <w:rPr>
          <w:rFonts w:cs="Calibri"/>
          <w:bCs/>
          <w:color w:val="595959"/>
          <w:sz w:val="22"/>
          <w:szCs w:val="22"/>
        </w:rPr>
        <w:t>in which you discuss</w:t>
      </w:r>
      <w:r w:rsidR="00A11A7F">
        <w:rPr>
          <w:rFonts w:cs="Calibri"/>
          <w:bCs/>
          <w:color w:val="595959"/>
          <w:sz w:val="22"/>
          <w:szCs w:val="22"/>
        </w:rPr>
        <w:t xml:space="preserve"> </w:t>
      </w:r>
      <w:r w:rsidR="00927C31">
        <w:rPr>
          <w:rFonts w:cs="Calibri"/>
          <w:bCs/>
          <w:color w:val="595959"/>
          <w:sz w:val="22"/>
          <w:szCs w:val="22"/>
        </w:rPr>
        <w:t xml:space="preserve">________ </w:t>
      </w:r>
      <w:r w:rsidR="00655518">
        <w:rPr>
          <w:rFonts w:cs="Calibri"/>
          <w:bCs/>
          <w:color w:val="595959"/>
          <w:sz w:val="22"/>
          <w:szCs w:val="22"/>
        </w:rPr>
        <w:t>(</w:t>
      </w:r>
      <w:r>
        <w:rPr>
          <w:rFonts w:cs="Calibri"/>
          <w:bCs/>
          <w:color w:val="595959"/>
          <w:sz w:val="22"/>
          <w:szCs w:val="22"/>
        </w:rPr>
        <w:t>content</w:t>
      </w:r>
      <w:r w:rsidR="00655518">
        <w:rPr>
          <w:rFonts w:cs="Calibri"/>
          <w:bCs/>
          <w:color w:val="595959"/>
          <w:sz w:val="22"/>
          <w:szCs w:val="22"/>
        </w:rPr>
        <w:t xml:space="preserve">) </w:t>
      </w:r>
      <w:r>
        <w:rPr>
          <w:rFonts w:cs="Calibri"/>
          <w:bCs/>
          <w:color w:val="595959"/>
          <w:sz w:val="22"/>
          <w:szCs w:val="22"/>
        </w:rPr>
        <w:t>and evaluate</w:t>
      </w:r>
      <w:r w:rsidR="00A11A7F">
        <w:rPr>
          <w:rFonts w:cs="Calibri"/>
          <w:bCs/>
          <w:color w:val="595959"/>
          <w:sz w:val="22"/>
          <w:szCs w:val="22"/>
        </w:rPr>
        <w:t xml:space="preserve"> </w:t>
      </w:r>
      <w:r w:rsidR="00927C31">
        <w:rPr>
          <w:rFonts w:cs="Calibri"/>
          <w:bCs/>
          <w:color w:val="595959"/>
          <w:sz w:val="22"/>
          <w:szCs w:val="22"/>
        </w:rPr>
        <w:t xml:space="preserve">________ </w:t>
      </w:r>
      <w:r w:rsidR="00655518">
        <w:rPr>
          <w:rFonts w:cs="Calibri"/>
          <w:bCs/>
          <w:color w:val="595959"/>
          <w:sz w:val="22"/>
          <w:szCs w:val="22"/>
        </w:rPr>
        <w:t>(</w:t>
      </w:r>
      <w:r>
        <w:rPr>
          <w:rFonts w:cs="Calibri"/>
          <w:bCs/>
          <w:color w:val="595959"/>
          <w:sz w:val="22"/>
          <w:szCs w:val="22"/>
        </w:rPr>
        <w:t>content</w:t>
      </w:r>
      <w:r w:rsidR="00655518">
        <w:rPr>
          <w:rFonts w:cs="Calibri"/>
          <w:bCs/>
          <w:color w:val="595959"/>
          <w:sz w:val="22"/>
          <w:szCs w:val="22"/>
        </w:rPr>
        <w:t xml:space="preserve">). </w:t>
      </w:r>
      <w:r>
        <w:rPr>
          <w:rFonts w:cs="Calibri"/>
          <w:bCs/>
          <w:color w:val="595959"/>
          <w:sz w:val="22"/>
          <w:szCs w:val="22"/>
        </w:rPr>
        <w:t xml:space="preserve"> Be sure to support your position with evidence from your research.</w:t>
      </w:r>
      <w:r w:rsidR="00655518">
        <w:rPr>
          <w:rFonts w:cs="Calibri"/>
          <w:bCs/>
          <w:color w:val="595959"/>
          <w:sz w:val="22"/>
          <w:szCs w:val="22"/>
        </w:rPr>
        <w:t xml:space="preserve"> </w:t>
      </w:r>
      <w:r w:rsidR="00655518" w:rsidRPr="008F14D6">
        <w:rPr>
          <w:b/>
          <w:color w:val="595959"/>
          <w:sz w:val="22"/>
        </w:rPr>
        <w:t>(</w:t>
      </w:r>
      <w:r>
        <w:rPr>
          <w:rFonts w:cs="Calibri"/>
          <w:b/>
          <w:color w:val="595959"/>
          <w:sz w:val="22"/>
          <w:szCs w:val="22"/>
        </w:rPr>
        <w:t>Argumentation/Evaluation</w:t>
      </w:r>
      <w:r w:rsidR="00655518">
        <w:rPr>
          <w:rFonts w:cs="Calibri"/>
          <w:b/>
          <w:color w:val="595959"/>
          <w:sz w:val="22"/>
          <w:szCs w:val="22"/>
        </w:rPr>
        <w:t>)</w:t>
      </w:r>
    </w:p>
    <w:p w14:paraId="2BE96EA7" w14:textId="77777777" w:rsidR="00313EC1" w:rsidRDefault="00313EC1">
      <w:pPr>
        <w:rPr>
          <w:rFonts w:cs="Calibri"/>
          <w:bCs/>
          <w:color w:val="595959"/>
          <w:sz w:val="22"/>
          <w:szCs w:val="22"/>
        </w:rPr>
      </w:pPr>
    </w:p>
    <w:p w14:paraId="44E298B4" w14:textId="77777777" w:rsidR="0061705B" w:rsidRDefault="0061705B">
      <w:pPr>
        <w:ind w:left="720"/>
        <w:rPr>
          <w:rFonts w:cs="Calibri"/>
          <w:b/>
          <w:bCs/>
          <w:color w:val="595959"/>
          <w:sz w:val="22"/>
          <w:szCs w:val="22"/>
        </w:rPr>
        <w:sectPr w:rsidR="0061705B">
          <w:headerReference w:type="even" r:id="rId32"/>
          <w:headerReference w:type="default" r:id="rId33"/>
          <w:footerReference w:type="even" r:id="rId34"/>
          <w:headerReference w:type="first" r:id="rId35"/>
          <w:footerReference w:type="first" r:id="rId36"/>
          <w:pgSz w:w="15840" w:h="12240" w:orient="landscape"/>
          <w:pgMar w:top="864" w:right="864" w:bottom="864" w:left="864" w:header="720" w:footer="720" w:gutter="0"/>
          <w:cols w:space="720"/>
          <w:docGrid w:linePitch="240" w:charSpace="32768"/>
        </w:sectPr>
      </w:pPr>
    </w:p>
    <w:p w14:paraId="3546BC6F" w14:textId="17A5A203" w:rsidR="00655518" w:rsidRDefault="00313EC1">
      <w:pPr>
        <w:ind w:left="720"/>
        <w:rPr>
          <w:color w:val="595959"/>
          <w:sz w:val="22"/>
        </w:rPr>
      </w:pPr>
      <w:r>
        <w:rPr>
          <w:rFonts w:cs="Calibri"/>
          <w:b/>
          <w:bCs/>
          <w:color w:val="595959"/>
          <w:sz w:val="22"/>
          <w:szCs w:val="22"/>
        </w:rPr>
        <w:lastRenderedPageBreak/>
        <w:t>Variation Task 5 Example:</w:t>
      </w:r>
      <w:r>
        <w:rPr>
          <w:rFonts w:cs="Calibri"/>
          <w:bCs/>
          <w:color w:val="595959"/>
          <w:sz w:val="22"/>
          <w:szCs w:val="22"/>
        </w:rPr>
        <w:t xml:space="preserve"> </w:t>
      </w:r>
      <w:r w:rsidRPr="0054432E">
        <w:rPr>
          <w:rFonts w:cs="Calibri"/>
          <w:bCs/>
          <w:color w:val="595959"/>
          <w:sz w:val="22"/>
          <w:szCs w:val="22"/>
        </w:rPr>
        <w:t xml:space="preserve">After researching </w:t>
      </w:r>
      <w:r w:rsidRPr="0054432E">
        <w:rPr>
          <w:rFonts w:cs="Calibri"/>
          <w:bCs/>
          <w:color w:val="595959"/>
          <w:sz w:val="22"/>
          <w:szCs w:val="22"/>
          <w:u w:val="single"/>
        </w:rPr>
        <w:t xml:space="preserve">technical </w:t>
      </w:r>
      <w:r w:rsidRPr="0063783D">
        <w:rPr>
          <w:rFonts w:cs="Calibri"/>
          <w:bCs/>
          <w:color w:val="595959"/>
          <w:sz w:val="22"/>
          <w:szCs w:val="22"/>
          <w:u w:val="single"/>
        </w:rPr>
        <w:t>articles describing</w:t>
      </w:r>
      <w:r w:rsidRPr="0054432E">
        <w:rPr>
          <w:rFonts w:cs="Calibri"/>
          <w:bCs/>
          <w:color w:val="595959"/>
          <w:sz w:val="22"/>
          <w:szCs w:val="22"/>
        </w:rPr>
        <w:t xml:space="preserve"> </w:t>
      </w:r>
      <w:r w:rsidRPr="0054432E">
        <w:rPr>
          <w:rFonts w:cs="Calibri"/>
          <w:bCs/>
          <w:color w:val="595959"/>
          <w:sz w:val="22"/>
          <w:szCs w:val="22"/>
          <w:u w:val="single"/>
        </w:rPr>
        <w:t>ways to control drinking water quality</w:t>
      </w:r>
      <w:r w:rsidRPr="0054432E">
        <w:rPr>
          <w:rFonts w:cs="Calibri"/>
          <w:bCs/>
          <w:color w:val="595959"/>
          <w:sz w:val="22"/>
          <w:szCs w:val="22"/>
        </w:rPr>
        <w:t xml:space="preserve">, write an </w:t>
      </w:r>
      <w:r w:rsidRPr="0054432E">
        <w:rPr>
          <w:rFonts w:cs="Calibri"/>
          <w:bCs/>
          <w:color w:val="595959"/>
          <w:sz w:val="22"/>
          <w:szCs w:val="22"/>
          <w:u w:val="single"/>
        </w:rPr>
        <w:t>essay</w:t>
      </w:r>
      <w:r w:rsidRPr="0054432E">
        <w:rPr>
          <w:rFonts w:cs="Calibri"/>
          <w:bCs/>
          <w:color w:val="595959"/>
          <w:sz w:val="22"/>
          <w:szCs w:val="22"/>
        </w:rPr>
        <w:t xml:space="preserve"> in which you discuss </w:t>
      </w:r>
      <w:r w:rsidRPr="0054432E">
        <w:rPr>
          <w:rFonts w:cs="Calibri"/>
          <w:bCs/>
          <w:color w:val="595959"/>
          <w:sz w:val="22"/>
          <w:szCs w:val="22"/>
          <w:u w:val="single"/>
        </w:rPr>
        <w:t>the impact of chemical and biological contamination</w:t>
      </w:r>
      <w:r w:rsidR="0063783D">
        <w:rPr>
          <w:rFonts w:cs="Calibri"/>
          <w:bCs/>
          <w:color w:val="595959"/>
          <w:sz w:val="22"/>
          <w:szCs w:val="22"/>
        </w:rPr>
        <w:t xml:space="preserve"> and evaluate</w:t>
      </w:r>
      <w:r w:rsidRPr="0054432E">
        <w:rPr>
          <w:rFonts w:cs="Calibri"/>
          <w:bCs/>
          <w:color w:val="595959"/>
          <w:sz w:val="22"/>
          <w:szCs w:val="22"/>
        </w:rPr>
        <w:t xml:space="preserve"> </w:t>
      </w:r>
      <w:r w:rsidRPr="0054432E">
        <w:rPr>
          <w:rFonts w:cs="Calibri"/>
          <w:bCs/>
          <w:color w:val="595959"/>
          <w:sz w:val="22"/>
          <w:szCs w:val="22"/>
          <w:u w:val="single"/>
        </w:rPr>
        <w:t>measures to protect water quality in your community</w:t>
      </w:r>
      <w:r w:rsidRPr="0054432E">
        <w:rPr>
          <w:rFonts w:cs="Calibri"/>
          <w:bCs/>
          <w:color w:val="595959"/>
          <w:sz w:val="22"/>
          <w:szCs w:val="22"/>
        </w:rPr>
        <w:t>. Be sure to support your position with evidence from your research.</w:t>
      </w:r>
      <w:r w:rsidR="00655518">
        <w:rPr>
          <w:rFonts w:cs="Calibri"/>
          <w:bCs/>
          <w:color w:val="595959"/>
          <w:sz w:val="22"/>
          <w:szCs w:val="22"/>
        </w:rPr>
        <w:t xml:space="preserve"> </w:t>
      </w:r>
      <w:r w:rsidR="00655518">
        <w:rPr>
          <w:color w:val="595959"/>
          <w:sz w:val="22"/>
        </w:rPr>
        <w:t>(</w:t>
      </w:r>
      <w:r w:rsidRPr="0054432E">
        <w:rPr>
          <w:color w:val="595959"/>
          <w:sz w:val="22"/>
        </w:rPr>
        <w:t>Argumentation/Evaluation</w:t>
      </w:r>
      <w:r w:rsidR="00655518">
        <w:rPr>
          <w:color w:val="595959"/>
          <w:sz w:val="22"/>
        </w:rPr>
        <w:t>)</w:t>
      </w:r>
    </w:p>
    <w:p w14:paraId="75B7B7E7" w14:textId="77777777" w:rsidR="00313EC1" w:rsidRDefault="00313EC1">
      <w:pPr>
        <w:rPr>
          <w:rFonts w:cs="Calibri"/>
          <w:bCs/>
          <w:color w:val="FF0000"/>
          <w:sz w:val="22"/>
          <w:szCs w:val="22"/>
        </w:rPr>
      </w:pPr>
    </w:p>
    <w:tbl>
      <w:tblPr>
        <w:tblW w:w="0" w:type="auto"/>
        <w:tblLayout w:type="fixed"/>
        <w:tblLook w:val="0000" w:firstRow="0" w:lastRow="0" w:firstColumn="0" w:lastColumn="0" w:noHBand="0" w:noVBand="0"/>
      </w:tblPr>
      <w:tblGrid>
        <w:gridCol w:w="14328"/>
      </w:tblGrid>
      <w:tr w:rsidR="00313EC1" w14:paraId="2AA8B565"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218DF5A7" w14:textId="77777777" w:rsidR="00313EC1" w:rsidRDefault="00313EC1">
            <w:pPr>
              <w:rPr>
                <w:rFonts w:cs="Calibri"/>
                <w:b/>
                <w:sz w:val="22"/>
                <w:szCs w:val="22"/>
              </w:rPr>
            </w:pPr>
          </w:p>
          <w:p w14:paraId="5E15D84A" w14:textId="0BEF2A8B" w:rsidR="00655518" w:rsidRDefault="00313EC1">
            <w:pPr>
              <w:rPr>
                <w:rFonts w:cs="Calibri"/>
                <w:b/>
                <w:sz w:val="22"/>
                <w:szCs w:val="22"/>
              </w:rPr>
            </w:pPr>
            <w:r>
              <w:rPr>
                <w:rFonts w:cs="Calibri"/>
                <w:b/>
                <w:sz w:val="22"/>
                <w:szCs w:val="22"/>
              </w:rPr>
              <w:t>Task 6 Template:</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discusses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evaluates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Be sure to support your position with evidence from the texts.</w:t>
            </w:r>
            <w:r w:rsidR="00655518">
              <w:rPr>
                <w:rFonts w:cs="Calibri"/>
                <w:b/>
                <w:sz w:val="22"/>
                <w:szCs w:val="22"/>
              </w:rPr>
              <w:t xml:space="preserve"> (</w:t>
            </w:r>
            <w:r>
              <w:rPr>
                <w:rFonts w:cs="Calibri"/>
                <w:b/>
                <w:sz w:val="22"/>
                <w:szCs w:val="22"/>
              </w:rPr>
              <w:t>Argumentation/Evaluation</w:t>
            </w:r>
            <w:r w:rsidR="00655518">
              <w:rPr>
                <w:rFonts w:cs="Calibri"/>
                <w:b/>
                <w:sz w:val="22"/>
                <w:szCs w:val="22"/>
              </w:rPr>
              <w:t>)</w:t>
            </w:r>
          </w:p>
          <w:p w14:paraId="071779CF" w14:textId="77777777" w:rsidR="00313EC1" w:rsidRDefault="00313EC1">
            <w:pPr>
              <w:rPr>
                <w:rFonts w:cs="Calibri"/>
                <w:b/>
                <w:sz w:val="22"/>
                <w:szCs w:val="22"/>
              </w:rPr>
            </w:pPr>
          </w:p>
        </w:tc>
      </w:tr>
    </w:tbl>
    <w:p w14:paraId="2543AA33" w14:textId="77777777" w:rsidR="00313EC1" w:rsidRDefault="00313EC1" w:rsidP="004C1208">
      <w:pPr>
        <w:rPr>
          <w:rFonts w:cs="Calibri"/>
          <w:b/>
          <w:sz w:val="22"/>
          <w:szCs w:val="22"/>
        </w:rPr>
      </w:pPr>
    </w:p>
    <w:p w14:paraId="2FE53D72" w14:textId="77777777" w:rsidR="00655518" w:rsidRDefault="00313EC1">
      <w:pPr>
        <w:ind w:left="720"/>
        <w:rPr>
          <w:sz w:val="22"/>
        </w:rPr>
      </w:pPr>
      <w:r>
        <w:rPr>
          <w:rFonts w:cs="Calibri"/>
          <w:b/>
          <w:sz w:val="22"/>
          <w:szCs w:val="22"/>
        </w:rPr>
        <w:t>Task 6 ELA Example:</w:t>
      </w:r>
      <w:r>
        <w:rPr>
          <w:rFonts w:cs="Calibri"/>
          <w:i/>
          <w:sz w:val="22"/>
          <w:szCs w:val="22"/>
        </w:rPr>
        <w:t xml:space="preserve"> </w:t>
      </w:r>
      <w:r w:rsidRPr="0054432E">
        <w:rPr>
          <w:sz w:val="22"/>
          <w:szCs w:val="22"/>
          <w:u w:val="single"/>
        </w:rPr>
        <w:t xml:space="preserve">Would you recommend </w:t>
      </w:r>
      <w:r w:rsidRPr="0054432E">
        <w:rPr>
          <w:i/>
          <w:sz w:val="22"/>
          <w:szCs w:val="22"/>
          <w:u w:val="single"/>
        </w:rPr>
        <w:t>Esperanza Rising</w:t>
      </w:r>
      <w:r w:rsidRPr="0054432E">
        <w:rPr>
          <w:sz w:val="22"/>
          <w:szCs w:val="22"/>
          <w:u w:val="single"/>
        </w:rPr>
        <w:t xml:space="preserve"> to a friend?</w:t>
      </w:r>
      <w:r w:rsidRPr="0054432E">
        <w:rPr>
          <w:sz w:val="22"/>
          <w:szCs w:val="22"/>
        </w:rPr>
        <w:t xml:space="preserve"> After reading </w:t>
      </w:r>
      <w:r w:rsidRPr="0054432E">
        <w:rPr>
          <w:sz w:val="22"/>
          <w:szCs w:val="22"/>
          <w:u w:val="single"/>
        </w:rPr>
        <w:t>the novel</w:t>
      </w:r>
      <w:r w:rsidRPr="0054432E">
        <w:rPr>
          <w:sz w:val="22"/>
          <w:szCs w:val="22"/>
        </w:rPr>
        <w:t xml:space="preserve">, write a </w:t>
      </w:r>
      <w:r w:rsidRPr="0054432E">
        <w:rPr>
          <w:sz w:val="22"/>
          <w:szCs w:val="22"/>
          <w:u w:val="single"/>
        </w:rPr>
        <w:t>critical review</w:t>
      </w:r>
      <w:r w:rsidRPr="0054432E">
        <w:rPr>
          <w:sz w:val="22"/>
          <w:szCs w:val="22"/>
        </w:rPr>
        <w:t xml:space="preserve"> that discusses </w:t>
      </w:r>
      <w:r w:rsidRPr="0054432E">
        <w:rPr>
          <w:sz w:val="22"/>
          <w:szCs w:val="22"/>
          <w:u w:val="single"/>
        </w:rPr>
        <w:t>the novel's strengths and weaknesses</w:t>
      </w:r>
      <w:r w:rsidRPr="0054432E">
        <w:rPr>
          <w:sz w:val="22"/>
          <w:szCs w:val="22"/>
        </w:rPr>
        <w:t xml:space="preserve"> and evaluates </w:t>
      </w:r>
      <w:r w:rsidRPr="0054432E">
        <w:rPr>
          <w:sz w:val="22"/>
          <w:szCs w:val="22"/>
          <w:u w:val="single"/>
        </w:rPr>
        <w:t>whether it's a good book for middle school readers</w:t>
      </w:r>
      <w:r w:rsidRPr="0054432E">
        <w:rPr>
          <w:sz w:val="22"/>
          <w:szCs w:val="22"/>
        </w:rPr>
        <w:t xml:space="preserve">. </w:t>
      </w:r>
      <w:r w:rsidRPr="0054432E">
        <w:rPr>
          <w:rFonts w:cs="Calibri"/>
          <w:sz w:val="22"/>
          <w:szCs w:val="22"/>
        </w:rPr>
        <w:t>Be sure to support your position with evidence from the text.</w:t>
      </w:r>
      <w:r w:rsidR="00655518">
        <w:rPr>
          <w:sz w:val="22"/>
        </w:rPr>
        <w:t xml:space="preserve"> (</w:t>
      </w:r>
      <w:r w:rsidRPr="0054432E">
        <w:rPr>
          <w:sz w:val="22"/>
        </w:rPr>
        <w:t>Argumentation/Evaluation</w:t>
      </w:r>
      <w:r w:rsidR="00655518">
        <w:rPr>
          <w:sz w:val="22"/>
        </w:rPr>
        <w:t>)</w:t>
      </w:r>
    </w:p>
    <w:p w14:paraId="08730CDE" w14:textId="77777777" w:rsidR="00313EC1" w:rsidRDefault="00313EC1">
      <w:pPr>
        <w:ind w:left="720"/>
        <w:rPr>
          <w:rFonts w:cs="Calibri"/>
          <w:b/>
          <w:sz w:val="22"/>
          <w:szCs w:val="22"/>
        </w:rPr>
      </w:pPr>
    </w:p>
    <w:p w14:paraId="40C15AF1" w14:textId="7F101912" w:rsidR="00655518" w:rsidRDefault="00313EC1">
      <w:pPr>
        <w:ind w:left="720"/>
        <w:rPr>
          <w:sz w:val="22"/>
        </w:rPr>
      </w:pPr>
      <w:r>
        <w:rPr>
          <w:rFonts w:cs="Calibri"/>
          <w:b/>
          <w:sz w:val="22"/>
          <w:szCs w:val="22"/>
        </w:rPr>
        <w:t xml:space="preserve">Task 6 Social Studies Example: </w:t>
      </w:r>
      <w:r w:rsidRPr="0054432E">
        <w:rPr>
          <w:rFonts w:cs="Calibri"/>
          <w:sz w:val="22"/>
          <w:szCs w:val="22"/>
          <w:u w:val="single"/>
        </w:rPr>
        <w:t>Is “utilitarianism” a viable social philosophy for the 21</w:t>
      </w:r>
      <w:r w:rsidRPr="0054432E">
        <w:rPr>
          <w:rFonts w:cs="Calibri"/>
          <w:sz w:val="22"/>
          <w:szCs w:val="22"/>
          <w:u w:val="single"/>
          <w:vertAlign w:val="superscript"/>
        </w:rPr>
        <w:t>st</w:t>
      </w:r>
      <w:r w:rsidRPr="0054432E">
        <w:rPr>
          <w:rFonts w:cs="Calibri"/>
          <w:sz w:val="22"/>
          <w:szCs w:val="22"/>
          <w:u w:val="single"/>
        </w:rPr>
        <w:t xml:space="preserve"> century?</w:t>
      </w:r>
      <w:r w:rsidRPr="0054432E">
        <w:rPr>
          <w:rFonts w:cs="Calibri"/>
          <w:sz w:val="22"/>
          <w:szCs w:val="22"/>
        </w:rPr>
        <w:t xml:space="preserve"> After reading </w:t>
      </w:r>
      <w:r w:rsidRPr="0054432E">
        <w:rPr>
          <w:rFonts w:cs="Calibri"/>
          <w:sz w:val="22"/>
          <w:szCs w:val="22"/>
          <w:u w:val="single"/>
        </w:rPr>
        <w:t>John Stuart Mill’s “Essays on Utilitarianism</w:t>
      </w:r>
      <w:r w:rsidR="007B2E75">
        <w:rPr>
          <w:rFonts w:cs="Calibri"/>
          <w:sz w:val="22"/>
          <w:szCs w:val="22"/>
          <w:u w:val="single"/>
        </w:rPr>
        <w:t>,</w:t>
      </w:r>
      <w:r w:rsidRPr="0054432E">
        <w:rPr>
          <w:rFonts w:cs="Calibri"/>
          <w:sz w:val="22"/>
          <w:szCs w:val="22"/>
          <w:u w:val="single"/>
        </w:rPr>
        <w:t>”</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discusses </w:t>
      </w:r>
      <w:r w:rsidRPr="0054432E">
        <w:rPr>
          <w:rFonts w:cs="Calibri"/>
          <w:sz w:val="22"/>
          <w:szCs w:val="22"/>
          <w:u w:val="single"/>
        </w:rPr>
        <w:t>his “Greatest Happiness Principle”</w:t>
      </w:r>
      <w:r w:rsidRPr="0054432E">
        <w:rPr>
          <w:rFonts w:cs="Calibri"/>
          <w:sz w:val="22"/>
          <w:szCs w:val="22"/>
        </w:rPr>
        <w:t xml:space="preserve"> and evaluates </w:t>
      </w:r>
      <w:r w:rsidRPr="0054432E">
        <w:rPr>
          <w:rFonts w:cs="Calibri"/>
          <w:sz w:val="22"/>
          <w:szCs w:val="22"/>
          <w:u w:val="single"/>
        </w:rPr>
        <w:t>its relevancy to today’s society</w:t>
      </w:r>
      <w:r w:rsidRPr="0054432E">
        <w:rPr>
          <w:rFonts w:cs="Calibri"/>
          <w:sz w:val="22"/>
          <w:szCs w:val="22"/>
        </w:rPr>
        <w:t>. Be sure to support your position with evidence from the text.</w:t>
      </w:r>
      <w:r w:rsidR="00655518">
        <w:rPr>
          <w:rFonts w:cs="Calibri"/>
          <w:sz w:val="22"/>
          <w:szCs w:val="22"/>
        </w:rPr>
        <w:t xml:space="preserve"> </w:t>
      </w:r>
      <w:r w:rsidR="00655518">
        <w:rPr>
          <w:sz w:val="22"/>
        </w:rPr>
        <w:t>(</w:t>
      </w:r>
      <w:r w:rsidRPr="0054432E">
        <w:rPr>
          <w:sz w:val="22"/>
        </w:rPr>
        <w:t>Argumentation/Evaluation</w:t>
      </w:r>
      <w:r w:rsidR="00655518">
        <w:rPr>
          <w:sz w:val="22"/>
        </w:rPr>
        <w:t>)</w:t>
      </w:r>
    </w:p>
    <w:p w14:paraId="54CAB587" w14:textId="77777777" w:rsidR="00313EC1" w:rsidRDefault="00313EC1">
      <w:pPr>
        <w:ind w:left="720"/>
        <w:rPr>
          <w:rFonts w:cs="Calibri"/>
          <w:sz w:val="22"/>
          <w:szCs w:val="22"/>
        </w:rPr>
      </w:pPr>
    </w:p>
    <w:p w14:paraId="7FA2DE0C" w14:textId="77777777" w:rsidR="00655518" w:rsidRDefault="00822945">
      <w:pPr>
        <w:pStyle w:val="Heading1"/>
        <w:spacing w:before="0" w:after="0"/>
        <w:ind w:left="720"/>
        <w:jc w:val="left"/>
        <w:rPr>
          <w:rFonts w:ascii="Gill Sans MT" w:hAnsi="Gill Sans MT"/>
          <w:b w:val="0"/>
          <w:color w:val="00000A"/>
          <w:sz w:val="22"/>
        </w:rPr>
      </w:pPr>
      <w:r>
        <w:rPr>
          <w:rFonts w:ascii="Gill Sans MT" w:hAnsi="Gill Sans MT" w:cs="Calibri"/>
          <w:sz w:val="22"/>
          <w:szCs w:val="22"/>
        </w:rPr>
        <w:t xml:space="preserve"> </w:t>
      </w:r>
      <w:r w:rsidR="00313EC1">
        <w:rPr>
          <w:rFonts w:ascii="Gill Sans MT" w:hAnsi="Gill Sans MT" w:cs="Calibri"/>
          <w:color w:val="00000A"/>
          <w:sz w:val="22"/>
          <w:szCs w:val="22"/>
        </w:rPr>
        <w:t>Task 6 Science Example:</w:t>
      </w:r>
      <w:r w:rsidR="00313EC1">
        <w:rPr>
          <w:rFonts w:ascii="Gill Sans MT" w:hAnsi="Gill Sans MT" w:cs="Calibri"/>
          <w:b w:val="0"/>
          <w:bCs w:val="0"/>
          <w:color w:val="00000A"/>
          <w:sz w:val="22"/>
          <w:szCs w:val="22"/>
        </w:rPr>
        <w:t xml:space="preserve"> </w:t>
      </w:r>
      <w:r w:rsidR="00313EC1" w:rsidRPr="0054432E">
        <w:rPr>
          <w:rFonts w:ascii="Gill Sans MT" w:hAnsi="Gill Sans MT" w:cs="Calibri"/>
          <w:b w:val="0"/>
          <w:bCs w:val="0"/>
          <w:color w:val="00000A"/>
          <w:sz w:val="22"/>
          <w:szCs w:val="22"/>
          <w:u w:val="single"/>
        </w:rPr>
        <w:t>Is wind power a solution to energy shortages and costs?</w:t>
      </w:r>
      <w:r w:rsidR="00313EC1" w:rsidRPr="0054432E">
        <w:rPr>
          <w:rFonts w:ascii="Gill Sans MT" w:hAnsi="Gill Sans MT" w:cs="Calibri"/>
          <w:b w:val="0"/>
          <w:bCs w:val="0"/>
          <w:color w:val="00000A"/>
          <w:sz w:val="22"/>
          <w:szCs w:val="22"/>
        </w:rPr>
        <w:t xml:space="preserve"> After reading the </w:t>
      </w:r>
      <w:r w:rsidR="00313EC1" w:rsidRPr="0054432E">
        <w:rPr>
          <w:rFonts w:ascii="Gill Sans MT" w:hAnsi="Gill Sans MT" w:cs="Calibri"/>
          <w:b w:val="0"/>
          <w:bCs w:val="0"/>
          <w:color w:val="00000A"/>
          <w:sz w:val="22"/>
          <w:szCs w:val="22"/>
          <w:u w:val="single"/>
        </w:rPr>
        <w:t xml:space="preserve">U.S. Department of Energy’s </w:t>
      </w:r>
      <w:r w:rsidR="00313EC1" w:rsidRPr="0054432E">
        <w:rPr>
          <w:rFonts w:ascii="Gill Sans MT" w:hAnsi="Gill Sans MT" w:cs="Calibri"/>
          <w:b w:val="0"/>
          <w:bCs w:val="0"/>
          <w:i/>
          <w:color w:val="00000A"/>
          <w:sz w:val="22"/>
          <w:szCs w:val="22"/>
          <w:u w:val="single"/>
        </w:rPr>
        <w:t>Report on Alternative Energy Resources</w:t>
      </w:r>
      <w:r w:rsidR="00313EC1" w:rsidRPr="0054432E">
        <w:rPr>
          <w:rFonts w:ascii="Gill Sans MT" w:hAnsi="Gill Sans MT" w:cs="Calibri"/>
          <w:b w:val="0"/>
          <w:bCs w:val="0"/>
          <w:color w:val="00000A"/>
          <w:sz w:val="22"/>
          <w:szCs w:val="22"/>
        </w:rPr>
        <w:t xml:space="preserve">, write an </w:t>
      </w:r>
      <w:r w:rsidR="00313EC1" w:rsidRPr="0054432E">
        <w:rPr>
          <w:rFonts w:ascii="Gill Sans MT" w:hAnsi="Gill Sans MT" w:cs="Calibri"/>
          <w:b w:val="0"/>
          <w:bCs w:val="0"/>
          <w:color w:val="00000A"/>
          <w:sz w:val="22"/>
          <w:szCs w:val="22"/>
          <w:u w:val="single"/>
        </w:rPr>
        <w:t>article</w:t>
      </w:r>
      <w:r w:rsidR="00313EC1" w:rsidRPr="0054432E">
        <w:rPr>
          <w:rFonts w:ascii="Gill Sans MT" w:hAnsi="Gill Sans MT" w:cs="Calibri"/>
          <w:b w:val="0"/>
          <w:bCs w:val="0"/>
          <w:color w:val="00000A"/>
          <w:sz w:val="22"/>
          <w:szCs w:val="22"/>
        </w:rPr>
        <w:t xml:space="preserve"> that discusses </w:t>
      </w:r>
      <w:r w:rsidR="00313EC1" w:rsidRPr="0054432E">
        <w:rPr>
          <w:rFonts w:ascii="Gill Sans MT" w:hAnsi="Gill Sans MT" w:cs="Calibri"/>
          <w:b w:val="0"/>
          <w:bCs w:val="0"/>
          <w:color w:val="00000A"/>
          <w:sz w:val="22"/>
          <w:szCs w:val="22"/>
          <w:u w:val="single"/>
        </w:rPr>
        <w:t>wind power benefits and costs</w:t>
      </w:r>
      <w:r w:rsidR="00313EC1" w:rsidRPr="0054432E">
        <w:rPr>
          <w:rFonts w:ascii="Gill Sans MT" w:hAnsi="Gill Sans MT" w:cs="Calibri"/>
          <w:b w:val="0"/>
          <w:bCs w:val="0"/>
          <w:color w:val="00000A"/>
          <w:sz w:val="22"/>
          <w:szCs w:val="22"/>
        </w:rPr>
        <w:t xml:space="preserve"> and evaluates </w:t>
      </w:r>
      <w:r w:rsidR="00313EC1" w:rsidRPr="0054432E">
        <w:rPr>
          <w:rFonts w:ascii="Gill Sans MT" w:hAnsi="Gill Sans MT" w:cs="Calibri"/>
          <w:b w:val="0"/>
          <w:bCs w:val="0"/>
          <w:color w:val="00000A"/>
          <w:sz w:val="22"/>
          <w:szCs w:val="22"/>
          <w:u w:val="single"/>
        </w:rPr>
        <w:t>whether wind power is an answer to America’s energy future</w:t>
      </w:r>
      <w:r w:rsidR="00313EC1" w:rsidRPr="0054432E">
        <w:rPr>
          <w:rFonts w:ascii="Gill Sans MT" w:hAnsi="Gill Sans MT" w:cs="Calibri"/>
          <w:b w:val="0"/>
          <w:bCs w:val="0"/>
          <w:color w:val="00000A"/>
          <w:sz w:val="22"/>
          <w:szCs w:val="22"/>
        </w:rPr>
        <w:t>. Be sure to support your position with evidence from the text.</w:t>
      </w:r>
      <w:r w:rsidR="00655518">
        <w:rPr>
          <w:rFonts w:ascii="Gill Sans MT" w:hAnsi="Gill Sans MT" w:cs="Calibri"/>
          <w:b w:val="0"/>
          <w:bCs w:val="0"/>
          <w:color w:val="00000A"/>
          <w:sz w:val="22"/>
          <w:szCs w:val="22"/>
        </w:rPr>
        <w:t xml:space="preserve"> </w:t>
      </w:r>
      <w:r w:rsidR="00655518">
        <w:rPr>
          <w:rFonts w:ascii="Gill Sans MT" w:hAnsi="Gill Sans MT"/>
          <w:b w:val="0"/>
          <w:color w:val="00000A"/>
          <w:sz w:val="22"/>
        </w:rPr>
        <w:t>(</w:t>
      </w:r>
      <w:r w:rsidR="00313EC1" w:rsidRPr="0054432E">
        <w:rPr>
          <w:rFonts w:ascii="Gill Sans MT" w:hAnsi="Gill Sans MT"/>
          <w:b w:val="0"/>
          <w:color w:val="00000A"/>
          <w:sz w:val="22"/>
        </w:rPr>
        <w:t>Argumentation/Evaluation</w:t>
      </w:r>
      <w:r w:rsidR="00655518">
        <w:rPr>
          <w:rFonts w:ascii="Gill Sans MT" w:hAnsi="Gill Sans MT"/>
          <w:b w:val="0"/>
          <w:color w:val="00000A"/>
          <w:sz w:val="22"/>
        </w:rPr>
        <w:t>)</w:t>
      </w:r>
    </w:p>
    <w:p w14:paraId="262D62AE" w14:textId="77777777" w:rsidR="00313EC1" w:rsidRDefault="00313EC1">
      <w:pPr>
        <w:rPr>
          <w:sz w:val="22"/>
        </w:rPr>
      </w:pPr>
    </w:p>
    <w:p w14:paraId="362F6B7A" w14:textId="713FD1FD" w:rsidR="00655518" w:rsidRDefault="00313EC1">
      <w:pPr>
        <w:pStyle w:val="Heading1"/>
        <w:spacing w:before="0" w:after="0"/>
        <w:jc w:val="left"/>
        <w:rPr>
          <w:rFonts w:ascii="Gill Sans MT" w:hAnsi="Gill Sans MT" w:cs="Calibri"/>
          <w:color w:val="7F7F7F"/>
          <w:sz w:val="22"/>
          <w:szCs w:val="22"/>
        </w:rPr>
      </w:pPr>
      <w:r>
        <w:rPr>
          <w:rFonts w:ascii="Gill Sans MT" w:hAnsi="Gill Sans MT"/>
          <w:color w:val="7F7F7F"/>
          <w:sz w:val="22"/>
          <w:szCs w:val="22"/>
        </w:rPr>
        <w:t xml:space="preserve">Variation Task 6 Template: </w:t>
      </w:r>
      <w:r>
        <w:rPr>
          <w:rFonts w:ascii="Gill Sans MT" w:hAnsi="Gill Sans MT"/>
          <w:b w:val="0"/>
          <w:bCs w:val="0"/>
          <w:color w:val="7F7F7F"/>
          <w:sz w:val="22"/>
          <w:szCs w:val="22"/>
        </w:rPr>
        <w:t xml:space="preserve">[Insert question] </w:t>
      </w:r>
      <w:proofErr w:type="gramStart"/>
      <w:r>
        <w:rPr>
          <w:rFonts w:ascii="Gill Sans MT" w:hAnsi="Gill Sans MT"/>
          <w:b w:val="0"/>
          <w:bCs w:val="0"/>
          <w:color w:val="7F7F7F"/>
          <w:sz w:val="22"/>
          <w:szCs w:val="22"/>
        </w:rPr>
        <w:t>After</w:t>
      </w:r>
      <w:proofErr w:type="gramEnd"/>
      <w:r>
        <w:rPr>
          <w:rFonts w:ascii="Gill Sans MT" w:hAnsi="Gill Sans MT"/>
          <w:b w:val="0"/>
          <w:bCs w:val="0"/>
          <w:color w:val="7F7F7F"/>
          <w:sz w:val="22"/>
          <w:szCs w:val="22"/>
        </w:rPr>
        <w:t xml:space="preserve"> reading and analyzing</w:t>
      </w:r>
      <w:r w:rsidR="00A11A7F">
        <w:rPr>
          <w:rFonts w:ascii="Gill Sans MT" w:hAnsi="Gill Sans MT"/>
          <w:b w:val="0"/>
          <w:bCs w:val="0"/>
          <w:color w:val="7F7F7F"/>
          <w:sz w:val="22"/>
          <w:szCs w:val="22"/>
        </w:rPr>
        <w:t xml:space="preserve"> </w:t>
      </w:r>
      <w:r w:rsidR="00927C31">
        <w:rPr>
          <w:rFonts w:ascii="Gill Sans MT" w:hAnsi="Gill Sans MT"/>
          <w:b w:val="0"/>
          <w:bCs w:val="0"/>
          <w:color w:val="7F7F7F"/>
          <w:sz w:val="22"/>
          <w:szCs w:val="22"/>
        </w:rPr>
        <w:t xml:space="preserve">________ </w:t>
      </w:r>
      <w:r w:rsidR="00655518">
        <w:rPr>
          <w:rFonts w:ascii="Gill Sans MT" w:hAnsi="Gill Sans MT"/>
          <w:b w:val="0"/>
          <w:bCs w:val="0"/>
          <w:color w:val="7F7F7F"/>
          <w:sz w:val="22"/>
          <w:szCs w:val="22"/>
        </w:rPr>
        <w:t>(</w:t>
      </w:r>
      <w:r>
        <w:rPr>
          <w:rFonts w:ascii="Gill Sans MT" w:hAnsi="Gill Sans MT"/>
          <w:b w:val="0"/>
          <w:bCs w:val="0"/>
          <w:color w:val="7F7F7F"/>
          <w:sz w:val="22"/>
          <w:szCs w:val="22"/>
        </w:rPr>
        <w:t>literature or informational texts</w:t>
      </w:r>
      <w:r w:rsidR="00763E16">
        <w:rPr>
          <w:rFonts w:ascii="Gill Sans MT" w:hAnsi="Gill Sans MT"/>
          <w:b w:val="0"/>
          <w:bCs w:val="0"/>
          <w:color w:val="7F7F7F"/>
          <w:sz w:val="22"/>
          <w:szCs w:val="22"/>
        </w:rPr>
        <w:t>),</w:t>
      </w:r>
      <w:r>
        <w:rPr>
          <w:rFonts w:ascii="Gill Sans MT" w:hAnsi="Gill Sans MT"/>
          <w:b w:val="0"/>
          <w:bCs w:val="0"/>
          <w:color w:val="7F7F7F"/>
          <w:sz w:val="22"/>
          <w:szCs w:val="22"/>
        </w:rPr>
        <w:t xml:space="preserve"> write</w:t>
      </w:r>
      <w:r w:rsidR="006A0538">
        <w:rPr>
          <w:rFonts w:ascii="Gill Sans MT" w:hAnsi="Gill Sans MT"/>
          <w:b w:val="0"/>
          <w:bCs w:val="0"/>
          <w:color w:val="7F7F7F"/>
          <w:sz w:val="22"/>
          <w:szCs w:val="22"/>
        </w:rPr>
        <w:t xml:space="preserve"> a/an</w:t>
      </w:r>
      <w:r w:rsidR="00A11A7F">
        <w:rPr>
          <w:rFonts w:ascii="Gill Sans MT" w:hAnsi="Gill Sans MT"/>
          <w:b w:val="0"/>
          <w:bCs w:val="0"/>
          <w:color w:val="7F7F7F"/>
          <w:sz w:val="22"/>
          <w:szCs w:val="22"/>
        </w:rPr>
        <w:t xml:space="preserve"> </w:t>
      </w:r>
      <w:r w:rsidR="00927C31">
        <w:rPr>
          <w:rFonts w:ascii="Gill Sans MT" w:hAnsi="Gill Sans MT"/>
          <w:b w:val="0"/>
          <w:bCs w:val="0"/>
          <w:color w:val="7F7F7F"/>
          <w:sz w:val="22"/>
          <w:szCs w:val="22"/>
        </w:rPr>
        <w:t xml:space="preserve">________ </w:t>
      </w:r>
      <w:r w:rsidR="00655518">
        <w:rPr>
          <w:rFonts w:ascii="Gill Sans MT" w:hAnsi="Gill Sans MT"/>
          <w:b w:val="0"/>
          <w:bCs w:val="0"/>
          <w:color w:val="7F7F7F"/>
          <w:sz w:val="22"/>
          <w:szCs w:val="22"/>
        </w:rPr>
        <w:t>(</w:t>
      </w:r>
      <w:r>
        <w:rPr>
          <w:rFonts w:ascii="Gill Sans MT" w:hAnsi="Gill Sans MT"/>
          <w:b w:val="0"/>
          <w:bCs w:val="0"/>
          <w:color w:val="7F7F7F"/>
          <w:sz w:val="22"/>
          <w:szCs w:val="22"/>
        </w:rPr>
        <w:t>essay or substitute</w:t>
      </w:r>
      <w:r w:rsidR="00655518">
        <w:rPr>
          <w:rFonts w:ascii="Gill Sans MT" w:hAnsi="Gill Sans MT"/>
          <w:b w:val="0"/>
          <w:bCs w:val="0"/>
          <w:color w:val="7F7F7F"/>
          <w:sz w:val="22"/>
          <w:szCs w:val="22"/>
        </w:rPr>
        <w:t xml:space="preserve">) </w:t>
      </w:r>
      <w:r>
        <w:rPr>
          <w:rFonts w:ascii="Gill Sans MT" w:hAnsi="Gill Sans MT"/>
          <w:b w:val="0"/>
          <w:bCs w:val="0"/>
          <w:color w:val="7F7F7F"/>
          <w:sz w:val="22"/>
          <w:szCs w:val="22"/>
        </w:rPr>
        <w:t>in which you discuss</w:t>
      </w:r>
      <w:r w:rsidR="00A11A7F">
        <w:rPr>
          <w:rFonts w:ascii="Gill Sans MT" w:hAnsi="Gill Sans MT"/>
          <w:b w:val="0"/>
          <w:bCs w:val="0"/>
          <w:color w:val="7F7F7F"/>
          <w:sz w:val="22"/>
          <w:szCs w:val="22"/>
        </w:rPr>
        <w:t xml:space="preserve"> </w:t>
      </w:r>
      <w:r w:rsidR="00927C31">
        <w:rPr>
          <w:rFonts w:ascii="Gill Sans MT" w:hAnsi="Gill Sans MT"/>
          <w:b w:val="0"/>
          <w:bCs w:val="0"/>
          <w:color w:val="7F7F7F"/>
          <w:sz w:val="22"/>
          <w:szCs w:val="22"/>
        </w:rPr>
        <w:t xml:space="preserve">________ </w:t>
      </w:r>
      <w:r w:rsidR="00655518">
        <w:rPr>
          <w:rFonts w:ascii="Gill Sans MT" w:hAnsi="Gill Sans MT"/>
          <w:b w:val="0"/>
          <w:bCs w:val="0"/>
          <w:color w:val="7F7F7F"/>
          <w:sz w:val="22"/>
          <w:szCs w:val="22"/>
        </w:rPr>
        <w:t>(</w:t>
      </w:r>
      <w:r>
        <w:rPr>
          <w:rFonts w:ascii="Gill Sans MT" w:hAnsi="Gill Sans MT"/>
          <w:b w:val="0"/>
          <w:bCs w:val="0"/>
          <w:color w:val="7F7F7F"/>
          <w:sz w:val="22"/>
          <w:szCs w:val="22"/>
        </w:rPr>
        <w:t>content</w:t>
      </w:r>
      <w:r w:rsidR="00655518">
        <w:rPr>
          <w:rFonts w:ascii="Gill Sans MT" w:hAnsi="Gill Sans MT"/>
          <w:b w:val="0"/>
          <w:bCs w:val="0"/>
          <w:color w:val="7F7F7F"/>
          <w:sz w:val="22"/>
          <w:szCs w:val="22"/>
        </w:rPr>
        <w:t xml:space="preserve">) </w:t>
      </w:r>
      <w:r>
        <w:rPr>
          <w:rFonts w:ascii="Gill Sans MT" w:hAnsi="Gill Sans MT"/>
          <w:b w:val="0"/>
          <w:bCs w:val="0"/>
          <w:color w:val="7F7F7F"/>
          <w:sz w:val="22"/>
          <w:szCs w:val="22"/>
        </w:rPr>
        <w:t>and evaluate</w:t>
      </w:r>
      <w:r w:rsidR="00A11A7F">
        <w:rPr>
          <w:rFonts w:ascii="Gill Sans MT" w:hAnsi="Gill Sans MT"/>
          <w:b w:val="0"/>
          <w:bCs w:val="0"/>
          <w:color w:val="7F7F7F"/>
          <w:sz w:val="22"/>
          <w:szCs w:val="22"/>
        </w:rPr>
        <w:t xml:space="preserve"> </w:t>
      </w:r>
      <w:r w:rsidR="00927C31">
        <w:rPr>
          <w:rFonts w:ascii="Gill Sans MT" w:hAnsi="Gill Sans MT"/>
          <w:b w:val="0"/>
          <w:bCs w:val="0"/>
          <w:color w:val="7F7F7F"/>
          <w:sz w:val="22"/>
          <w:szCs w:val="22"/>
        </w:rPr>
        <w:t xml:space="preserve">________ </w:t>
      </w:r>
      <w:r w:rsidR="00655518">
        <w:rPr>
          <w:rFonts w:ascii="Gill Sans MT" w:hAnsi="Gill Sans MT"/>
          <w:b w:val="0"/>
          <w:bCs w:val="0"/>
          <w:color w:val="7F7F7F"/>
          <w:sz w:val="22"/>
          <w:szCs w:val="22"/>
        </w:rPr>
        <w:t>(</w:t>
      </w:r>
      <w:r>
        <w:rPr>
          <w:rFonts w:ascii="Gill Sans MT" w:hAnsi="Gill Sans MT"/>
          <w:b w:val="0"/>
          <w:bCs w:val="0"/>
          <w:color w:val="7F7F7F"/>
          <w:sz w:val="22"/>
          <w:szCs w:val="22"/>
        </w:rPr>
        <w:t>content</w:t>
      </w:r>
      <w:r w:rsidR="00655518">
        <w:rPr>
          <w:rFonts w:ascii="Gill Sans MT" w:hAnsi="Gill Sans MT"/>
          <w:b w:val="0"/>
          <w:bCs w:val="0"/>
          <w:color w:val="7F7F7F"/>
          <w:sz w:val="22"/>
          <w:szCs w:val="22"/>
        </w:rPr>
        <w:t xml:space="preserve">). </w:t>
      </w:r>
      <w:r>
        <w:rPr>
          <w:rFonts w:ascii="Gill Sans MT" w:hAnsi="Gill Sans MT"/>
          <w:b w:val="0"/>
          <w:bCs w:val="0"/>
          <w:color w:val="7F7F7F"/>
          <w:sz w:val="22"/>
          <w:szCs w:val="22"/>
        </w:rPr>
        <w:t xml:space="preserve"> Be sure to support your position with evidence from the text.</w:t>
      </w:r>
      <w:r w:rsidR="00655518">
        <w:rPr>
          <w:rFonts w:ascii="Gill Sans MT" w:hAnsi="Gill Sans MT"/>
          <w:color w:val="7F7F7F"/>
          <w:sz w:val="22"/>
          <w:szCs w:val="22"/>
        </w:rPr>
        <w:t xml:space="preserve"> (</w:t>
      </w:r>
      <w:r>
        <w:rPr>
          <w:rFonts w:ascii="Gill Sans MT" w:hAnsi="Gill Sans MT" w:cs="Calibri"/>
          <w:color w:val="7F7F7F"/>
          <w:sz w:val="22"/>
          <w:szCs w:val="22"/>
        </w:rPr>
        <w:t>Argumentation/Evaluation</w:t>
      </w:r>
      <w:r w:rsidR="00655518">
        <w:rPr>
          <w:rFonts w:ascii="Gill Sans MT" w:hAnsi="Gill Sans MT" w:cs="Calibri"/>
          <w:color w:val="7F7F7F"/>
          <w:sz w:val="22"/>
          <w:szCs w:val="22"/>
        </w:rPr>
        <w:t>)</w:t>
      </w:r>
    </w:p>
    <w:p w14:paraId="543AFEFC" w14:textId="77777777" w:rsidR="00313EC1" w:rsidRDefault="00313EC1"/>
    <w:p w14:paraId="7654F750" w14:textId="7FA74EBA" w:rsidR="00655518" w:rsidRDefault="00313EC1">
      <w:pPr>
        <w:pStyle w:val="Heading1"/>
        <w:spacing w:before="0" w:after="0"/>
        <w:ind w:left="720"/>
        <w:jc w:val="left"/>
        <w:rPr>
          <w:rFonts w:ascii="Gill Sans MT" w:hAnsi="Gill Sans MT"/>
          <w:b w:val="0"/>
          <w:color w:val="7F7F7F"/>
          <w:sz w:val="22"/>
        </w:rPr>
      </w:pPr>
      <w:r>
        <w:rPr>
          <w:rFonts w:ascii="Gill Sans MT" w:hAnsi="Gill Sans MT"/>
          <w:color w:val="7F7F7F"/>
          <w:sz w:val="22"/>
          <w:szCs w:val="22"/>
        </w:rPr>
        <w:t xml:space="preserve">Variation Task 6 Example: </w:t>
      </w:r>
      <w:r w:rsidRPr="0054432E">
        <w:rPr>
          <w:rFonts w:ascii="Gill Sans MT" w:hAnsi="Gill Sans MT"/>
          <w:b w:val="0"/>
          <w:bCs w:val="0"/>
          <w:color w:val="7F7F7F"/>
          <w:sz w:val="22"/>
          <w:szCs w:val="22"/>
          <w:u w:val="single"/>
        </w:rPr>
        <w:t>Is “utilitarianism” a viable social philosophy for the 21</w:t>
      </w:r>
      <w:r w:rsidRPr="0054432E">
        <w:rPr>
          <w:rFonts w:ascii="Gill Sans MT" w:hAnsi="Gill Sans MT"/>
          <w:b w:val="0"/>
          <w:bCs w:val="0"/>
          <w:color w:val="7F7F7F"/>
          <w:sz w:val="22"/>
          <w:szCs w:val="22"/>
          <w:u w:val="single"/>
          <w:vertAlign w:val="superscript"/>
        </w:rPr>
        <w:t>st</w:t>
      </w:r>
      <w:r w:rsidRPr="0054432E">
        <w:rPr>
          <w:rFonts w:ascii="Gill Sans MT" w:hAnsi="Gill Sans MT"/>
          <w:b w:val="0"/>
          <w:bCs w:val="0"/>
          <w:color w:val="7F7F7F"/>
          <w:sz w:val="22"/>
          <w:szCs w:val="22"/>
          <w:u w:val="single"/>
        </w:rPr>
        <w:t xml:space="preserve"> century?</w:t>
      </w:r>
      <w:r w:rsidRPr="0054432E">
        <w:rPr>
          <w:rFonts w:ascii="Gill Sans MT" w:hAnsi="Gill Sans MT"/>
          <w:b w:val="0"/>
          <w:bCs w:val="0"/>
          <w:color w:val="7F7F7F"/>
          <w:sz w:val="22"/>
          <w:szCs w:val="22"/>
        </w:rPr>
        <w:t xml:space="preserve"> After reading and analyzing </w:t>
      </w:r>
      <w:r w:rsidRPr="0054432E">
        <w:rPr>
          <w:rFonts w:ascii="Gill Sans MT" w:hAnsi="Gill Sans MT"/>
          <w:b w:val="0"/>
          <w:bCs w:val="0"/>
          <w:color w:val="7F7F7F"/>
          <w:sz w:val="22"/>
          <w:szCs w:val="22"/>
          <w:u w:val="single"/>
        </w:rPr>
        <w:t>John Stuart Mill’s “Essays on Utilitarianism</w:t>
      </w:r>
      <w:r w:rsidR="007B2E75">
        <w:rPr>
          <w:rFonts w:ascii="Gill Sans MT" w:hAnsi="Gill Sans MT"/>
          <w:b w:val="0"/>
          <w:bCs w:val="0"/>
          <w:color w:val="7F7F7F"/>
          <w:sz w:val="22"/>
          <w:szCs w:val="22"/>
          <w:u w:val="single"/>
        </w:rPr>
        <w:t>,</w:t>
      </w:r>
      <w:r w:rsidRPr="0054432E">
        <w:rPr>
          <w:rFonts w:ascii="Gill Sans MT" w:hAnsi="Gill Sans MT"/>
          <w:b w:val="0"/>
          <w:bCs w:val="0"/>
          <w:color w:val="7F7F7F"/>
          <w:sz w:val="22"/>
          <w:szCs w:val="22"/>
          <w:u w:val="single"/>
        </w:rPr>
        <w:t>”</w:t>
      </w:r>
      <w:r w:rsidRPr="0054432E">
        <w:rPr>
          <w:rFonts w:ascii="Gill Sans MT" w:hAnsi="Gill Sans MT"/>
          <w:b w:val="0"/>
          <w:bCs w:val="0"/>
          <w:color w:val="7F7F7F"/>
          <w:sz w:val="22"/>
          <w:szCs w:val="22"/>
        </w:rPr>
        <w:t xml:space="preserve"> write an </w:t>
      </w:r>
      <w:r w:rsidRPr="0054432E">
        <w:rPr>
          <w:rFonts w:ascii="Gill Sans MT" w:hAnsi="Gill Sans MT"/>
          <w:b w:val="0"/>
          <w:bCs w:val="0"/>
          <w:color w:val="7F7F7F"/>
          <w:sz w:val="22"/>
          <w:szCs w:val="22"/>
          <w:u w:val="single"/>
        </w:rPr>
        <w:t>essay</w:t>
      </w:r>
      <w:r w:rsidRPr="0054432E">
        <w:rPr>
          <w:rFonts w:ascii="Gill Sans MT" w:hAnsi="Gill Sans MT"/>
          <w:b w:val="0"/>
          <w:bCs w:val="0"/>
          <w:color w:val="7F7F7F"/>
          <w:sz w:val="22"/>
          <w:szCs w:val="22"/>
        </w:rPr>
        <w:t xml:space="preserve"> in which you discuss </w:t>
      </w:r>
      <w:r w:rsidRPr="0054432E">
        <w:rPr>
          <w:rFonts w:ascii="Gill Sans MT" w:hAnsi="Gill Sans MT"/>
          <w:b w:val="0"/>
          <w:bCs w:val="0"/>
          <w:color w:val="7F7F7F"/>
          <w:sz w:val="22"/>
          <w:szCs w:val="22"/>
          <w:u w:val="single"/>
        </w:rPr>
        <w:t>his “Greatest Happiness Principle”</w:t>
      </w:r>
      <w:r w:rsidRPr="0054432E">
        <w:rPr>
          <w:rFonts w:ascii="Gill Sans MT" w:hAnsi="Gill Sans MT"/>
          <w:b w:val="0"/>
          <w:bCs w:val="0"/>
          <w:color w:val="7F7F7F"/>
          <w:sz w:val="22"/>
          <w:szCs w:val="22"/>
        </w:rPr>
        <w:t xml:space="preserve"> and evaluate </w:t>
      </w:r>
      <w:r w:rsidRPr="0054432E">
        <w:rPr>
          <w:rFonts w:ascii="Gill Sans MT" w:hAnsi="Gill Sans MT"/>
          <w:b w:val="0"/>
          <w:bCs w:val="0"/>
          <w:color w:val="7F7F7F"/>
          <w:sz w:val="22"/>
          <w:szCs w:val="22"/>
          <w:u w:val="single"/>
        </w:rPr>
        <w:t>its relevancy to today’s society</w:t>
      </w:r>
      <w:r w:rsidRPr="0054432E">
        <w:rPr>
          <w:rFonts w:ascii="Gill Sans MT" w:hAnsi="Gill Sans MT"/>
          <w:b w:val="0"/>
          <w:bCs w:val="0"/>
          <w:color w:val="7F7F7F"/>
          <w:sz w:val="22"/>
          <w:szCs w:val="22"/>
        </w:rPr>
        <w:t>. Be sure to support your position with evidence from the text.</w:t>
      </w:r>
      <w:r w:rsidR="00655518">
        <w:rPr>
          <w:rFonts w:ascii="Gill Sans MT" w:hAnsi="Gill Sans MT"/>
          <w:b w:val="0"/>
          <w:color w:val="7F7F7F"/>
          <w:sz w:val="22"/>
        </w:rPr>
        <w:t xml:space="preserve"> (</w:t>
      </w:r>
      <w:r w:rsidRPr="0054432E">
        <w:rPr>
          <w:rFonts w:ascii="Gill Sans MT" w:hAnsi="Gill Sans MT"/>
          <w:b w:val="0"/>
          <w:color w:val="7F7F7F"/>
          <w:sz w:val="22"/>
        </w:rPr>
        <w:t>Argumentation/Evaluation</w:t>
      </w:r>
      <w:r w:rsidR="00655518">
        <w:rPr>
          <w:rFonts w:ascii="Gill Sans MT" w:hAnsi="Gill Sans MT"/>
          <w:b w:val="0"/>
          <w:color w:val="7F7F7F"/>
          <w:sz w:val="22"/>
        </w:rPr>
        <w:t>)</w:t>
      </w:r>
    </w:p>
    <w:p w14:paraId="34A0BC3D" w14:textId="77777777" w:rsidR="00313EC1" w:rsidRDefault="00313EC1" w:rsidP="0054432E"/>
    <w:tbl>
      <w:tblPr>
        <w:tblW w:w="0" w:type="auto"/>
        <w:tblLayout w:type="fixed"/>
        <w:tblLook w:val="0000" w:firstRow="0" w:lastRow="0" w:firstColumn="0" w:lastColumn="0" w:noHBand="0" w:noVBand="0"/>
      </w:tblPr>
      <w:tblGrid>
        <w:gridCol w:w="14328"/>
      </w:tblGrid>
      <w:tr w:rsidR="00313EC1" w14:paraId="2B7AB0D9"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15623386" w14:textId="77777777" w:rsidR="00313EC1" w:rsidRDefault="00313EC1">
            <w:pPr>
              <w:rPr>
                <w:rFonts w:cs="Calibri"/>
                <w:b/>
                <w:sz w:val="22"/>
                <w:szCs w:val="22"/>
              </w:rPr>
            </w:pPr>
          </w:p>
          <w:p w14:paraId="735F5A77" w14:textId="7E3C38C0" w:rsidR="00655518" w:rsidRPr="008F14D6" w:rsidRDefault="00313EC1">
            <w:pPr>
              <w:rPr>
                <w:rFonts w:cs="Calibri"/>
                <w:b/>
                <w:i/>
                <w:sz w:val="22"/>
                <w:szCs w:val="22"/>
              </w:rPr>
            </w:pPr>
            <w:r>
              <w:rPr>
                <w:rFonts w:cs="Calibri"/>
                <w:b/>
                <w:sz w:val="22"/>
                <w:szCs w:val="22"/>
              </w:rPr>
              <w:t>Task 7 Template:</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on_____</w:t>
            </w:r>
            <w:r w:rsidR="00655518">
              <w:rPr>
                <w:rFonts w:cs="Calibri"/>
                <w:sz w:val="22"/>
                <w:szCs w:val="22"/>
              </w:rPr>
              <w:t xml:space="preserve"> (</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A11A7F" w:rsidRPr="00A11A7F">
              <w:rPr>
                <w:rFonts w:cs="Calibri"/>
                <w:sz w:val="22"/>
                <w:szCs w:val="22"/>
              </w:rPr>
              <w:t xml:space="preserve">) </w:t>
            </w:r>
            <w:r w:rsidRPr="00A11A7F">
              <w:rPr>
                <w:rFonts w:cs="Calibri"/>
                <w:sz w:val="22"/>
                <w:szCs w:val="22"/>
              </w:rPr>
              <w:t>t</w:t>
            </w:r>
            <w:r>
              <w:rPr>
                <w:rFonts w:cs="Calibri"/>
                <w:sz w:val="22"/>
                <w:szCs w:val="22"/>
              </w:rPr>
              <w:t>hat identifies a problem</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and argues for a solution. Support your position with evidence from your research. </w:t>
            </w:r>
            <w:r>
              <w:rPr>
                <w:rFonts w:cs="Calibri"/>
                <w:b/>
                <w:sz w:val="22"/>
                <w:szCs w:val="22"/>
              </w:rPr>
              <w:t>L2</w:t>
            </w:r>
            <w:r>
              <w:rPr>
                <w:rFonts w:cs="Calibri"/>
                <w:sz w:val="22"/>
                <w:szCs w:val="22"/>
              </w:rPr>
              <w:t xml:space="preserve"> Be sure to examine competing views. </w:t>
            </w:r>
            <w:r>
              <w:rPr>
                <w:rFonts w:cs="Calibri"/>
                <w:b/>
                <w:sz w:val="22"/>
                <w:szCs w:val="22"/>
              </w:rPr>
              <w:t>L3</w:t>
            </w:r>
            <w:r>
              <w:rPr>
                <w:rFonts w:cs="Calibri"/>
                <w:sz w:val="22"/>
                <w:szCs w:val="22"/>
              </w:rPr>
              <w:t xml:space="preserve"> Give examples from past or current events or issues to illustrate and clarify your position.</w:t>
            </w:r>
            <w:r w:rsidR="00655518">
              <w:rPr>
                <w:rFonts w:cs="Calibri"/>
                <w:sz w:val="22"/>
                <w:szCs w:val="22"/>
              </w:rPr>
              <w:t xml:space="preserve"> </w:t>
            </w:r>
            <w:r w:rsidR="00655518" w:rsidRPr="008F14D6">
              <w:rPr>
                <w:rFonts w:cs="Calibri"/>
                <w:b/>
                <w:sz w:val="22"/>
                <w:szCs w:val="22"/>
              </w:rPr>
              <w:t>(</w:t>
            </w:r>
            <w:r w:rsidRPr="008F14D6">
              <w:rPr>
                <w:rFonts w:cs="Calibri"/>
                <w:b/>
                <w:sz w:val="22"/>
                <w:szCs w:val="22"/>
              </w:rPr>
              <w:t>Argumentation/Problem-Solution</w:t>
            </w:r>
            <w:r w:rsidR="00655518" w:rsidRPr="008F14D6">
              <w:rPr>
                <w:rFonts w:cs="Calibri"/>
                <w:b/>
                <w:i/>
                <w:sz w:val="22"/>
                <w:szCs w:val="22"/>
              </w:rPr>
              <w:t>)</w:t>
            </w:r>
          </w:p>
          <w:p w14:paraId="2C1E8FAD" w14:textId="77777777" w:rsidR="00313EC1" w:rsidRDefault="00313EC1">
            <w:pPr>
              <w:rPr>
                <w:rFonts w:cs="Calibri"/>
                <w:b/>
                <w:sz w:val="22"/>
                <w:szCs w:val="22"/>
              </w:rPr>
            </w:pPr>
          </w:p>
        </w:tc>
      </w:tr>
    </w:tbl>
    <w:p w14:paraId="1CDF35DF" w14:textId="77777777" w:rsidR="00313EC1" w:rsidRDefault="00313EC1">
      <w:pPr>
        <w:rPr>
          <w:rFonts w:cs="Calibri"/>
          <w:sz w:val="22"/>
          <w:szCs w:val="22"/>
        </w:rPr>
      </w:pPr>
    </w:p>
    <w:p w14:paraId="3A2278F7" w14:textId="77777777" w:rsidR="00655518" w:rsidRDefault="00313EC1">
      <w:pPr>
        <w:ind w:left="720"/>
        <w:rPr>
          <w:rFonts w:cs="Calibri"/>
          <w:i/>
          <w:sz w:val="22"/>
          <w:szCs w:val="22"/>
        </w:rPr>
      </w:pPr>
      <w:r>
        <w:rPr>
          <w:rFonts w:cs="Calibri"/>
          <w:b/>
          <w:sz w:val="22"/>
          <w:szCs w:val="22"/>
        </w:rPr>
        <w:t>Task 7 Social Studies Example:</w:t>
      </w:r>
      <w:r>
        <w:rPr>
          <w:rFonts w:cs="Calibri"/>
          <w:sz w:val="22"/>
          <w:szCs w:val="22"/>
        </w:rPr>
        <w:t xml:space="preserve"> </w:t>
      </w:r>
      <w:r w:rsidRPr="0054432E">
        <w:rPr>
          <w:rFonts w:cs="Calibri"/>
          <w:sz w:val="22"/>
          <w:szCs w:val="22"/>
        </w:rPr>
        <w:t xml:space="preserve">After researching </w:t>
      </w:r>
      <w:r w:rsidRPr="0054432E">
        <w:rPr>
          <w:rFonts w:cs="Calibri"/>
          <w:sz w:val="22"/>
          <w:szCs w:val="22"/>
          <w:u w:val="single"/>
        </w:rPr>
        <w:t>government documents</w:t>
      </w:r>
      <w:r w:rsidRPr="0054432E">
        <w:rPr>
          <w:rFonts w:cs="Calibri"/>
          <w:sz w:val="22"/>
          <w:szCs w:val="22"/>
        </w:rPr>
        <w:t xml:space="preserve"> on </w:t>
      </w:r>
      <w:r w:rsidRPr="0054432E">
        <w:rPr>
          <w:rFonts w:cs="Calibri"/>
          <w:sz w:val="22"/>
          <w:szCs w:val="22"/>
          <w:u w:val="single"/>
        </w:rPr>
        <w:t>term limits</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identifies a problem </w:t>
      </w:r>
      <w:r w:rsidRPr="0054432E">
        <w:rPr>
          <w:rFonts w:cs="Calibri"/>
          <w:sz w:val="22"/>
          <w:szCs w:val="22"/>
          <w:u w:val="single"/>
        </w:rPr>
        <w:t>created by term limits</w:t>
      </w:r>
      <w:r w:rsidRPr="0054432E">
        <w:rPr>
          <w:rFonts w:cs="Calibri"/>
          <w:sz w:val="22"/>
          <w:szCs w:val="22"/>
        </w:rPr>
        <w:t xml:space="preserve"> and argues for a solution. Support your position with evidence from your research. L2 Be sure to examine competing views.</w:t>
      </w:r>
      <w:r w:rsidR="00655518">
        <w:rPr>
          <w:rFonts w:cs="Calibri"/>
          <w:sz w:val="22"/>
          <w:szCs w:val="22"/>
        </w:rPr>
        <w:t xml:space="preserve"> (</w:t>
      </w:r>
      <w:r w:rsidRPr="0054432E">
        <w:rPr>
          <w:sz w:val="22"/>
        </w:rPr>
        <w:t>Argumentation/Problem-Solution</w:t>
      </w:r>
      <w:r w:rsidR="00655518">
        <w:rPr>
          <w:rFonts w:cs="Calibri"/>
          <w:i/>
          <w:sz w:val="22"/>
          <w:szCs w:val="22"/>
        </w:rPr>
        <w:t>)</w:t>
      </w:r>
    </w:p>
    <w:p w14:paraId="5787641C" w14:textId="77777777" w:rsidR="00313EC1" w:rsidRDefault="00313EC1">
      <w:pPr>
        <w:ind w:left="720"/>
        <w:rPr>
          <w:rFonts w:cs="Calibri"/>
          <w:sz w:val="22"/>
          <w:szCs w:val="22"/>
        </w:rPr>
      </w:pPr>
    </w:p>
    <w:p w14:paraId="001871D9" w14:textId="77777777" w:rsidR="003C482C" w:rsidRDefault="003C482C">
      <w:pPr>
        <w:ind w:left="720"/>
        <w:rPr>
          <w:rFonts w:cs="Calibri"/>
          <w:b/>
          <w:sz w:val="22"/>
          <w:szCs w:val="22"/>
        </w:rPr>
        <w:sectPr w:rsidR="003C482C">
          <w:pgSz w:w="15840" w:h="12240" w:orient="landscape"/>
          <w:pgMar w:top="864" w:right="864" w:bottom="864" w:left="864" w:header="720" w:footer="720" w:gutter="0"/>
          <w:cols w:space="720"/>
          <w:docGrid w:linePitch="240" w:charSpace="32768"/>
        </w:sectPr>
      </w:pPr>
    </w:p>
    <w:p w14:paraId="44D445FB" w14:textId="77777777" w:rsidR="00655518" w:rsidRDefault="00313EC1">
      <w:pPr>
        <w:ind w:left="720"/>
        <w:rPr>
          <w:rFonts w:cs="Calibri"/>
          <w:i/>
          <w:sz w:val="22"/>
          <w:szCs w:val="22"/>
        </w:rPr>
      </w:pPr>
      <w:r>
        <w:rPr>
          <w:rFonts w:cs="Calibri"/>
          <w:b/>
          <w:sz w:val="22"/>
          <w:szCs w:val="22"/>
        </w:rPr>
        <w:lastRenderedPageBreak/>
        <w:t xml:space="preserve">Task 7 Science Example: </w:t>
      </w:r>
      <w:r w:rsidRPr="0054432E">
        <w:rPr>
          <w:rFonts w:cs="Calibri"/>
          <w:sz w:val="22"/>
          <w:szCs w:val="22"/>
        </w:rPr>
        <w:t xml:space="preserve">After researching </w:t>
      </w:r>
      <w:r w:rsidRPr="0054432E">
        <w:rPr>
          <w:rFonts w:cs="Calibri"/>
          <w:sz w:val="22"/>
          <w:szCs w:val="22"/>
          <w:u w:val="single"/>
        </w:rPr>
        <w:t>scientific and technical sources</w:t>
      </w:r>
      <w:r w:rsidRPr="0054432E">
        <w:rPr>
          <w:rFonts w:cs="Calibri"/>
          <w:sz w:val="22"/>
          <w:szCs w:val="22"/>
        </w:rPr>
        <w:t xml:space="preserve"> on </w:t>
      </w:r>
      <w:r w:rsidRPr="0054432E">
        <w:rPr>
          <w:rFonts w:cs="Calibri"/>
          <w:sz w:val="22"/>
          <w:szCs w:val="22"/>
          <w:u w:val="single"/>
        </w:rPr>
        <w:t>methods for preventing water shortages</w:t>
      </w:r>
      <w:r w:rsidRPr="0054432E">
        <w:rPr>
          <w:rFonts w:cs="Calibri"/>
          <w:sz w:val="22"/>
          <w:szCs w:val="22"/>
        </w:rPr>
        <w:t xml:space="preserve">, write a </w:t>
      </w:r>
      <w:r w:rsidRPr="0054432E">
        <w:rPr>
          <w:rFonts w:cs="Calibri"/>
          <w:sz w:val="22"/>
          <w:szCs w:val="22"/>
          <w:u w:val="single"/>
        </w:rPr>
        <w:t>proposal</w:t>
      </w:r>
      <w:r w:rsidRPr="0054432E">
        <w:rPr>
          <w:rFonts w:cs="Calibri"/>
          <w:sz w:val="22"/>
          <w:szCs w:val="22"/>
        </w:rPr>
        <w:t xml:space="preserve"> that identifies a problem </w:t>
      </w:r>
      <w:r w:rsidRPr="0054432E">
        <w:rPr>
          <w:rFonts w:cs="Calibri"/>
          <w:sz w:val="22"/>
          <w:szCs w:val="22"/>
          <w:u w:val="single"/>
        </w:rPr>
        <w:t>faced by communities in arid regions</w:t>
      </w:r>
      <w:r w:rsidRPr="0054432E">
        <w:rPr>
          <w:rFonts w:cs="Calibri"/>
          <w:sz w:val="22"/>
          <w:szCs w:val="22"/>
        </w:rPr>
        <w:t xml:space="preserve"> and argues for a solution. Support your position with evidence from your research. L2 Be sure to examine competing views. L3 Give examples from past or current events or issues to illustrate and clarify your position.</w:t>
      </w:r>
      <w:r w:rsidR="00655518">
        <w:rPr>
          <w:rFonts w:cs="Calibri"/>
          <w:sz w:val="22"/>
          <w:szCs w:val="22"/>
        </w:rPr>
        <w:t xml:space="preserve"> (</w:t>
      </w:r>
      <w:r w:rsidRPr="0054432E">
        <w:rPr>
          <w:sz w:val="22"/>
        </w:rPr>
        <w:t>Argumentation/Problem-Solution</w:t>
      </w:r>
      <w:r w:rsidR="00655518">
        <w:rPr>
          <w:rFonts w:cs="Calibri"/>
          <w:i/>
          <w:sz w:val="22"/>
          <w:szCs w:val="22"/>
        </w:rPr>
        <w:t>)</w:t>
      </w:r>
    </w:p>
    <w:p w14:paraId="1E8D9836" w14:textId="77777777" w:rsidR="00313EC1" w:rsidRDefault="00313EC1">
      <w:pPr>
        <w:rPr>
          <w:rFonts w:cs="Calibri"/>
          <w:sz w:val="22"/>
          <w:szCs w:val="22"/>
        </w:rPr>
      </w:pPr>
    </w:p>
    <w:p w14:paraId="3915118E" w14:textId="675A1B07" w:rsidR="00655518" w:rsidRDefault="00313EC1">
      <w:pPr>
        <w:rPr>
          <w:rFonts w:cs="Calibri"/>
          <w:i/>
          <w:color w:val="595959"/>
          <w:sz w:val="22"/>
          <w:szCs w:val="22"/>
        </w:rPr>
      </w:pPr>
      <w:r>
        <w:rPr>
          <w:rFonts w:cs="Calibri"/>
          <w:b/>
          <w:color w:val="595959"/>
          <w:sz w:val="22"/>
          <w:szCs w:val="22"/>
        </w:rPr>
        <w:t>Variation Task 7 Template:</w:t>
      </w:r>
      <w:r>
        <w:rPr>
          <w:rFonts w:cs="Calibri"/>
          <w:color w:val="595959"/>
          <w:sz w:val="22"/>
          <w:szCs w:val="22"/>
        </w:rPr>
        <w:t xml:space="preserve"> After researching</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informational texts</w:t>
      </w:r>
      <w:r w:rsidR="00763E16">
        <w:rPr>
          <w:rFonts w:cs="Calibri"/>
          <w:color w:val="595959"/>
          <w:sz w:val="22"/>
          <w:szCs w:val="22"/>
        </w:rPr>
        <w:t>),</w:t>
      </w:r>
      <w:r>
        <w:rPr>
          <w:rFonts w:cs="Calibri"/>
          <w:color w:val="595959"/>
          <w:sz w:val="22"/>
          <w:szCs w:val="22"/>
        </w:rPr>
        <w:t xml:space="preserve"> write</w:t>
      </w:r>
      <w:r w:rsidR="006A0538">
        <w:rPr>
          <w:rFonts w:cs="Calibri"/>
          <w:color w:val="595959"/>
          <w:sz w:val="22"/>
          <w:szCs w:val="22"/>
        </w:rPr>
        <w:t xml:space="preserve"> a/</w:t>
      </w:r>
      <w:proofErr w:type="gramStart"/>
      <w:r w:rsidR="006A0538">
        <w:rPr>
          <w:rFonts w:cs="Calibri"/>
          <w:color w:val="595959"/>
          <w:sz w:val="22"/>
          <w:szCs w:val="22"/>
        </w:rPr>
        <w:t>an</w:t>
      </w:r>
      <w:proofErr w:type="gramEnd"/>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essay or substitute</w:t>
      </w:r>
      <w:r w:rsidR="00655518" w:rsidRPr="00037A55">
        <w:rPr>
          <w:rFonts w:cs="Calibri"/>
          <w:color w:val="595959"/>
          <w:sz w:val="22"/>
          <w:szCs w:val="22"/>
        </w:rPr>
        <w:t>)</w:t>
      </w:r>
      <w:r w:rsidR="00655518" w:rsidRPr="00037A55">
        <w:rPr>
          <w:color w:val="595959"/>
          <w:sz w:val="22"/>
        </w:rPr>
        <w:t xml:space="preserve"> </w:t>
      </w:r>
      <w:r>
        <w:rPr>
          <w:rFonts w:cs="Calibri"/>
          <w:color w:val="595959"/>
          <w:sz w:val="22"/>
          <w:szCs w:val="22"/>
        </w:rPr>
        <w:t>in which you identify a problem</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content</w:t>
      </w:r>
      <w:r w:rsidR="00655518">
        <w:rPr>
          <w:rFonts w:cs="Calibri"/>
          <w:color w:val="595959"/>
          <w:sz w:val="22"/>
          <w:szCs w:val="22"/>
        </w:rPr>
        <w:t xml:space="preserve">) </w:t>
      </w:r>
      <w:r w:rsidR="00A11A7F">
        <w:rPr>
          <w:rFonts w:cs="Calibri"/>
          <w:color w:val="595959"/>
          <w:sz w:val="22"/>
          <w:szCs w:val="22"/>
        </w:rPr>
        <w:t>and argue for a solution ________.</w:t>
      </w:r>
      <w:r>
        <w:rPr>
          <w:rFonts w:cs="Calibri"/>
          <w:color w:val="595959"/>
          <w:sz w:val="22"/>
          <w:szCs w:val="22"/>
        </w:rPr>
        <w:t xml:space="preserve"> Support your position with evidence from your research. </w:t>
      </w:r>
      <w:r>
        <w:rPr>
          <w:rFonts w:cs="Calibri"/>
          <w:b/>
          <w:color w:val="595959"/>
          <w:sz w:val="22"/>
          <w:szCs w:val="22"/>
        </w:rPr>
        <w:t>L2</w:t>
      </w:r>
      <w:r>
        <w:rPr>
          <w:rFonts w:cs="Calibri"/>
          <w:color w:val="595959"/>
          <w:sz w:val="22"/>
          <w:szCs w:val="22"/>
        </w:rPr>
        <w:t xml:space="preserve"> Be sure to examine</w:t>
      </w:r>
      <w:r w:rsidR="0061705B">
        <w:rPr>
          <w:rFonts w:cs="Calibri"/>
          <w:color w:val="595959"/>
          <w:sz w:val="22"/>
          <w:szCs w:val="22"/>
        </w:rPr>
        <w:t>__</w:t>
      </w:r>
      <w:r w:rsidR="00FB2FF0">
        <w:rPr>
          <w:rFonts w:cs="Calibri"/>
          <w:color w:val="595959"/>
          <w:sz w:val="22"/>
          <w:szCs w:val="22"/>
        </w:rPr>
        <w:t>__</w:t>
      </w:r>
      <w:r w:rsidR="0061705B">
        <w:rPr>
          <w:rFonts w:cs="Calibri"/>
          <w:color w:val="595959"/>
          <w:sz w:val="22"/>
          <w:szCs w:val="22"/>
        </w:rPr>
        <w:t xml:space="preserve">_ (#) </w:t>
      </w:r>
      <w:r>
        <w:rPr>
          <w:rFonts w:cs="Calibri"/>
          <w:color w:val="595959"/>
          <w:sz w:val="22"/>
          <w:szCs w:val="22"/>
        </w:rPr>
        <w:t>competing view</w:t>
      </w:r>
      <w:r w:rsidR="00B80FE9">
        <w:rPr>
          <w:rFonts w:cs="Calibri"/>
          <w:color w:val="595959"/>
          <w:sz w:val="22"/>
          <w:szCs w:val="22"/>
        </w:rPr>
        <w:t>(s)</w:t>
      </w:r>
      <w:r w:rsidR="00655518">
        <w:rPr>
          <w:rFonts w:cs="Calibri"/>
          <w:color w:val="595959"/>
          <w:sz w:val="22"/>
          <w:szCs w:val="22"/>
        </w:rPr>
        <w:t xml:space="preserve"> </w:t>
      </w:r>
      <w:r>
        <w:rPr>
          <w:rFonts w:cs="Calibri"/>
          <w:color w:val="595959"/>
          <w:sz w:val="22"/>
          <w:szCs w:val="22"/>
        </w:rPr>
        <w:t>_</w:t>
      </w:r>
      <w:r w:rsidR="00FB2FF0">
        <w:rPr>
          <w:rFonts w:cs="Calibri"/>
          <w:color w:val="595959"/>
          <w:sz w:val="22"/>
          <w:szCs w:val="22"/>
        </w:rPr>
        <w:t>___</w:t>
      </w:r>
      <w:r>
        <w:rPr>
          <w:rFonts w:cs="Calibri"/>
          <w:color w:val="595959"/>
          <w:sz w:val="22"/>
          <w:szCs w:val="22"/>
        </w:rPr>
        <w:t>__</w:t>
      </w:r>
      <w:r w:rsidR="00655518">
        <w:rPr>
          <w:rFonts w:cs="Calibri"/>
          <w:color w:val="595959"/>
          <w:sz w:val="22"/>
          <w:szCs w:val="22"/>
        </w:rPr>
        <w:t xml:space="preserve"> (</w:t>
      </w:r>
      <w:r>
        <w:rPr>
          <w:rFonts w:cs="Calibri"/>
          <w:color w:val="595959"/>
          <w:sz w:val="22"/>
          <w:szCs w:val="22"/>
        </w:rPr>
        <w:t>content</w:t>
      </w:r>
      <w:r w:rsidR="00655518">
        <w:rPr>
          <w:rFonts w:cs="Calibri"/>
          <w:color w:val="595959"/>
          <w:sz w:val="22"/>
          <w:szCs w:val="22"/>
        </w:rPr>
        <w:t xml:space="preserve">). </w:t>
      </w:r>
      <w:r>
        <w:rPr>
          <w:rFonts w:cs="Calibri"/>
          <w:color w:val="595959"/>
          <w:sz w:val="22"/>
          <w:szCs w:val="22"/>
        </w:rPr>
        <w:t xml:space="preserve"> </w:t>
      </w:r>
      <w:r>
        <w:rPr>
          <w:rFonts w:cs="Calibri"/>
          <w:b/>
          <w:color w:val="595959"/>
          <w:sz w:val="22"/>
          <w:szCs w:val="22"/>
        </w:rPr>
        <w:t>L3</w:t>
      </w:r>
      <w:r>
        <w:rPr>
          <w:rFonts w:cs="Calibri"/>
          <w:color w:val="595959"/>
          <w:sz w:val="22"/>
          <w:szCs w:val="22"/>
        </w:rPr>
        <w:t xml:space="preserve"> Give </w:t>
      </w:r>
      <w:r w:rsidR="0061705B">
        <w:rPr>
          <w:rFonts w:cs="Calibri"/>
          <w:color w:val="595959"/>
          <w:sz w:val="22"/>
          <w:szCs w:val="22"/>
        </w:rPr>
        <w:t>_</w:t>
      </w:r>
      <w:r w:rsidR="00FB2FF0">
        <w:rPr>
          <w:rFonts w:cs="Calibri"/>
          <w:color w:val="595959"/>
          <w:sz w:val="22"/>
          <w:szCs w:val="22"/>
        </w:rPr>
        <w:t>__</w:t>
      </w:r>
      <w:r w:rsidR="0061705B">
        <w:rPr>
          <w:rFonts w:cs="Calibri"/>
          <w:color w:val="595959"/>
          <w:sz w:val="22"/>
          <w:szCs w:val="22"/>
        </w:rPr>
        <w:t xml:space="preserve">__ (#) </w:t>
      </w:r>
      <w:r>
        <w:rPr>
          <w:rFonts w:cs="Calibri"/>
          <w:color w:val="595959"/>
          <w:sz w:val="22"/>
          <w:szCs w:val="22"/>
        </w:rPr>
        <w:t>example</w:t>
      </w:r>
      <w:r w:rsidR="00B80FE9">
        <w:rPr>
          <w:rFonts w:cs="Calibri"/>
          <w:color w:val="595959"/>
          <w:sz w:val="22"/>
          <w:szCs w:val="22"/>
        </w:rPr>
        <w:t>(s)</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Pr>
          <w:rFonts w:cs="Calibri"/>
          <w:color w:val="595959"/>
          <w:sz w:val="22"/>
          <w:szCs w:val="22"/>
        </w:rPr>
        <w:t>content</w:t>
      </w:r>
      <w:r w:rsidR="00655518">
        <w:rPr>
          <w:rFonts w:cs="Calibri"/>
          <w:color w:val="595959"/>
          <w:sz w:val="22"/>
          <w:szCs w:val="22"/>
        </w:rPr>
        <w:t xml:space="preserve">) </w:t>
      </w:r>
      <w:r>
        <w:rPr>
          <w:rFonts w:cs="Calibri"/>
          <w:color w:val="595959"/>
          <w:sz w:val="22"/>
          <w:szCs w:val="22"/>
        </w:rPr>
        <w:t>from</w:t>
      </w:r>
      <w:r w:rsidR="00A11A7F">
        <w:rPr>
          <w:rFonts w:cs="Calibri"/>
          <w:color w:val="595959"/>
          <w:sz w:val="22"/>
          <w:szCs w:val="22"/>
        </w:rPr>
        <w:t xml:space="preserve"> </w:t>
      </w:r>
      <w:r w:rsidR="00927C31">
        <w:rPr>
          <w:rFonts w:cs="Calibri"/>
          <w:color w:val="595959"/>
          <w:sz w:val="22"/>
          <w:szCs w:val="22"/>
        </w:rPr>
        <w:t>_______</w:t>
      </w:r>
      <w:proofErr w:type="gramStart"/>
      <w:r w:rsidR="00927C31">
        <w:rPr>
          <w:rFonts w:cs="Calibri"/>
          <w:color w:val="595959"/>
          <w:sz w:val="22"/>
          <w:szCs w:val="22"/>
        </w:rPr>
        <w:t xml:space="preserve">_ </w:t>
      </w:r>
      <w:r w:rsidR="00C25462">
        <w:rPr>
          <w:rFonts w:cs="Calibri"/>
          <w:color w:val="595959"/>
          <w:sz w:val="22"/>
          <w:szCs w:val="22"/>
        </w:rPr>
        <w:t xml:space="preserve"> </w:t>
      </w:r>
      <w:r w:rsidR="00655518">
        <w:rPr>
          <w:rFonts w:cs="Calibri"/>
          <w:color w:val="595959"/>
          <w:sz w:val="22"/>
          <w:szCs w:val="22"/>
        </w:rPr>
        <w:t>(</w:t>
      </w:r>
      <w:proofErr w:type="gramEnd"/>
      <w:r>
        <w:rPr>
          <w:rFonts w:cs="Calibri"/>
          <w:color w:val="595959"/>
          <w:sz w:val="22"/>
          <w:szCs w:val="22"/>
        </w:rPr>
        <w:t>source, content</w:t>
      </w:r>
      <w:r w:rsidR="00655518">
        <w:rPr>
          <w:rFonts w:cs="Calibri"/>
          <w:color w:val="595959"/>
          <w:sz w:val="22"/>
          <w:szCs w:val="22"/>
        </w:rPr>
        <w:t xml:space="preserve">) </w:t>
      </w:r>
      <w:r>
        <w:rPr>
          <w:rFonts w:cs="Calibri"/>
          <w:color w:val="595959"/>
          <w:sz w:val="22"/>
          <w:szCs w:val="22"/>
        </w:rPr>
        <w:t>to illustrate and clarify your position.</w:t>
      </w:r>
      <w:r w:rsidR="00655518">
        <w:rPr>
          <w:rFonts w:cs="Calibri"/>
          <w:color w:val="595959"/>
          <w:sz w:val="22"/>
          <w:szCs w:val="22"/>
        </w:rPr>
        <w:t xml:space="preserve"> </w:t>
      </w:r>
      <w:r w:rsidR="00655518" w:rsidRPr="008F14D6">
        <w:rPr>
          <w:rFonts w:cs="Calibri"/>
          <w:b/>
          <w:color w:val="595959"/>
          <w:sz w:val="22"/>
          <w:szCs w:val="22"/>
        </w:rPr>
        <w:t>(</w:t>
      </w:r>
      <w:r w:rsidRPr="008F14D6">
        <w:rPr>
          <w:rFonts w:cs="Calibri"/>
          <w:b/>
          <w:color w:val="595959"/>
          <w:sz w:val="22"/>
          <w:szCs w:val="22"/>
        </w:rPr>
        <w:t>Argumentation/Problem-Solution</w:t>
      </w:r>
      <w:r w:rsidR="00655518" w:rsidRPr="008F14D6">
        <w:rPr>
          <w:rFonts w:cs="Calibri"/>
          <w:b/>
          <w:i/>
          <w:color w:val="595959"/>
          <w:sz w:val="22"/>
          <w:szCs w:val="22"/>
        </w:rPr>
        <w:t>)</w:t>
      </w:r>
    </w:p>
    <w:p w14:paraId="784F486D" w14:textId="77777777" w:rsidR="00313EC1" w:rsidRDefault="00313EC1">
      <w:pPr>
        <w:rPr>
          <w:rFonts w:cs="Calibri"/>
          <w:color w:val="595959"/>
          <w:sz w:val="22"/>
          <w:szCs w:val="22"/>
        </w:rPr>
      </w:pPr>
    </w:p>
    <w:p w14:paraId="149A879E" w14:textId="77777777" w:rsidR="00655518" w:rsidRDefault="00313EC1">
      <w:pPr>
        <w:ind w:left="720"/>
        <w:rPr>
          <w:rFonts w:cs="Calibri"/>
          <w:i/>
          <w:color w:val="595959"/>
          <w:sz w:val="22"/>
          <w:szCs w:val="22"/>
        </w:rPr>
      </w:pPr>
      <w:r>
        <w:rPr>
          <w:rFonts w:cs="Calibri"/>
          <w:b/>
          <w:color w:val="595959"/>
          <w:sz w:val="22"/>
          <w:szCs w:val="22"/>
        </w:rPr>
        <w:t>Variation Task 7 Example:</w:t>
      </w:r>
      <w:r>
        <w:rPr>
          <w:rFonts w:cs="Calibri"/>
          <w:color w:val="595959"/>
          <w:sz w:val="22"/>
          <w:szCs w:val="22"/>
        </w:rPr>
        <w:t xml:space="preserve"> </w:t>
      </w:r>
      <w:r w:rsidRPr="0054432E">
        <w:rPr>
          <w:rFonts w:cs="Calibri"/>
          <w:color w:val="595959"/>
          <w:sz w:val="22"/>
          <w:szCs w:val="22"/>
        </w:rPr>
        <w:t xml:space="preserve">After researching </w:t>
      </w:r>
      <w:r w:rsidRPr="0054432E">
        <w:rPr>
          <w:rFonts w:cs="Calibri"/>
          <w:color w:val="595959"/>
          <w:sz w:val="22"/>
          <w:szCs w:val="22"/>
          <w:u w:val="single"/>
        </w:rPr>
        <w:t xml:space="preserve">scientific and technical </w:t>
      </w:r>
      <w:r w:rsidRPr="0063783D">
        <w:rPr>
          <w:rFonts w:cs="Calibri"/>
          <w:color w:val="595959"/>
          <w:sz w:val="22"/>
          <w:szCs w:val="22"/>
          <w:u w:val="single"/>
        </w:rPr>
        <w:t>sources on</w:t>
      </w:r>
      <w:r w:rsidRPr="0054432E">
        <w:rPr>
          <w:rFonts w:cs="Calibri"/>
          <w:color w:val="595959"/>
          <w:sz w:val="22"/>
          <w:szCs w:val="22"/>
        </w:rPr>
        <w:t xml:space="preserve"> </w:t>
      </w:r>
      <w:r w:rsidRPr="0054432E">
        <w:rPr>
          <w:rFonts w:cs="Calibri"/>
          <w:color w:val="595959"/>
          <w:sz w:val="22"/>
          <w:szCs w:val="22"/>
          <w:u w:val="single"/>
        </w:rPr>
        <w:t>methods for preventing water shortages</w:t>
      </w:r>
      <w:r w:rsidRPr="0054432E">
        <w:rPr>
          <w:rFonts w:cs="Calibri"/>
          <w:color w:val="595959"/>
          <w:sz w:val="22"/>
          <w:szCs w:val="22"/>
        </w:rPr>
        <w:t xml:space="preserve">, write a </w:t>
      </w:r>
      <w:r w:rsidRPr="0054432E">
        <w:rPr>
          <w:rFonts w:cs="Calibri"/>
          <w:color w:val="595959"/>
          <w:sz w:val="22"/>
          <w:szCs w:val="22"/>
          <w:u w:val="single"/>
        </w:rPr>
        <w:t>proposal</w:t>
      </w:r>
      <w:r w:rsidRPr="0054432E">
        <w:rPr>
          <w:rFonts w:cs="Calibri"/>
          <w:color w:val="595959"/>
          <w:sz w:val="22"/>
          <w:szCs w:val="22"/>
        </w:rPr>
        <w:t xml:space="preserve"> in which you identify a problem </w:t>
      </w:r>
      <w:r w:rsidRPr="0054432E">
        <w:rPr>
          <w:rFonts w:cs="Calibri"/>
          <w:color w:val="595959"/>
          <w:sz w:val="22"/>
          <w:szCs w:val="22"/>
          <w:u w:val="single"/>
        </w:rPr>
        <w:t>faced by communities in arid regions</w:t>
      </w:r>
      <w:r w:rsidRPr="0054432E">
        <w:rPr>
          <w:rFonts w:cs="Calibri"/>
          <w:color w:val="595959"/>
          <w:sz w:val="22"/>
          <w:szCs w:val="22"/>
        </w:rPr>
        <w:t xml:space="preserve"> and argue for a solution </w:t>
      </w:r>
      <w:r w:rsidRPr="0063783D">
        <w:rPr>
          <w:rFonts w:cs="Calibri"/>
          <w:color w:val="595959"/>
          <w:sz w:val="22"/>
          <w:szCs w:val="22"/>
          <w:u w:val="single"/>
        </w:rPr>
        <w:t>to improve water availability</w:t>
      </w:r>
      <w:r w:rsidRPr="0054432E">
        <w:rPr>
          <w:rFonts w:cs="Calibri"/>
          <w:color w:val="595959"/>
          <w:sz w:val="22"/>
          <w:szCs w:val="22"/>
        </w:rPr>
        <w:t xml:space="preserve">. Support your position with evidence from your research. L2 Be sure to examine </w:t>
      </w:r>
      <w:r w:rsidRPr="0063783D">
        <w:rPr>
          <w:rFonts w:cs="Calibri"/>
          <w:color w:val="595959"/>
          <w:sz w:val="22"/>
          <w:szCs w:val="22"/>
          <w:u w:val="single"/>
        </w:rPr>
        <w:t>a</w:t>
      </w:r>
      <w:r w:rsidRPr="0054432E">
        <w:rPr>
          <w:rFonts w:cs="Calibri"/>
          <w:color w:val="595959"/>
          <w:sz w:val="22"/>
          <w:szCs w:val="22"/>
        </w:rPr>
        <w:t xml:space="preserve"> competing view </w:t>
      </w:r>
      <w:r w:rsidRPr="0063783D">
        <w:rPr>
          <w:rFonts w:cs="Calibri"/>
          <w:color w:val="595959"/>
          <w:sz w:val="22"/>
          <w:szCs w:val="22"/>
          <w:u w:val="single"/>
        </w:rPr>
        <w:t>challenging your solution</w:t>
      </w:r>
      <w:r w:rsidRPr="0054432E">
        <w:rPr>
          <w:rFonts w:cs="Calibri"/>
          <w:color w:val="595959"/>
          <w:sz w:val="22"/>
          <w:szCs w:val="22"/>
        </w:rPr>
        <w:t xml:space="preserve">. L3 Give </w:t>
      </w:r>
      <w:r w:rsidRPr="0063783D">
        <w:rPr>
          <w:rFonts w:cs="Calibri"/>
          <w:color w:val="595959"/>
          <w:sz w:val="22"/>
          <w:szCs w:val="22"/>
          <w:u w:val="single"/>
        </w:rPr>
        <w:t>an</w:t>
      </w:r>
      <w:r w:rsidRPr="0054432E">
        <w:rPr>
          <w:rFonts w:cs="Calibri"/>
          <w:color w:val="595959"/>
          <w:sz w:val="22"/>
          <w:szCs w:val="22"/>
        </w:rPr>
        <w:t xml:space="preserve"> example from </w:t>
      </w:r>
      <w:r w:rsidRPr="0063783D">
        <w:rPr>
          <w:rFonts w:cs="Calibri"/>
          <w:color w:val="595959"/>
          <w:sz w:val="22"/>
          <w:szCs w:val="22"/>
          <w:u w:val="single"/>
        </w:rPr>
        <w:t>past or current events</w:t>
      </w:r>
      <w:r w:rsidRPr="0054432E">
        <w:rPr>
          <w:rFonts w:cs="Calibri"/>
          <w:color w:val="595959"/>
          <w:sz w:val="22"/>
          <w:szCs w:val="22"/>
        </w:rPr>
        <w:t xml:space="preserve"> to illustrate and clarify your position.</w:t>
      </w:r>
      <w:r w:rsidR="00655518">
        <w:rPr>
          <w:rFonts w:cs="Calibri"/>
          <w:color w:val="595959"/>
          <w:sz w:val="22"/>
          <w:szCs w:val="22"/>
        </w:rPr>
        <w:t xml:space="preserve"> (</w:t>
      </w:r>
      <w:r w:rsidRPr="0054432E">
        <w:rPr>
          <w:color w:val="595959"/>
          <w:sz w:val="22"/>
        </w:rPr>
        <w:t>Argumentation/Problem-Solution</w:t>
      </w:r>
      <w:r w:rsidR="00655518">
        <w:rPr>
          <w:rFonts w:cs="Calibri"/>
          <w:i/>
          <w:color w:val="595959"/>
          <w:sz w:val="22"/>
          <w:szCs w:val="22"/>
        </w:rPr>
        <w:t>)</w:t>
      </w:r>
    </w:p>
    <w:p w14:paraId="0751825B" w14:textId="77777777" w:rsidR="00313EC1" w:rsidRDefault="00313EC1">
      <w:pPr>
        <w:rPr>
          <w:rFonts w:cs="Calibri"/>
          <w:color w:val="FF0000"/>
          <w:sz w:val="22"/>
          <w:szCs w:val="22"/>
        </w:rPr>
      </w:pPr>
    </w:p>
    <w:tbl>
      <w:tblPr>
        <w:tblW w:w="0" w:type="auto"/>
        <w:tblLayout w:type="fixed"/>
        <w:tblLook w:val="0000" w:firstRow="0" w:lastRow="0" w:firstColumn="0" w:lastColumn="0" w:noHBand="0" w:noVBand="0"/>
      </w:tblPr>
      <w:tblGrid>
        <w:gridCol w:w="14328"/>
      </w:tblGrid>
      <w:tr w:rsidR="00313EC1" w14:paraId="0CB0E346"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5D029B3F" w14:textId="77777777" w:rsidR="00313EC1" w:rsidRDefault="00313EC1">
            <w:pPr>
              <w:rPr>
                <w:rFonts w:cs="Calibri"/>
                <w:b/>
                <w:sz w:val="22"/>
                <w:szCs w:val="22"/>
              </w:rPr>
            </w:pPr>
          </w:p>
          <w:p w14:paraId="306648E3" w14:textId="06CBD05C" w:rsidR="00C15928" w:rsidRPr="00D870AB" w:rsidRDefault="00D870AB" w:rsidP="00C15928">
            <w:pPr>
              <w:rPr>
                <w:rFonts w:cs="Calibri"/>
                <w:b/>
                <w:w w:val="99"/>
                <w:kern w:val="22"/>
                <w:sz w:val="22"/>
                <w:szCs w:val="22"/>
              </w:rPr>
            </w:pPr>
            <w:r>
              <w:rPr>
                <w:rFonts w:cs="Calibri"/>
                <w:b/>
                <w:sz w:val="22"/>
                <w:szCs w:val="22"/>
              </w:rPr>
              <w:t>Task 8 Template:</w:t>
            </w:r>
            <w:r>
              <w:rPr>
                <w:rFonts w:cs="Calibri"/>
                <w:sz w:val="22"/>
                <w:szCs w:val="22"/>
              </w:rPr>
              <w:t xml:space="preserve"> [Insert question] After reading ________ (literature or informational texts) on ________ (content), write</w:t>
            </w:r>
            <w:r w:rsidR="006A0538">
              <w:rPr>
                <w:rFonts w:cs="Calibri"/>
                <w:sz w:val="22"/>
                <w:szCs w:val="22"/>
              </w:rPr>
              <w:t xml:space="preserve"> a/an</w:t>
            </w:r>
            <w:r>
              <w:rPr>
                <w:rFonts w:cs="Calibri"/>
                <w:sz w:val="22"/>
                <w:szCs w:val="22"/>
              </w:rPr>
              <w:t xml:space="preserve"> _______ (essay or substitute) that identifies a problem _______ (content) and argues for a solution ________ (content). Support your position with evidence from the text(s).  </w:t>
            </w:r>
            <w:r>
              <w:rPr>
                <w:rFonts w:cs="Calibri"/>
                <w:b/>
                <w:sz w:val="22"/>
                <w:szCs w:val="22"/>
              </w:rPr>
              <w:t xml:space="preserve">L2 </w:t>
            </w:r>
            <w:r>
              <w:rPr>
                <w:rFonts w:cs="Calibri"/>
                <w:sz w:val="22"/>
                <w:szCs w:val="22"/>
              </w:rPr>
              <w:t xml:space="preserve">Be sure to examine competing view.  </w:t>
            </w:r>
            <w:r>
              <w:rPr>
                <w:rFonts w:cs="Calibri"/>
                <w:b/>
                <w:sz w:val="22"/>
                <w:szCs w:val="22"/>
              </w:rPr>
              <w:t xml:space="preserve">L3 </w:t>
            </w:r>
            <w:r w:rsidR="00E05C16" w:rsidRPr="00E05C16">
              <w:rPr>
                <w:rFonts w:cs="Calibri"/>
                <w:sz w:val="22"/>
                <w:szCs w:val="22"/>
              </w:rPr>
              <w:t>G</w:t>
            </w:r>
            <w:r>
              <w:rPr>
                <w:rFonts w:cs="Calibri"/>
                <w:sz w:val="22"/>
                <w:szCs w:val="22"/>
              </w:rPr>
              <w:t xml:space="preserve">ive examples from past or current events or issues to illustrate and clarify your position. </w:t>
            </w:r>
            <w:r>
              <w:rPr>
                <w:rFonts w:cs="Calibri"/>
                <w:b/>
                <w:sz w:val="22"/>
                <w:szCs w:val="22"/>
              </w:rPr>
              <w:t>(Argumentation/Problem-Solution)</w:t>
            </w:r>
          </w:p>
          <w:p w14:paraId="5E1953CE" w14:textId="7A0780CD" w:rsidR="00313EC1" w:rsidRDefault="00313EC1" w:rsidP="00D870AB">
            <w:pPr>
              <w:rPr>
                <w:rFonts w:cs="Calibri"/>
                <w:b/>
                <w:sz w:val="22"/>
                <w:szCs w:val="22"/>
              </w:rPr>
            </w:pPr>
            <w:r w:rsidRPr="008B4862">
              <w:rPr>
                <w:rFonts w:cs="Calibri"/>
                <w:w w:val="99"/>
                <w:kern w:val="22"/>
                <w:sz w:val="22"/>
                <w:szCs w:val="22"/>
              </w:rPr>
              <w:t xml:space="preserve"> </w:t>
            </w:r>
          </w:p>
        </w:tc>
      </w:tr>
    </w:tbl>
    <w:p w14:paraId="790BBB4F" w14:textId="77777777" w:rsidR="00313EC1" w:rsidRDefault="00313EC1">
      <w:pPr>
        <w:rPr>
          <w:rFonts w:cs="Calibri"/>
          <w:b/>
          <w:sz w:val="22"/>
          <w:szCs w:val="22"/>
        </w:rPr>
      </w:pPr>
    </w:p>
    <w:p w14:paraId="521DBF75" w14:textId="77777777" w:rsidR="00655518" w:rsidRDefault="00313EC1">
      <w:pPr>
        <w:ind w:left="720"/>
        <w:rPr>
          <w:rFonts w:cs="Calibri"/>
          <w:sz w:val="22"/>
          <w:szCs w:val="22"/>
        </w:rPr>
      </w:pPr>
      <w:r w:rsidRPr="00C15928">
        <w:rPr>
          <w:rFonts w:cs="Calibri"/>
          <w:b/>
          <w:sz w:val="22"/>
          <w:szCs w:val="22"/>
        </w:rPr>
        <w:t xml:space="preserve">Task 8 Social Studies Example: </w:t>
      </w:r>
      <w:r w:rsidRPr="00C15928">
        <w:rPr>
          <w:rFonts w:cs="Calibri"/>
          <w:sz w:val="22"/>
          <w:szCs w:val="22"/>
          <w:u w:val="single"/>
        </w:rPr>
        <w:t>What problems did the South encounter in the post-Civil War era?</w:t>
      </w:r>
      <w:r w:rsidRPr="00C15928">
        <w:rPr>
          <w:sz w:val="22"/>
          <w:szCs w:val="22"/>
        </w:rPr>
        <w:t xml:space="preserve"> </w:t>
      </w:r>
      <w:r w:rsidRPr="00C15928">
        <w:rPr>
          <w:rFonts w:cs="Calibri"/>
          <w:sz w:val="22"/>
          <w:szCs w:val="22"/>
        </w:rPr>
        <w:t xml:space="preserve">After reading </w:t>
      </w:r>
      <w:r w:rsidRPr="00C15928">
        <w:rPr>
          <w:rFonts w:cs="Calibri"/>
          <w:sz w:val="22"/>
          <w:szCs w:val="22"/>
          <w:u w:val="single"/>
        </w:rPr>
        <w:t xml:space="preserve">primary and secondary sources </w:t>
      </w:r>
      <w:r w:rsidRPr="00C15928">
        <w:rPr>
          <w:rFonts w:cs="Calibri"/>
          <w:sz w:val="22"/>
          <w:szCs w:val="22"/>
        </w:rPr>
        <w:t xml:space="preserve">on </w:t>
      </w:r>
      <w:r w:rsidRPr="00C15928">
        <w:rPr>
          <w:rFonts w:cs="Calibri"/>
          <w:sz w:val="22"/>
          <w:szCs w:val="22"/>
          <w:u w:val="single"/>
        </w:rPr>
        <w:t>the post-Civil War era</w:t>
      </w:r>
      <w:r w:rsidRPr="00C15928">
        <w:rPr>
          <w:rFonts w:cs="Calibri"/>
          <w:sz w:val="22"/>
          <w:szCs w:val="22"/>
        </w:rPr>
        <w:t xml:space="preserve">, write an </w:t>
      </w:r>
      <w:r w:rsidRPr="00C15928">
        <w:rPr>
          <w:rFonts w:cs="Calibri"/>
          <w:sz w:val="22"/>
          <w:szCs w:val="22"/>
          <w:u w:val="single"/>
        </w:rPr>
        <w:t>essay</w:t>
      </w:r>
      <w:r w:rsidRPr="00C15928">
        <w:rPr>
          <w:rFonts w:cs="Calibri"/>
          <w:sz w:val="22"/>
          <w:szCs w:val="22"/>
        </w:rPr>
        <w:t xml:space="preserve"> that identifies a problem </w:t>
      </w:r>
      <w:r w:rsidRPr="00C15928">
        <w:rPr>
          <w:rFonts w:cs="Calibri"/>
          <w:sz w:val="22"/>
          <w:szCs w:val="22"/>
          <w:u w:val="single"/>
        </w:rPr>
        <w:t>related to economic issues faced by the South</w:t>
      </w:r>
      <w:r w:rsidRPr="00C15928">
        <w:rPr>
          <w:rFonts w:cs="Calibri"/>
          <w:sz w:val="22"/>
          <w:szCs w:val="22"/>
        </w:rPr>
        <w:t xml:space="preserve"> and argues for a solution </w:t>
      </w:r>
      <w:r w:rsidRPr="00C15928">
        <w:rPr>
          <w:rFonts w:cs="Calibri"/>
          <w:sz w:val="22"/>
          <w:szCs w:val="22"/>
          <w:u w:val="single"/>
        </w:rPr>
        <w:t>that could have been</w:t>
      </w:r>
      <w:r w:rsidR="00655518" w:rsidRPr="00C15928">
        <w:rPr>
          <w:rFonts w:cs="Calibri"/>
          <w:sz w:val="22"/>
          <w:szCs w:val="22"/>
          <w:u w:val="single"/>
        </w:rPr>
        <w:t xml:space="preserve"> (</w:t>
      </w:r>
      <w:r w:rsidRPr="00C15928">
        <w:rPr>
          <w:rFonts w:cs="Calibri"/>
          <w:sz w:val="22"/>
          <w:szCs w:val="22"/>
          <w:u w:val="single"/>
        </w:rPr>
        <w:t>or was</w:t>
      </w:r>
      <w:r w:rsidR="00655518" w:rsidRPr="00C15928">
        <w:rPr>
          <w:rFonts w:cs="Calibri"/>
          <w:sz w:val="22"/>
          <w:szCs w:val="22"/>
          <w:u w:val="single"/>
        </w:rPr>
        <w:t xml:space="preserve">) </w:t>
      </w:r>
      <w:r w:rsidRPr="00C15928">
        <w:rPr>
          <w:rFonts w:cs="Calibri"/>
          <w:sz w:val="22"/>
          <w:szCs w:val="22"/>
          <w:u w:val="single"/>
        </w:rPr>
        <w:t>used to aid its economic recovery</w:t>
      </w:r>
      <w:r w:rsidRPr="00C15928">
        <w:rPr>
          <w:rFonts w:cs="Calibri"/>
          <w:sz w:val="22"/>
          <w:szCs w:val="22"/>
        </w:rPr>
        <w:t xml:space="preserve">. Support your position with evidence from the texts. L2 </w:t>
      </w:r>
      <w:proofErr w:type="gramStart"/>
      <w:r w:rsidRPr="00C15928">
        <w:rPr>
          <w:rFonts w:cs="Calibri"/>
          <w:sz w:val="22"/>
          <w:szCs w:val="22"/>
        </w:rPr>
        <w:t>Be</w:t>
      </w:r>
      <w:proofErr w:type="gramEnd"/>
      <w:r w:rsidRPr="00C15928">
        <w:rPr>
          <w:rFonts w:cs="Calibri"/>
          <w:sz w:val="22"/>
          <w:szCs w:val="22"/>
        </w:rPr>
        <w:t xml:space="preserve"> sure to examine competing views. </w:t>
      </w:r>
      <w:proofErr w:type="gramStart"/>
      <w:r w:rsidRPr="00C15928">
        <w:rPr>
          <w:rFonts w:cs="Calibri"/>
          <w:sz w:val="22"/>
          <w:szCs w:val="22"/>
        </w:rPr>
        <w:t>L3 Give examples from past or current events or issues to illustrate and clarify your position.</w:t>
      </w:r>
      <w:proofErr w:type="gramEnd"/>
      <w:r w:rsidR="00655518" w:rsidRPr="00C15928">
        <w:rPr>
          <w:rFonts w:cs="Calibri"/>
          <w:sz w:val="22"/>
          <w:szCs w:val="22"/>
        </w:rPr>
        <w:t xml:space="preserve"> (</w:t>
      </w:r>
      <w:r w:rsidRPr="00C15928">
        <w:rPr>
          <w:sz w:val="22"/>
          <w:szCs w:val="22"/>
        </w:rPr>
        <w:t>Argumentation/Problem-Solution</w:t>
      </w:r>
      <w:r w:rsidR="00655518" w:rsidRPr="00C15928">
        <w:rPr>
          <w:rFonts w:cs="Calibri"/>
          <w:i/>
          <w:sz w:val="22"/>
          <w:szCs w:val="22"/>
        </w:rPr>
        <w:t>)</w:t>
      </w:r>
    </w:p>
    <w:p w14:paraId="361CD70D" w14:textId="77777777" w:rsidR="00C15928" w:rsidRDefault="00C15928">
      <w:pPr>
        <w:ind w:left="720"/>
        <w:rPr>
          <w:rFonts w:cs="Calibri"/>
          <w:sz w:val="22"/>
          <w:szCs w:val="22"/>
        </w:rPr>
      </w:pPr>
    </w:p>
    <w:p w14:paraId="56DBA7C5" w14:textId="75B749A7" w:rsidR="00C15928" w:rsidRPr="00C15928" w:rsidRDefault="00C15928" w:rsidP="00C15928">
      <w:pPr>
        <w:ind w:left="720"/>
        <w:rPr>
          <w:rFonts w:cs="Calibri"/>
          <w:sz w:val="22"/>
          <w:szCs w:val="22"/>
        </w:rPr>
      </w:pPr>
      <w:r>
        <w:rPr>
          <w:rFonts w:cs="Calibri"/>
          <w:b/>
          <w:sz w:val="22"/>
          <w:szCs w:val="22"/>
        </w:rPr>
        <w:t>Task 8 Science Example</w:t>
      </w:r>
      <w:r>
        <w:rPr>
          <w:rFonts w:cs="Calibri"/>
          <w:sz w:val="22"/>
          <w:szCs w:val="22"/>
        </w:rPr>
        <w:t xml:space="preserve">: </w:t>
      </w:r>
      <w:r>
        <w:rPr>
          <w:rFonts w:cs="Calibri"/>
          <w:sz w:val="22"/>
          <w:szCs w:val="22"/>
          <w:u w:val="single"/>
        </w:rPr>
        <w:t>What would you recommend to help your community improve its air quality?</w:t>
      </w:r>
      <w:r>
        <w:rPr>
          <w:rFonts w:cs="Calibri"/>
          <w:sz w:val="22"/>
          <w:szCs w:val="22"/>
        </w:rPr>
        <w:t xml:space="preserve"> After reading </w:t>
      </w:r>
      <w:r>
        <w:rPr>
          <w:rFonts w:cs="Calibri"/>
          <w:sz w:val="22"/>
          <w:szCs w:val="22"/>
          <w:u w:val="single"/>
        </w:rPr>
        <w:t>scientific articles</w:t>
      </w:r>
      <w:r>
        <w:rPr>
          <w:rFonts w:cs="Calibri"/>
          <w:sz w:val="22"/>
          <w:szCs w:val="22"/>
        </w:rPr>
        <w:t xml:space="preserve"> on </w:t>
      </w:r>
      <w:r>
        <w:rPr>
          <w:rFonts w:cs="Calibri"/>
          <w:sz w:val="22"/>
          <w:szCs w:val="22"/>
          <w:u w:val="single"/>
        </w:rPr>
        <w:t>the potential for plant growth to improve air quality</w:t>
      </w:r>
      <w:r>
        <w:rPr>
          <w:rFonts w:cs="Calibri"/>
          <w:sz w:val="22"/>
          <w:szCs w:val="22"/>
        </w:rPr>
        <w:t xml:space="preserve">, write a </w:t>
      </w:r>
      <w:r>
        <w:rPr>
          <w:rFonts w:cs="Calibri"/>
          <w:sz w:val="22"/>
          <w:szCs w:val="22"/>
          <w:u w:val="single"/>
        </w:rPr>
        <w:t>proposal</w:t>
      </w:r>
      <w:r>
        <w:rPr>
          <w:rFonts w:cs="Calibri"/>
          <w:sz w:val="22"/>
          <w:szCs w:val="22"/>
        </w:rPr>
        <w:t xml:space="preserve"> that identifies a problem </w:t>
      </w:r>
      <w:r>
        <w:rPr>
          <w:rFonts w:cs="Calibri"/>
          <w:sz w:val="22"/>
          <w:szCs w:val="22"/>
          <w:u w:val="single"/>
        </w:rPr>
        <w:t>related to air quality in your community</w:t>
      </w:r>
      <w:r>
        <w:rPr>
          <w:rFonts w:cs="Calibri"/>
          <w:sz w:val="22"/>
          <w:szCs w:val="22"/>
        </w:rPr>
        <w:t xml:space="preserve"> and argues for a solution </w:t>
      </w:r>
      <w:r>
        <w:rPr>
          <w:rFonts w:cs="Calibri"/>
          <w:sz w:val="22"/>
          <w:szCs w:val="22"/>
          <w:u w:val="single"/>
        </w:rPr>
        <w:t>that would involve planting some varieties of flora</w:t>
      </w:r>
      <w:r>
        <w:rPr>
          <w:rFonts w:cs="Calibri"/>
          <w:sz w:val="22"/>
          <w:szCs w:val="22"/>
        </w:rPr>
        <w:t>. Support your position with evidence from the texts.  (Argumentation/Problem-Solution)</w:t>
      </w:r>
    </w:p>
    <w:p w14:paraId="5A46CBC9" w14:textId="77777777" w:rsidR="00313EC1" w:rsidRPr="00C15928" w:rsidRDefault="00313EC1">
      <w:pPr>
        <w:ind w:left="720"/>
        <w:rPr>
          <w:rFonts w:cs="Calibri"/>
          <w:sz w:val="22"/>
          <w:szCs w:val="22"/>
        </w:rPr>
      </w:pPr>
    </w:p>
    <w:p w14:paraId="46E6C7C2" w14:textId="540513B7" w:rsidR="00655518" w:rsidRDefault="00313EC1" w:rsidP="00C537B4">
      <w:pPr>
        <w:rPr>
          <w:color w:val="808080" w:themeColor="background1" w:themeShade="80"/>
          <w:sz w:val="22"/>
        </w:rPr>
      </w:pPr>
      <w:r w:rsidRPr="00C537B4">
        <w:rPr>
          <w:b/>
          <w:color w:val="808080" w:themeColor="background1" w:themeShade="80"/>
          <w:sz w:val="22"/>
        </w:rPr>
        <w:t>Variation Task 8 Template</w:t>
      </w:r>
      <w:r w:rsidRPr="00C537B4">
        <w:rPr>
          <w:color w:val="808080" w:themeColor="background1" w:themeShade="80"/>
          <w:sz w:val="22"/>
        </w:rPr>
        <w:t>: [</w:t>
      </w:r>
      <w:r w:rsidRPr="0054432E">
        <w:rPr>
          <w:color w:val="808080" w:themeColor="background1" w:themeShade="80"/>
          <w:sz w:val="22"/>
        </w:rPr>
        <w:t>Insert question.] After reading and analyzing</w:t>
      </w:r>
      <w:r w:rsidR="00A11A7F">
        <w:rPr>
          <w:color w:val="808080" w:themeColor="background1" w:themeShade="80"/>
          <w:sz w:val="22"/>
        </w:rPr>
        <w:t xml:space="preserve"> </w:t>
      </w:r>
      <w:r w:rsidR="00927C31">
        <w:rPr>
          <w:rFonts w:cs="Calibri"/>
          <w:color w:val="595959"/>
          <w:sz w:val="22"/>
          <w:szCs w:val="22"/>
        </w:rPr>
        <w:t xml:space="preserve">________ </w:t>
      </w:r>
      <w:r w:rsidR="00655518">
        <w:rPr>
          <w:color w:val="808080" w:themeColor="background1" w:themeShade="80"/>
          <w:sz w:val="22"/>
        </w:rPr>
        <w:t>(</w:t>
      </w:r>
      <w:r w:rsidRPr="0054432E">
        <w:rPr>
          <w:color w:val="808080" w:themeColor="background1" w:themeShade="80"/>
          <w:sz w:val="22"/>
        </w:rPr>
        <w:t>literature or informational texts</w:t>
      </w:r>
      <w:r w:rsidR="00763E16">
        <w:rPr>
          <w:color w:val="808080" w:themeColor="background1" w:themeShade="80"/>
          <w:sz w:val="22"/>
        </w:rPr>
        <w:t>),</w:t>
      </w:r>
      <w:r w:rsidRPr="0054432E">
        <w:rPr>
          <w:color w:val="808080" w:themeColor="background1" w:themeShade="80"/>
          <w:sz w:val="22"/>
        </w:rPr>
        <w:t xml:space="preserve"> write</w:t>
      </w:r>
      <w:r w:rsidR="006A0538">
        <w:rPr>
          <w:color w:val="808080" w:themeColor="background1" w:themeShade="80"/>
          <w:sz w:val="22"/>
        </w:rPr>
        <w:t xml:space="preserve"> a/an</w:t>
      </w:r>
      <w:r w:rsidR="00A11A7F">
        <w:rPr>
          <w:color w:val="808080" w:themeColor="background1" w:themeShade="80"/>
          <w:sz w:val="22"/>
        </w:rPr>
        <w:t xml:space="preserve"> </w:t>
      </w:r>
      <w:r w:rsidR="00927C31">
        <w:rPr>
          <w:color w:val="808080" w:themeColor="background1" w:themeShade="80"/>
          <w:sz w:val="22"/>
        </w:rPr>
        <w:t xml:space="preserve">________ </w:t>
      </w:r>
      <w:r w:rsidR="00655518">
        <w:rPr>
          <w:color w:val="808080" w:themeColor="background1" w:themeShade="80"/>
          <w:sz w:val="22"/>
        </w:rPr>
        <w:t>(</w:t>
      </w:r>
      <w:r w:rsidRPr="0054432E">
        <w:rPr>
          <w:color w:val="808080" w:themeColor="background1" w:themeShade="80"/>
          <w:sz w:val="22"/>
        </w:rPr>
        <w:t>essay or substitute</w:t>
      </w:r>
      <w:r w:rsidR="00655518">
        <w:rPr>
          <w:color w:val="808080" w:themeColor="background1" w:themeShade="80"/>
          <w:sz w:val="22"/>
        </w:rPr>
        <w:t xml:space="preserve">) </w:t>
      </w:r>
      <w:r w:rsidRPr="0054432E">
        <w:rPr>
          <w:color w:val="808080" w:themeColor="background1" w:themeShade="80"/>
          <w:sz w:val="22"/>
        </w:rPr>
        <w:t>in which you identify a problem</w:t>
      </w:r>
      <w:r w:rsidR="00A11A7F">
        <w:rPr>
          <w:color w:val="808080" w:themeColor="background1" w:themeShade="80"/>
          <w:sz w:val="22"/>
        </w:rPr>
        <w:t xml:space="preserve"> </w:t>
      </w:r>
      <w:r w:rsidR="00927C31">
        <w:rPr>
          <w:color w:val="808080" w:themeColor="background1" w:themeShade="80"/>
          <w:sz w:val="22"/>
        </w:rPr>
        <w:t xml:space="preserve">________ </w:t>
      </w:r>
      <w:r w:rsidR="00655518">
        <w:rPr>
          <w:color w:val="808080" w:themeColor="background1" w:themeShade="80"/>
          <w:sz w:val="22"/>
        </w:rPr>
        <w:t>(</w:t>
      </w:r>
      <w:r w:rsidRPr="0054432E">
        <w:rPr>
          <w:color w:val="808080" w:themeColor="background1" w:themeShade="80"/>
          <w:sz w:val="22"/>
        </w:rPr>
        <w:t>content</w:t>
      </w:r>
      <w:r w:rsidR="00655518">
        <w:rPr>
          <w:color w:val="808080" w:themeColor="background1" w:themeShade="80"/>
          <w:sz w:val="22"/>
        </w:rPr>
        <w:t xml:space="preserve">) </w:t>
      </w:r>
      <w:r w:rsidRPr="0054432E">
        <w:rPr>
          <w:color w:val="808080" w:themeColor="background1" w:themeShade="80"/>
          <w:sz w:val="22"/>
        </w:rPr>
        <w:t>and argue for a solution</w:t>
      </w:r>
      <w:r w:rsidR="00A11A7F">
        <w:rPr>
          <w:color w:val="808080" w:themeColor="background1" w:themeShade="80"/>
          <w:sz w:val="22"/>
        </w:rPr>
        <w:t xml:space="preserve"> </w:t>
      </w:r>
      <w:r w:rsidR="00927C31">
        <w:rPr>
          <w:color w:val="808080" w:themeColor="background1" w:themeShade="80"/>
          <w:sz w:val="22"/>
        </w:rPr>
        <w:t xml:space="preserve">________ </w:t>
      </w:r>
      <w:r w:rsidR="00655518">
        <w:rPr>
          <w:color w:val="808080" w:themeColor="background1" w:themeShade="80"/>
          <w:sz w:val="22"/>
        </w:rPr>
        <w:t>(</w:t>
      </w:r>
      <w:r w:rsidRPr="0054432E">
        <w:rPr>
          <w:color w:val="808080" w:themeColor="background1" w:themeShade="80"/>
          <w:sz w:val="22"/>
        </w:rPr>
        <w:t>content</w:t>
      </w:r>
      <w:r w:rsidR="00655518">
        <w:rPr>
          <w:color w:val="808080" w:themeColor="background1" w:themeShade="80"/>
          <w:sz w:val="22"/>
        </w:rPr>
        <w:t xml:space="preserve">). </w:t>
      </w:r>
      <w:r w:rsidRPr="0054432E">
        <w:rPr>
          <w:rFonts w:cs="Calibri"/>
          <w:color w:val="808080" w:themeColor="background1" w:themeShade="80"/>
          <w:sz w:val="22"/>
          <w:szCs w:val="22"/>
        </w:rPr>
        <w:t xml:space="preserve"> </w:t>
      </w:r>
      <w:r w:rsidRPr="0054432E">
        <w:rPr>
          <w:color w:val="808080" w:themeColor="background1" w:themeShade="80"/>
          <w:sz w:val="22"/>
        </w:rPr>
        <w:t>Support your position with evidence from the text</w:t>
      </w:r>
      <w:r w:rsidR="00037A55">
        <w:rPr>
          <w:color w:val="808080" w:themeColor="background1" w:themeShade="80"/>
          <w:sz w:val="22"/>
        </w:rPr>
        <w:t>(</w:t>
      </w:r>
      <w:r w:rsidRPr="0054432E">
        <w:rPr>
          <w:color w:val="808080" w:themeColor="background1" w:themeShade="80"/>
          <w:sz w:val="22"/>
        </w:rPr>
        <w:t>s</w:t>
      </w:r>
      <w:r w:rsidR="00037A55">
        <w:rPr>
          <w:color w:val="808080" w:themeColor="background1" w:themeShade="80"/>
          <w:sz w:val="22"/>
        </w:rPr>
        <w:t>)</w:t>
      </w:r>
      <w:r w:rsidRPr="0054432E">
        <w:rPr>
          <w:color w:val="808080" w:themeColor="background1" w:themeShade="80"/>
          <w:sz w:val="22"/>
        </w:rPr>
        <w:t xml:space="preserve">. L2 Be sure to examine competing </w:t>
      </w:r>
      <w:r w:rsidR="0061705B">
        <w:rPr>
          <w:color w:val="808080" w:themeColor="background1" w:themeShade="80"/>
          <w:sz w:val="22"/>
        </w:rPr>
        <w:t xml:space="preserve">views </w:t>
      </w:r>
      <w:r w:rsidR="00927C31">
        <w:rPr>
          <w:color w:val="808080" w:themeColor="background1" w:themeShade="80"/>
          <w:sz w:val="22"/>
        </w:rPr>
        <w:t xml:space="preserve">________ </w:t>
      </w:r>
      <w:r w:rsidR="00655518">
        <w:rPr>
          <w:color w:val="808080" w:themeColor="background1" w:themeShade="80"/>
          <w:sz w:val="22"/>
        </w:rPr>
        <w:t>(</w:t>
      </w:r>
      <w:r w:rsidRPr="0054432E">
        <w:rPr>
          <w:color w:val="808080" w:themeColor="background1" w:themeShade="80"/>
          <w:sz w:val="22"/>
        </w:rPr>
        <w:t>content</w:t>
      </w:r>
      <w:r w:rsidR="00655518">
        <w:rPr>
          <w:color w:val="808080" w:themeColor="background1" w:themeShade="80"/>
          <w:sz w:val="22"/>
        </w:rPr>
        <w:t xml:space="preserve">). </w:t>
      </w:r>
      <w:r w:rsidRPr="0054432E">
        <w:rPr>
          <w:rFonts w:cs="Calibri"/>
          <w:color w:val="808080" w:themeColor="background1" w:themeShade="80"/>
          <w:sz w:val="22"/>
          <w:szCs w:val="22"/>
        </w:rPr>
        <w:t xml:space="preserve"> </w:t>
      </w:r>
      <w:r w:rsidRPr="0054432E">
        <w:rPr>
          <w:color w:val="808080" w:themeColor="background1" w:themeShade="80"/>
          <w:sz w:val="22"/>
        </w:rPr>
        <w:t>L3 Give</w:t>
      </w:r>
      <w:r w:rsidR="00A11A7F">
        <w:rPr>
          <w:color w:val="808080" w:themeColor="background1" w:themeShade="80"/>
          <w:sz w:val="22"/>
        </w:rPr>
        <w:t xml:space="preserve"> </w:t>
      </w:r>
      <w:r w:rsidR="00927C31">
        <w:rPr>
          <w:color w:val="808080" w:themeColor="background1" w:themeShade="80"/>
          <w:sz w:val="22"/>
        </w:rPr>
        <w:t xml:space="preserve">________ </w:t>
      </w:r>
      <w:r w:rsidRPr="0054432E">
        <w:rPr>
          <w:color w:val="808080" w:themeColor="background1" w:themeShade="80"/>
          <w:sz w:val="22"/>
        </w:rPr>
        <w:t>example</w:t>
      </w:r>
      <w:r w:rsidR="0061705B">
        <w:rPr>
          <w:color w:val="808080" w:themeColor="background1" w:themeShade="80"/>
          <w:sz w:val="22"/>
        </w:rPr>
        <w:t xml:space="preserve">(s) </w:t>
      </w:r>
      <w:r w:rsidRPr="0054432E">
        <w:rPr>
          <w:color w:val="808080" w:themeColor="background1" w:themeShade="80"/>
          <w:sz w:val="22"/>
        </w:rPr>
        <w:t>from</w:t>
      </w:r>
      <w:r w:rsidR="00A11A7F">
        <w:rPr>
          <w:color w:val="808080" w:themeColor="background1" w:themeShade="80"/>
          <w:sz w:val="22"/>
        </w:rPr>
        <w:t xml:space="preserve"> </w:t>
      </w:r>
      <w:r w:rsidR="00927C31">
        <w:rPr>
          <w:color w:val="808080" w:themeColor="background1" w:themeShade="80"/>
          <w:sz w:val="22"/>
        </w:rPr>
        <w:t xml:space="preserve">________ </w:t>
      </w:r>
      <w:r w:rsidR="00655518">
        <w:rPr>
          <w:color w:val="808080" w:themeColor="background1" w:themeShade="80"/>
          <w:sz w:val="22"/>
        </w:rPr>
        <w:t>(</w:t>
      </w:r>
      <w:r w:rsidRPr="0054432E">
        <w:rPr>
          <w:color w:val="808080" w:themeColor="background1" w:themeShade="80"/>
          <w:sz w:val="22"/>
        </w:rPr>
        <w:t>source or content</w:t>
      </w:r>
      <w:r w:rsidR="00655518">
        <w:rPr>
          <w:color w:val="808080" w:themeColor="background1" w:themeShade="80"/>
          <w:sz w:val="22"/>
        </w:rPr>
        <w:t xml:space="preserve">) </w:t>
      </w:r>
      <w:r w:rsidRPr="0054432E">
        <w:rPr>
          <w:color w:val="808080" w:themeColor="background1" w:themeShade="80"/>
          <w:sz w:val="22"/>
        </w:rPr>
        <w:t>to illustrate and clarify your position.</w:t>
      </w:r>
      <w:r w:rsidR="00655518">
        <w:rPr>
          <w:color w:val="808080" w:themeColor="background1" w:themeShade="80"/>
          <w:sz w:val="22"/>
        </w:rPr>
        <w:t xml:space="preserve"> </w:t>
      </w:r>
      <w:r w:rsidR="00655518" w:rsidRPr="008F14D6">
        <w:rPr>
          <w:b/>
          <w:color w:val="808080" w:themeColor="background1" w:themeShade="80"/>
          <w:sz w:val="22"/>
        </w:rPr>
        <w:t>(</w:t>
      </w:r>
      <w:r w:rsidRPr="008F14D6">
        <w:rPr>
          <w:b/>
          <w:color w:val="808080" w:themeColor="background1" w:themeShade="80"/>
          <w:sz w:val="22"/>
        </w:rPr>
        <w:t>Argumentation/Problem-Solution</w:t>
      </w:r>
      <w:r w:rsidR="00655518" w:rsidRPr="008F14D6">
        <w:rPr>
          <w:b/>
          <w:color w:val="808080" w:themeColor="background1" w:themeShade="80"/>
          <w:sz w:val="22"/>
        </w:rPr>
        <w:t>)</w:t>
      </w:r>
    </w:p>
    <w:p w14:paraId="1E8A2D6D" w14:textId="77777777" w:rsidR="00313EC1" w:rsidRPr="00C537B4" w:rsidRDefault="00313EC1" w:rsidP="00C537B4">
      <w:pPr>
        <w:rPr>
          <w:color w:val="808080" w:themeColor="background1" w:themeShade="80"/>
          <w:sz w:val="22"/>
        </w:rPr>
      </w:pPr>
    </w:p>
    <w:p w14:paraId="35FD812B" w14:textId="77777777" w:rsidR="003C482C" w:rsidRDefault="003C482C" w:rsidP="00C537B4">
      <w:pPr>
        <w:ind w:left="709"/>
        <w:rPr>
          <w:rFonts w:cs="Calibri"/>
          <w:b/>
          <w:color w:val="808080" w:themeColor="background1" w:themeShade="80"/>
          <w:sz w:val="22"/>
          <w:szCs w:val="22"/>
        </w:rPr>
        <w:sectPr w:rsidR="003C482C">
          <w:pgSz w:w="15840" w:h="12240" w:orient="landscape"/>
          <w:pgMar w:top="864" w:right="864" w:bottom="864" w:left="864" w:header="720" w:footer="720" w:gutter="0"/>
          <w:cols w:space="720"/>
          <w:docGrid w:linePitch="240" w:charSpace="32768"/>
        </w:sectPr>
      </w:pPr>
    </w:p>
    <w:p w14:paraId="59512EE7" w14:textId="49CBE51F" w:rsidR="00655518" w:rsidRDefault="00313EC1" w:rsidP="00C537B4">
      <w:pPr>
        <w:ind w:left="709"/>
        <w:rPr>
          <w:color w:val="808080" w:themeColor="background1" w:themeShade="80"/>
          <w:sz w:val="22"/>
        </w:rPr>
      </w:pPr>
      <w:r w:rsidRPr="003C482C">
        <w:rPr>
          <w:b/>
          <w:color w:val="808080" w:themeColor="background1" w:themeShade="80"/>
          <w:sz w:val="22"/>
        </w:rPr>
        <w:lastRenderedPageBreak/>
        <w:t>Variation Task 8 Example:</w:t>
      </w:r>
      <w:r w:rsidRPr="00C537B4">
        <w:rPr>
          <w:color w:val="808080" w:themeColor="background1" w:themeShade="80"/>
          <w:sz w:val="22"/>
        </w:rPr>
        <w:t xml:space="preserve"> </w:t>
      </w:r>
      <w:r w:rsidRPr="00037A55">
        <w:rPr>
          <w:color w:val="808080" w:themeColor="background1" w:themeShade="80"/>
          <w:sz w:val="22"/>
          <w:u w:val="single"/>
        </w:rPr>
        <w:t>What problems did the South encounter in the post-Civil War era?</w:t>
      </w:r>
      <w:r w:rsidRPr="0054432E">
        <w:rPr>
          <w:color w:val="808080" w:themeColor="background1" w:themeShade="80"/>
          <w:sz w:val="22"/>
        </w:rPr>
        <w:t xml:space="preserve"> After reading and analyzing </w:t>
      </w:r>
      <w:r w:rsidRPr="00037A55">
        <w:rPr>
          <w:color w:val="808080" w:themeColor="background1" w:themeShade="80"/>
          <w:sz w:val="22"/>
          <w:u w:val="single"/>
        </w:rPr>
        <w:t>primary and secondary sources on the post-Civil War era</w:t>
      </w:r>
      <w:r w:rsidRPr="0054432E">
        <w:rPr>
          <w:color w:val="808080" w:themeColor="background1" w:themeShade="80"/>
          <w:sz w:val="22"/>
        </w:rPr>
        <w:t xml:space="preserve">, write an </w:t>
      </w:r>
      <w:r w:rsidRPr="00037A55">
        <w:rPr>
          <w:color w:val="808080" w:themeColor="background1" w:themeShade="80"/>
          <w:sz w:val="22"/>
          <w:u w:val="single"/>
        </w:rPr>
        <w:t>essay</w:t>
      </w:r>
      <w:r w:rsidRPr="0054432E">
        <w:rPr>
          <w:color w:val="808080" w:themeColor="background1" w:themeShade="80"/>
          <w:sz w:val="22"/>
        </w:rPr>
        <w:t xml:space="preserve"> in which you identify a </w:t>
      </w:r>
      <w:r w:rsidRPr="00037A55">
        <w:rPr>
          <w:color w:val="808080" w:themeColor="background1" w:themeShade="80"/>
          <w:sz w:val="22"/>
        </w:rPr>
        <w:t xml:space="preserve">problem </w:t>
      </w:r>
      <w:r w:rsidRPr="00037A55">
        <w:rPr>
          <w:color w:val="808080" w:themeColor="background1" w:themeShade="80"/>
          <w:sz w:val="22"/>
          <w:u w:val="single"/>
        </w:rPr>
        <w:t>related to economic issues faced by the South</w:t>
      </w:r>
      <w:r w:rsidRPr="0054432E">
        <w:rPr>
          <w:color w:val="808080" w:themeColor="background1" w:themeShade="80"/>
          <w:sz w:val="22"/>
        </w:rPr>
        <w:t xml:space="preserve"> and argue for a solution </w:t>
      </w:r>
      <w:r w:rsidRPr="00037A55">
        <w:rPr>
          <w:color w:val="808080" w:themeColor="background1" w:themeShade="80"/>
          <w:sz w:val="22"/>
          <w:u w:val="single"/>
        </w:rPr>
        <w:t>that could have been</w:t>
      </w:r>
      <w:r w:rsidR="00655518" w:rsidRPr="00037A55">
        <w:rPr>
          <w:color w:val="808080" w:themeColor="background1" w:themeShade="80"/>
          <w:sz w:val="22"/>
          <w:u w:val="single"/>
        </w:rPr>
        <w:t xml:space="preserve"> (</w:t>
      </w:r>
      <w:r w:rsidRPr="00037A55">
        <w:rPr>
          <w:color w:val="808080" w:themeColor="background1" w:themeShade="80"/>
          <w:sz w:val="22"/>
          <w:u w:val="single"/>
        </w:rPr>
        <w:t>or was</w:t>
      </w:r>
      <w:r w:rsidR="00655518" w:rsidRPr="00037A55">
        <w:rPr>
          <w:color w:val="808080" w:themeColor="background1" w:themeShade="80"/>
          <w:sz w:val="22"/>
          <w:u w:val="single"/>
        </w:rPr>
        <w:t xml:space="preserve">) </w:t>
      </w:r>
      <w:r w:rsidRPr="00037A55">
        <w:rPr>
          <w:color w:val="808080" w:themeColor="background1" w:themeShade="80"/>
          <w:sz w:val="22"/>
          <w:u w:val="single"/>
        </w:rPr>
        <w:t>used to aid its economic recovery</w:t>
      </w:r>
      <w:r w:rsidRPr="0054432E">
        <w:rPr>
          <w:color w:val="808080" w:themeColor="background1" w:themeShade="80"/>
          <w:sz w:val="22"/>
        </w:rPr>
        <w:t xml:space="preserve">. Support your position with evidence from the texts. L2 </w:t>
      </w:r>
      <w:proofErr w:type="gramStart"/>
      <w:r w:rsidRPr="0054432E">
        <w:rPr>
          <w:color w:val="808080" w:themeColor="background1" w:themeShade="80"/>
          <w:sz w:val="22"/>
        </w:rPr>
        <w:t>Be</w:t>
      </w:r>
      <w:proofErr w:type="gramEnd"/>
      <w:r w:rsidRPr="0054432E">
        <w:rPr>
          <w:color w:val="808080" w:themeColor="background1" w:themeShade="80"/>
          <w:sz w:val="22"/>
        </w:rPr>
        <w:t xml:space="preserve"> sure to examine competing view</w:t>
      </w:r>
      <w:r w:rsidR="00EF2CCC">
        <w:rPr>
          <w:color w:val="808080" w:themeColor="background1" w:themeShade="80"/>
          <w:sz w:val="22"/>
        </w:rPr>
        <w:t>s</w:t>
      </w:r>
      <w:r w:rsidRPr="0054432E">
        <w:rPr>
          <w:color w:val="808080" w:themeColor="background1" w:themeShade="80"/>
          <w:sz w:val="22"/>
        </w:rPr>
        <w:t xml:space="preserve"> </w:t>
      </w:r>
      <w:r w:rsidRPr="00037A55">
        <w:rPr>
          <w:color w:val="808080" w:themeColor="background1" w:themeShade="80"/>
          <w:sz w:val="22"/>
          <w:u w:val="single"/>
        </w:rPr>
        <w:t>countering your claim</w:t>
      </w:r>
      <w:r w:rsidRPr="0054432E">
        <w:rPr>
          <w:color w:val="808080" w:themeColor="background1" w:themeShade="80"/>
          <w:sz w:val="22"/>
        </w:rPr>
        <w:t xml:space="preserve">. L3 Give </w:t>
      </w:r>
      <w:r w:rsidRPr="00037A55">
        <w:rPr>
          <w:color w:val="808080" w:themeColor="background1" w:themeShade="80"/>
          <w:sz w:val="22"/>
          <w:u w:val="single"/>
        </w:rPr>
        <w:t>two</w:t>
      </w:r>
      <w:r w:rsidRPr="0054432E">
        <w:rPr>
          <w:color w:val="808080" w:themeColor="background1" w:themeShade="80"/>
          <w:sz w:val="22"/>
        </w:rPr>
        <w:t xml:space="preserve"> examples </w:t>
      </w:r>
      <w:r w:rsidRPr="00C25462">
        <w:rPr>
          <w:color w:val="808080" w:themeColor="background1" w:themeShade="80"/>
          <w:sz w:val="22"/>
        </w:rPr>
        <w:t xml:space="preserve">from </w:t>
      </w:r>
      <w:r w:rsidRPr="00037A55">
        <w:rPr>
          <w:color w:val="808080" w:themeColor="background1" w:themeShade="80"/>
          <w:sz w:val="22"/>
          <w:u w:val="single"/>
        </w:rPr>
        <w:t>historical documents</w:t>
      </w:r>
      <w:r w:rsidRPr="0054432E">
        <w:rPr>
          <w:color w:val="808080" w:themeColor="background1" w:themeShade="80"/>
          <w:sz w:val="22"/>
        </w:rPr>
        <w:t xml:space="preserve"> to illustrate and clarify your position.</w:t>
      </w:r>
      <w:r w:rsidR="00655518">
        <w:rPr>
          <w:color w:val="808080" w:themeColor="background1" w:themeShade="80"/>
          <w:sz w:val="22"/>
        </w:rPr>
        <w:t xml:space="preserve"> (</w:t>
      </w:r>
      <w:r w:rsidRPr="0054432E">
        <w:rPr>
          <w:color w:val="808080" w:themeColor="background1" w:themeShade="80"/>
          <w:sz w:val="22"/>
        </w:rPr>
        <w:t>Argumentation/Problem-Solution</w:t>
      </w:r>
      <w:r w:rsidR="00655518">
        <w:rPr>
          <w:color w:val="808080" w:themeColor="background1" w:themeShade="80"/>
          <w:sz w:val="22"/>
        </w:rPr>
        <w:t>)</w:t>
      </w:r>
    </w:p>
    <w:p w14:paraId="1A813D6B" w14:textId="77777777" w:rsidR="00313EC1" w:rsidRDefault="00313EC1">
      <w:pPr>
        <w:rPr>
          <w:rFonts w:cs="Calibri"/>
          <w:b/>
          <w:i/>
          <w:sz w:val="22"/>
          <w:szCs w:val="22"/>
        </w:rPr>
      </w:pPr>
    </w:p>
    <w:tbl>
      <w:tblPr>
        <w:tblW w:w="0" w:type="auto"/>
        <w:tblLayout w:type="fixed"/>
        <w:tblLook w:val="0000" w:firstRow="0" w:lastRow="0" w:firstColumn="0" w:lastColumn="0" w:noHBand="0" w:noVBand="0"/>
      </w:tblPr>
      <w:tblGrid>
        <w:gridCol w:w="14328"/>
      </w:tblGrid>
      <w:tr w:rsidR="00313EC1" w14:paraId="6FC94C04"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6B1E021E" w14:textId="77777777" w:rsidR="00313EC1" w:rsidRDefault="00313EC1">
            <w:pPr>
              <w:rPr>
                <w:rFonts w:cs="Calibri"/>
                <w:b/>
                <w:sz w:val="22"/>
                <w:szCs w:val="22"/>
              </w:rPr>
            </w:pPr>
          </w:p>
          <w:p w14:paraId="79442757" w14:textId="58F31F82" w:rsidR="00655518" w:rsidRDefault="00313EC1">
            <w:pPr>
              <w:rPr>
                <w:rFonts w:cs="Calibri"/>
                <w:b/>
                <w:sz w:val="22"/>
                <w:szCs w:val="22"/>
              </w:rPr>
            </w:pPr>
            <w:r>
              <w:rPr>
                <w:rFonts w:cs="Calibri"/>
                <w:b/>
                <w:sz w:val="22"/>
                <w:szCs w:val="22"/>
              </w:rPr>
              <w:t>Task 9 Template:</w:t>
            </w:r>
            <w:r>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argues the causes of</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explains the effects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 xml:space="preserve"> What</w:t>
            </w:r>
            <w:r w:rsidR="00A11A7F">
              <w:rPr>
                <w:rFonts w:cs="Calibri"/>
                <w:sz w:val="22"/>
                <w:szCs w:val="22"/>
              </w:rPr>
              <w:t xml:space="preserve"> </w:t>
            </w:r>
            <w:r w:rsidR="00927C31">
              <w:rPr>
                <w:rFonts w:cs="Calibri"/>
                <w:color w:val="595959"/>
                <w:sz w:val="22"/>
                <w:szCs w:val="22"/>
              </w:rPr>
              <w:t xml:space="preserve">________ </w:t>
            </w:r>
            <w:r w:rsidR="00655518">
              <w:rPr>
                <w:rFonts w:cs="Calibri"/>
                <w:sz w:val="22"/>
                <w:szCs w:val="22"/>
              </w:rPr>
              <w:t>(</w:t>
            </w:r>
            <w:r>
              <w:rPr>
                <w:rFonts w:cs="Calibri"/>
                <w:sz w:val="22"/>
                <w:szCs w:val="22"/>
              </w:rPr>
              <w:t>conclusions or implications</w:t>
            </w:r>
            <w:r w:rsidR="00655518">
              <w:rPr>
                <w:rFonts w:cs="Calibri"/>
                <w:sz w:val="22"/>
                <w:szCs w:val="22"/>
              </w:rPr>
              <w:t xml:space="preserve">) </w:t>
            </w:r>
            <w:r>
              <w:rPr>
                <w:rFonts w:cs="Calibri"/>
                <w:sz w:val="22"/>
                <w:szCs w:val="22"/>
              </w:rPr>
              <w:t>can you draw? Support your discussion with evidence from the texts.</w:t>
            </w:r>
            <w:r w:rsidR="00655518">
              <w:rPr>
                <w:rFonts w:cs="Calibri"/>
                <w:sz w:val="22"/>
                <w:szCs w:val="22"/>
              </w:rPr>
              <w:t xml:space="preserve"> </w:t>
            </w:r>
            <w:r w:rsidR="00655518" w:rsidRPr="008F14D6">
              <w:rPr>
                <w:rFonts w:cs="Calibri"/>
                <w:b/>
                <w:sz w:val="22"/>
                <w:szCs w:val="22"/>
              </w:rPr>
              <w:t>(</w:t>
            </w:r>
            <w:r>
              <w:rPr>
                <w:rFonts w:cs="Calibri"/>
                <w:b/>
                <w:sz w:val="22"/>
                <w:szCs w:val="22"/>
              </w:rPr>
              <w:t>Argumentation/Cause-Effect</w:t>
            </w:r>
            <w:r w:rsidR="00655518">
              <w:rPr>
                <w:rFonts w:cs="Calibri"/>
                <w:b/>
                <w:sz w:val="22"/>
                <w:szCs w:val="22"/>
              </w:rPr>
              <w:t>)</w:t>
            </w:r>
          </w:p>
          <w:p w14:paraId="46A62AEB" w14:textId="77777777" w:rsidR="00313EC1" w:rsidRDefault="00313EC1">
            <w:pPr>
              <w:rPr>
                <w:rFonts w:cs="Calibri"/>
                <w:b/>
                <w:sz w:val="22"/>
                <w:szCs w:val="22"/>
              </w:rPr>
            </w:pPr>
          </w:p>
        </w:tc>
      </w:tr>
    </w:tbl>
    <w:p w14:paraId="18761CB5" w14:textId="77777777" w:rsidR="00313EC1" w:rsidRDefault="00313EC1">
      <w:pPr>
        <w:pStyle w:val="ListParagraph"/>
        <w:rPr>
          <w:rFonts w:cs="Calibri"/>
          <w:sz w:val="22"/>
          <w:szCs w:val="22"/>
        </w:rPr>
      </w:pPr>
    </w:p>
    <w:p w14:paraId="06380AEC" w14:textId="77777777" w:rsidR="00655518" w:rsidRDefault="00313EC1" w:rsidP="0054432E">
      <w:pPr>
        <w:pStyle w:val="ListParagraph"/>
        <w:ind w:left="709"/>
        <w:rPr>
          <w:sz w:val="22"/>
        </w:rPr>
      </w:pPr>
      <w:r>
        <w:rPr>
          <w:b/>
          <w:bCs/>
          <w:sz w:val="22"/>
          <w:szCs w:val="22"/>
        </w:rPr>
        <w:t>Task 9 Social Studies Example:</w:t>
      </w:r>
      <w:r>
        <w:rPr>
          <w:sz w:val="22"/>
          <w:szCs w:val="22"/>
        </w:rPr>
        <w:t xml:space="preserve"> </w:t>
      </w:r>
      <w:r w:rsidRPr="0054432E">
        <w:rPr>
          <w:sz w:val="22"/>
          <w:szCs w:val="22"/>
        </w:rPr>
        <w:t xml:space="preserve">After researching </w:t>
      </w:r>
      <w:r w:rsidRPr="0054432E">
        <w:rPr>
          <w:sz w:val="22"/>
          <w:szCs w:val="22"/>
          <w:u w:val="single"/>
        </w:rPr>
        <w:t>historical documents</w:t>
      </w:r>
      <w:r w:rsidRPr="0054432E">
        <w:rPr>
          <w:sz w:val="22"/>
          <w:szCs w:val="22"/>
        </w:rPr>
        <w:t xml:space="preserve"> on </w:t>
      </w:r>
      <w:r w:rsidRPr="0054432E">
        <w:rPr>
          <w:sz w:val="22"/>
          <w:szCs w:val="22"/>
          <w:u w:val="single"/>
        </w:rPr>
        <w:t>the period of exploration in the New World</w:t>
      </w:r>
      <w:r w:rsidRPr="0054432E">
        <w:rPr>
          <w:sz w:val="22"/>
          <w:szCs w:val="22"/>
        </w:rPr>
        <w:t xml:space="preserve">, write an </w:t>
      </w:r>
      <w:r w:rsidRPr="0054432E">
        <w:rPr>
          <w:sz w:val="22"/>
          <w:szCs w:val="22"/>
          <w:u w:val="single"/>
        </w:rPr>
        <w:t>essay</w:t>
      </w:r>
      <w:r w:rsidRPr="002259B8">
        <w:rPr>
          <w:sz w:val="22"/>
          <w:szCs w:val="22"/>
        </w:rPr>
        <w:t xml:space="preserve"> </w:t>
      </w:r>
      <w:r w:rsidRPr="0054432E">
        <w:rPr>
          <w:sz w:val="22"/>
          <w:szCs w:val="22"/>
        </w:rPr>
        <w:t xml:space="preserve">that argues the causes of </w:t>
      </w:r>
      <w:r w:rsidRPr="0054432E">
        <w:rPr>
          <w:sz w:val="22"/>
          <w:szCs w:val="22"/>
          <w:u w:val="single"/>
        </w:rPr>
        <w:t>the migration from Europe</w:t>
      </w:r>
      <w:r w:rsidRPr="0054432E">
        <w:rPr>
          <w:sz w:val="22"/>
          <w:szCs w:val="22"/>
        </w:rPr>
        <w:t xml:space="preserve"> and explains the effects </w:t>
      </w:r>
      <w:r w:rsidRPr="0054432E">
        <w:rPr>
          <w:sz w:val="22"/>
          <w:szCs w:val="22"/>
          <w:u w:val="single"/>
        </w:rPr>
        <w:t>of settlements on the formation of regional identities</w:t>
      </w:r>
      <w:r w:rsidRPr="0054432E">
        <w:rPr>
          <w:sz w:val="22"/>
          <w:szCs w:val="22"/>
        </w:rPr>
        <w:t xml:space="preserve">. What </w:t>
      </w:r>
      <w:r w:rsidRPr="00C25462">
        <w:rPr>
          <w:sz w:val="22"/>
          <w:szCs w:val="22"/>
          <w:u w:val="single"/>
        </w:rPr>
        <w:t>implications</w:t>
      </w:r>
      <w:r w:rsidRPr="0054432E">
        <w:rPr>
          <w:sz w:val="22"/>
          <w:szCs w:val="22"/>
        </w:rPr>
        <w:t xml:space="preserve"> can you draw? Support your discussion with evidence from the texts.</w:t>
      </w:r>
      <w:r w:rsidR="00655518">
        <w:rPr>
          <w:sz w:val="22"/>
          <w:szCs w:val="22"/>
        </w:rPr>
        <w:t xml:space="preserve"> (</w:t>
      </w:r>
      <w:r w:rsidRPr="0054432E">
        <w:rPr>
          <w:sz w:val="22"/>
        </w:rPr>
        <w:t>Argumentation/Cause-Effect</w:t>
      </w:r>
      <w:r w:rsidR="00655518">
        <w:rPr>
          <w:sz w:val="22"/>
        </w:rPr>
        <w:t>)</w:t>
      </w:r>
    </w:p>
    <w:p w14:paraId="2F07B7EF" w14:textId="77777777" w:rsidR="00313EC1" w:rsidRDefault="00313EC1">
      <w:pPr>
        <w:pStyle w:val="ListParagraph"/>
        <w:rPr>
          <w:rFonts w:cs="Calibri"/>
          <w:sz w:val="22"/>
          <w:szCs w:val="22"/>
        </w:rPr>
      </w:pPr>
    </w:p>
    <w:p w14:paraId="56280824" w14:textId="77777777" w:rsidR="00655518" w:rsidRDefault="00313EC1">
      <w:pPr>
        <w:ind w:left="720"/>
        <w:rPr>
          <w:sz w:val="22"/>
        </w:rPr>
      </w:pPr>
      <w:r>
        <w:rPr>
          <w:rFonts w:cs="Calibri"/>
          <w:b/>
          <w:sz w:val="22"/>
          <w:szCs w:val="22"/>
        </w:rPr>
        <w:t xml:space="preserve">Task 9 Science Example: </w:t>
      </w:r>
      <w:r w:rsidRPr="0054432E">
        <w:rPr>
          <w:rFonts w:cs="Calibri"/>
          <w:sz w:val="22"/>
          <w:szCs w:val="22"/>
        </w:rPr>
        <w:t>After researching</w:t>
      </w:r>
      <w:r w:rsidRPr="0054432E">
        <w:rPr>
          <w:rFonts w:cs="Calibri"/>
          <w:color w:val="FF0000"/>
          <w:sz w:val="22"/>
          <w:szCs w:val="22"/>
        </w:rPr>
        <w:t xml:space="preserve"> </w:t>
      </w:r>
      <w:r w:rsidRPr="0054432E">
        <w:rPr>
          <w:rFonts w:cs="Calibri"/>
          <w:sz w:val="22"/>
          <w:szCs w:val="22"/>
          <w:u w:val="single"/>
        </w:rPr>
        <w:t>maps, data, and technical documents</w:t>
      </w:r>
      <w:r w:rsidRPr="0054432E">
        <w:rPr>
          <w:rFonts w:cs="Calibri"/>
          <w:sz w:val="22"/>
          <w:szCs w:val="22"/>
        </w:rPr>
        <w:t xml:space="preserve"> on </w:t>
      </w:r>
      <w:r w:rsidRPr="0054432E">
        <w:rPr>
          <w:rFonts w:cs="Calibri"/>
          <w:sz w:val="22"/>
          <w:szCs w:val="22"/>
          <w:u w:val="single"/>
        </w:rPr>
        <w:t>land use in South America</w:t>
      </w:r>
      <w:r w:rsidRPr="0054432E">
        <w:rPr>
          <w:rFonts w:cs="Calibri"/>
          <w:sz w:val="22"/>
          <w:szCs w:val="22"/>
        </w:rPr>
        <w:t xml:space="preserve">, write an </w:t>
      </w:r>
      <w:r w:rsidRPr="0054432E">
        <w:rPr>
          <w:rFonts w:cs="Calibri"/>
          <w:sz w:val="22"/>
          <w:szCs w:val="22"/>
          <w:u w:val="single"/>
        </w:rPr>
        <w:t>essay</w:t>
      </w:r>
      <w:r w:rsidRPr="0054432E">
        <w:rPr>
          <w:rFonts w:cs="Calibri"/>
          <w:sz w:val="22"/>
          <w:szCs w:val="22"/>
        </w:rPr>
        <w:t xml:space="preserve"> that argues the causes of </w:t>
      </w:r>
      <w:r w:rsidRPr="0054432E">
        <w:rPr>
          <w:rFonts w:cs="Calibri"/>
          <w:sz w:val="22"/>
          <w:szCs w:val="22"/>
          <w:u w:val="single"/>
        </w:rPr>
        <w:t>deforestation in the Amazon</w:t>
      </w:r>
      <w:r w:rsidRPr="0054432E">
        <w:rPr>
          <w:rFonts w:cs="Calibri"/>
          <w:sz w:val="22"/>
          <w:szCs w:val="22"/>
        </w:rPr>
        <w:t xml:space="preserve"> and explains the effects </w:t>
      </w:r>
      <w:r w:rsidRPr="0054432E">
        <w:rPr>
          <w:rFonts w:cs="Calibri"/>
          <w:sz w:val="22"/>
          <w:szCs w:val="22"/>
          <w:u w:val="single"/>
        </w:rPr>
        <w:t>on populations and vegetation in the region</w:t>
      </w:r>
      <w:r w:rsidRPr="0054432E">
        <w:rPr>
          <w:rFonts w:cs="Calibri"/>
          <w:sz w:val="22"/>
          <w:szCs w:val="22"/>
        </w:rPr>
        <w:t xml:space="preserve">. What </w:t>
      </w:r>
      <w:r w:rsidRPr="00517C1F">
        <w:rPr>
          <w:rFonts w:cs="Calibri"/>
          <w:sz w:val="22"/>
          <w:szCs w:val="22"/>
          <w:u w:val="single"/>
        </w:rPr>
        <w:t>implications</w:t>
      </w:r>
      <w:r w:rsidRPr="0054432E">
        <w:rPr>
          <w:rFonts w:cs="Calibri"/>
          <w:sz w:val="22"/>
          <w:szCs w:val="22"/>
        </w:rPr>
        <w:t xml:space="preserve"> can you draw? Support your discussion with evidence from the texts.</w:t>
      </w:r>
      <w:r w:rsidR="00655518">
        <w:rPr>
          <w:rFonts w:cs="Calibri"/>
          <w:sz w:val="22"/>
          <w:szCs w:val="22"/>
        </w:rPr>
        <w:t xml:space="preserve"> (</w:t>
      </w:r>
      <w:r w:rsidRPr="0054432E">
        <w:rPr>
          <w:sz w:val="22"/>
        </w:rPr>
        <w:t>Argumentation/Cause-Effect</w:t>
      </w:r>
      <w:r w:rsidR="00655518">
        <w:rPr>
          <w:sz w:val="22"/>
        </w:rPr>
        <w:t>)</w:t>
      </w:r>
    </w:p>
    <w:p w14:paraId="58CD2F62" w14:textId="77777777" w:rsidR="00313EC1" w:rsidRDefault="00313EC1">
      <w:pPr>
        <w:rPr>
          <w:rFonts w:cs="Calibri"/>
          <w:sz w:val="22"/>
          <w:szCs w:val="22"/>
        </w:rPr>
      </w:pPr>
    </w:p>
    <w:p w14:paraId="529FA86E" w14:textId="020CAE8C" w:rsidR="00655518" w:rsidRDefault="00313EC1">
      <w:pPr>
        <w:rPr>
          <w:color w:val="595959"/>
          <w:sz w:val="22"/>
        </w:rPr>
      </w:pPr>
      <w:r>
        <w:rPr>
          <w:rFonts w:cs="Calibri"/>
          <w:b/>
          <w:color w:val="595959"/>
          <w:sz w:val="22"/>
          <w:szCs w:val="22"/>
        </w:rPr>
        <w:t>Variation Task 9 Template</w:t>
      </w:r>
      <w:r w:rsidRPr="0054432E">
        <w:rPr>
          <w:color w:val="595959"/>
          <w:sz w:val="22"/>
        </w:rPr>
        <w:t>:</w:t>
      </w:r>
      <w:r w:rsidRPr="0054432E">
        <w:rPr>
          <w:rFonts w:cs="Calibri"/>
          <w:color w:val="595959"/>
          <w:sz w:val="22"/>
          <w:szCs w:val="22"/>
        </w:rPr>
        <w:t xml:space="preserve"> After researching</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54432E">
        <w:rPr>
          <w:rFonts w:cs="Calibri"/>
          <w:color w:val="595959"/>
          <w:sz w:val="22"/>
          <w:szCs w:val="22"/>
        </w:rPr>
        <w:t>informational texts</w:t>
      </w:r>
      <w:r w:rsidR="00763E16">
        <w:rPr>
          <w:rFonts w:cs="Calibri"/>
          <w:color w:val="595959"/>
          <w:sz w:val="22"/>
          <w:szCs w:val="22"/>
        </w:rPr>
        <w:t>),</w:t>
      </w:r>
      <w:r w:rsidRPr="0054432E">
        <w:rPr>
          <w:rFonts w:cs="Calibri"/>
          <w:color w:val="595959"/>
          <w:sz w:val="22"/>
          <w:szCs w:val="22"/>
        </w:rPr>
        <w:t xml:space="preserve"> write</w:t>
      </w:r>
      <w:r w:rsidR="006A0538">
        <w:rPr>
          <w:rFonts w:cs="Calibri"/>
          <w:color w:val="595959"/>
          <w:sz w:val="22"/>
          <w:szCs w:val="22"/>
        </w:rPr>
        <w:t xml:space="preserve"> a/an</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54432E">
        <w:rPr>
          <w:rFonts w:cs="Calibri"/>
          <w:color w:val="595959"/>
          <w:sz w:val="22"/>
          <w:szCs w:val="22"/>
        </w:rPr>
        <w:t>essay or substitute</w:t>
      </w:r>
      <w:r w:rsidR="00655518">
        <w:rPr>
          <w:rFonts w:cs="Calibri"/>
          <w:color w:val="595959"/>
          <w:sz w:val="22"/>
          <w:szCs w:val="22"/>
        </w:rPr>
        <w:t xml:space="preserve">) </w:t>
      </w:r>
      <w:r w:rsidRPr="0054432E">
        <w:rPr>
          <w:rFonts w:cs="Calibri"/>
          <w:color w:val="595959"/>
          <w:sz w:val="22"/>
          <w:szCs w:val="22"/>
        </w:rPr>
        <w:t>in which you argue</w:t>
      </w:r>
      <w:r w:rsidR="00655518">
        <w:rPr>
          <w:rFonts w:cs="Calibri"/>
          <w:color w:val="595959"/>
          <w:sz w:val="22"/>
          <w:szCs w:val="22"/>
        </w:rPr>
        <w:t xml:space="preserve"> </w:t>
      </w:r>
      <w:r w:rsidR="002259B8">
        <w:rPr>
          <w:rFonts w:cs="Calibri"/>
          <w:color w:val="595959"/>
          <w:sz w:val="22"/>
          <w:szCs w:val="22"/>
        </w:rPr>
        <w:t xml:space="preserve">______ </w:t>
      </w:r>
      <w:r w:rsidR="00655518">
        <w:rPr>
          <w:rFonts w:cs="Calibri"/>
          <w:color w:val="595959"/>
          <w:sz w:val="22"/>
          <w:szCs w:val="22"/>
        </w:rPr>
        <w:t>(</w:t>
      </w:r>
      <w:r w:rsidRPr="0054432E">
        <w:rPr>
          <w:rFonts w:cs="Calibri"/>
          <w:color w:val="595959"/>
          <w:sz w:val="22"/>
          <w:szCs w:val="22"/>
        </w:rPr>
        <w:t>#</w:t>
      </w:r>
      <w:r w:rsidR="00655518">
        <w:rPr>
          <w:rFonts w:cs="Calibri"/>
          <w:color w:val="595959"/>
          <w:sz w:val="22"/>
          <w:szCs w:val="22"/>
        </w:rPr>
        <w:t xml:space="preserve">) </w:t>
      </w:r>
      <w:r w:rsidRPr="0054432E">
        <w:rPr>
          <w:rFonts w:cs="Calibri"/>
          <w:color w:val="595959"/>
          <w:sz w:val="22"/>
          <w:szCs w:val="22"/>
        </w:rPr>
        <w:t>causes</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54432E">
        <w:rPr>
          <w:rFonts w:cs="Calibri"/>
          <w:color w:val="595959"/>
          <w:sz w:val="22"/>
          <w:szCs w:val="22"/>
        </w:rPr>
        <w:t>content</w:t>
      </w:r>
      <w:r w:rsidR="00655518">
        <w:rPr>
          <w:rFonts w:cs="Calibri"/>
          <w:color w:val="595959"/>
          <w:sz w:val="22"/>
          <w:szCs w:val="22"/>
        </w:rPr>
        <w:t xml:space="preserve">) </w:t>
      </w:r>
      <w:r w:rsidRPr="0054432E">
        <w:rPr>
          <w:rFonts w:cs="Calibri"/>
          <w:color w:val="595959"/>
          <w:sz w:val="22"/>
          <w:szCs w:val="22"/>
        </w:rPr>
        <w:t>and explain</w:t>
      </w:r>
      <w:r w:rsidR="002259B8">
        <w:rPr>
          <w:rFonts w:cs="Calibri"/>
          <w:color w:val="595959"/>
          <w:sz w:val="22"/>
          <w:szCs w:val="22"/>
        </w:rPr>
        <w:t xml:space="preserve"> ______</w:t>
      </w:r>
      <w:r w:rsidR="00655518">
        <w:rPr>
          <w:rFonts w:cs="Calibri"/>
          <w:color w:val="595959"/>
          <w:sz w:val="22"/>
          <w:szCs w:val="22"/>
        </w:rPr>
        <w:t xml:space="preserve"> (</w:t>
      </w:r>
      <w:r w:rsidRPr="0054432E">
        <w:rPr>
          <w:rFonts w:cs="Calibri"/>
          <w:color w:val="595959"/>
          <w:sz w:val="22"/>
          <w:szCs w:val="22"/>
        </w:rPr>
        <w:t>#</w:t>
      </w:r>
      <w:r w:rsidR="00655518">
        <w:rPr>
          <w:rFonts w:cs="Calibri"/>
          <w:color w:val="595959"/>
          <w:sz w:val="22"/>
          <w:szCs w:val="22"/>
        </w:rPr>
        <w:t xml:space="preserve">) </w:t>
      </w:r>
      <w:r w:rsidRPr="0054432E">
        <w:rPr>
          <w:rFonts w:cs="Calibri"/>
          <w:color w:val="595959"/>
          <w:sz w:val="22"/>
          <w:szCs w:val="22"/>
        </w:rPr>
        <w:t>effects</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54432E">
        <w:rPr>
          <w:rFonts w:cs="Calibri"/>
          <w:color w:val="595959"/>
          <w:sz w:val="22"/>
          <w:szCs w:val="22"/>
        </w:rPr>
        <w:t>content</w:t>
      </w:r>
      <w:r w:rsidR="00655518">
        <w:rPr>
          <w:rFonts w:cs="Calibri"/>
          <w:color w:val="595959"/>
          <w:sz w:val="22"/>
          <w:szCs w:val="22"/>
        </w:rPr>
        <w:t xml:space="preserve">). </w:t>
      </w:r>
      <w:r w:rsidRPr="0054432E">
        <w:rPr>
          <w:rFonts w:cs="Calibri"/>
          <w:color w:val="595959"/>
          <w:sz w:val="22"/>
          <w:szCs w:val="22"/>
        </w:rPr>
        <w:t xml:space="preserve"> What</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 xml:space="preserve"> (</w:t>
      </w:r>
      <w:r w:rsidR="00D6044B" w:rsidRPr="0054432E">
        <w:rPr>
          <w:rFonts w:cs="Calibri"/>
          <w:color w:val="595959"/>
          <w:sz w:val="22"/>
          <w:szCs w:val="22"/>
        </w:rPr>
        <w:t>conclusions</w:t>
      </w:r>
      <w:r w:rsidRPr="0054432E">
        <w:rPr>
          <w:rFonts w:cs="Calibri"/>
          <w:color w:val="595959"/>
          <w:sz w:val="22"/>
          <w:szCs w:val="22"/>
        </w:rPr>
        <w:t xml:space="preserve"> or implications</w:t>
      </w:r>
      <w:r w:rsidR="00655518">
        <w:rPr>
          <w:rFonts w:cs="Calibri"/>
          <w:color w:val="595959"/>
          <w:sz w:val="22"/>
          <w:szCs w:val="22"/>
        </w:rPr>
        <w:t xml:space="preserve">) </w:t>
      </w:r>
      <w:r w:rsidRPr="0054432E">
        <w:rPr>
          <w:rFonts w:cs="Calibri"/>
          <w:color w:val="595959"/>
          <w:sz w:val="22"/>
          <w:szCs w:val="22"/>
        </w:rPr>
        <w:t>can you draw</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 xml:space="preserve"> (</w:t>
      </w:r>
      <w:r w:rsidRPr="0054432E">
        <w:rPr>
          <w:rFonts w:cs="Calibri"/>
          <w:color w:val="595959"/>
          <w:sz w:val="22"/>
          <w:szCs w:val="22"/>
        </w:rPr>
        <w:t>content</w:t>
      </w:r>
      <w:r w:rsidR="00655518">
        <w:rPr>
          <w:rFonts w:cs="Calibri"/>
          <w:color w:val="595959"/>
          <w:sz w:val="22"/>
          <w:szCs w:val="22"/>
        </w:rPr>
        <w:t>)</w:t>
      </w:r>
      <w:r w:rsidR="0070747F">
        <w:rPr>
          <w:rFonts w:cs="Calibri"/>
          <w:color w:val="595959"/>
          <w:sz w:val="22"/>
          <w:szCs w:val="22"/>
        </w:rPr>
        <w:t>?</w:t>
      </w:r>
      <w:r w:rsidRPr="0054432E">
        <w:rPr>
          <w:rFonts w:cs="Calibri"/>
          <w:color w:val="595959"/>
          <w:sz w:val="22"/>
          <w:szCs w:val="22"/>
        </w:rPr>
        <w:t xml:space="preserve"> Support your discussion with evidence from the texts.</w:t>
      </w:r>
      <w:r w:rsidR="00655518">
        <w:rPr>
          <w:rFonts w:cs="Calibri"/>
          <w:color w:val="595959"/>
          <w:sz w:val="22"/>
          <w:szCs w:val="22"/>
        </w:rPr>
        <w:t xml:space="preserve"> </w:t>
      </w:r>
      <w:r w:rsidR="00655518" w:rsidRPr="008F14D6">
        <w:rPr>
          <w:rFonts w:cs="Calibri"/>
          <w:b/>
          <w:color w:val="595959"/>
          <w:sz w:val="22"/>
          <w:szCs w:val="22"/>
        </w:rPr>
        <w:t>(</w:t>
      </w:r>
      <w:r w:rsidRPr="008F14D6">
        <w:rPr>
          <w:b/>
          <w:color w:val="595959"/>
          <w:sz w:val="22"/>
        </w:rPr>
        <w:t>Argumentation/Cause-Effect</w:t>
      </w:r>
      <w:r w:rsidR="00655518" w:rsidRPr="008F14D6">
        <w:rPr>
          <w:b/>
          <w:color w:val="595959"/>
          <w:sz w:val="22"/>
        </w:rPr>
        <w:t>)</w:t>
      </w:r>
    </w:p>
    <w:p w14:paraId="520D5808" w14:textId="77777777" w:rsidR="00313EC1" w:rsidRDefault="00313EC1">
      <w:pPr>
        <w:rPr>
          <w:rFonts w:cs="Calibri"/>
          <w:color w:val="595959"/>
          <w:sz w:val="22"/>
          <w:szCs w:val="22"/>
        </w:rPr>
      </w:pPr>
    </w:p>
    <w:p w14:paraId="64F6FD1A" w14:textId="2DFAC2AC" w:rsidR="00655518" w:rsidRPr="002259B8" w:rsidRDefault="00313EC1" w:rsidP="008B4862">
      <w:pPr>
        <w:ind w:left="720"/>
        <w:rPr>
          <w:color w:val="595959"/>
          <w:sz w:val="22"/>
        </w:rPr>
      </w:pPr>
      <w:r>
        <w:rPr>
          <w:rFonts w:cs="Calibri"/>
          <w:b/>
          <w:color w:val="595959"/>
          <w:sz w:val="22"/>
          <w:szCs w:val="22"/>
        </w:rPr>
        <w:t>Variation Task 9 Example:</w:t>
      </w:r>
      <w:r>
        <w:rPr>
          <w:rFonts w:cs="Calibri"/>
          <w:color w:val="595959"/>
          <w:sz w:val="22"/>
          <w:szCs w:val="22"/>
        </w:rPr>
        <w:t xml:space="preserve"> After researching </w:t>
      </w:r>
      <w:r>
        <w:rPr>
          <w:rFonts w:cs="Calibri"/>
          <w:color w:val="595959"/>
          <w:sz w:val="22"/>
          <w:szCs w:val="22"/>
          <w:u w:val="single"/>
        </w:rPr>
        <w:t xml:space="preserve">maps, data, </w:t>
      </w:r>
      <w:r w:rsidRPr="002259B8">
        <w:rPr>
          <w:rFonts w:cs="Calibri"/>
          <w:color w:val="595959"/>
          <w:sz w:val="22"/>
          <w:szCs w:val="22"/>
          <w:u w:val="single"/>
        </w:rPr>
        <w:t>and technical documents on land</w:t>
      </w:r>
      <w:r>
        <w:rPr>
          <w:rFonts w:cs="Calibri"/>
          <w:color w:val="595959"/>
          <w:sz w:val="22"/>
          <w:szCs w:val="22"/>
          <w:u w:val="single"/>
        </w:rPr>
        <w:t xml:space="preserve"> use in South America</w:t>
      </w:r>
      <w:r>
        <w:rPr>
          <w:rFonts w:cs="Calibri"/>
          <w:color w:val="595959"/>
          <w:sz w:val="22"/>
          <w:szCs w:val="22"/>
        </w:rPr>
        <w:t xml:space="preserve">, write an </w:t>
      </w:r>
      <w:r>
        <w:rPr>
          <w:rFonts w:cs="Calibri"/>
          <w:color w:val="595959"/>
          <w:sz w:val="22"/>
          <w:szCs w:val="22"/>
          <w:u w:val="single"/>
        </w:rPr>
        <w:t>essay</w:t>
      </w:r>
      <w:r>
        <w:rPr>
          <w:rFonts w:cs="Calibri"/>
          <w:color w:val="595959"/>
          <w:sz w:val="22"/>
          <w:szCs w:val="22"/>
        </w:rPr>
        <w:t xml:space="preserve"> in which you argue </w:t>
      </w:r>
      <w:r w:rsidR="00C3235B" w:rsidRPr="00C3235B">
        <w:rPr>
          <w:rFonts w:cs="Calibri"/>
          <w:color w:val="595959"/>
          <w:sz w:val="22"/>
          <w:szCs w:val="22"/>
          <w:u w:val="single"/>
        </w:rPr>
        <w:t>three</w:t>
      </w:r>
      <w:r>
        <w:rPr>
          <w:rFonts w:cs="Calibri"/>
          <w:color w:val="595959"/>
          <w:sz w:val="22"/>
          <w:szCs w:val="22"/>
        </w:rPr>
        <w:t xml:space="preserve"> causes </w:t>
      </w:r>
      <w:r>
        <w:rPr>
          <w:rFonts w:cs="Calibri"/>
          <w:color w:val="595959"/>
          <w:sz w:val="22"/>
          <w:szCs w:val="22"/>
          <w:u w:val="single"/>
        </w:rPr>
        <w:t>of deforestation in the Amazon</w:t>
      </w:r>
      <w:r>
        <w:rPr>
          <w:rFonts w:cs="Calibri"/>
          <w:color w:val="595959"/>
          <w:sz w:val="22"/>
          <w:szCs w:val="22"/>
        </w:rPr>
        <w:t xml:space="preserve"> and explain </w:t>
      </w:r>
      <w:r w:rsidRPr="00C3235B">
        <w:rPr>
          <w:rFonts w:cs="Calibri"/>
          <w:color w:val="595959"/>
          <w:sz w:val="22"/>
          <w:szCs w:val="22"/>
          <w:u w:val="single"/>
        </w:rPr>
        <w:t>th</w:t>
      </w:r>
      <w:r w:rsidR="00C3235B" w:rsidRPr="00C3235B">
        <w:rPr>
          <w:rFonts w:cs="Calibri"/>
          <w:color w:val="595959"/>
          <w:sz w:val="22"/>
          <w:szCs w:val="22"/>
          <w:u w:val="single"/>
        </w:rPr>
        <w:t>re</w:t>
      </w:r>
      <w:r w:rsidRPr="00C3235B">
        <w:rPr>
          <w:rFonts w:cs="Calibri"/>
          <w:color w:val="595959"/>
          <w:sz w:val="22"/>
          <w:szCs w:val="22"/>
          <w:u w:val="single"/>
        </w:rPr>
        <w:t>e</w:t>
      </w:r>
      <w:r>
        <w:rPr>
          <w:rFonts w:cs="Calibri"/>
          <w:color w:val="595959"/>
          <w:sz w:val="22"/>
          <w:szCs w:val="22"/>
        </w:rPr>
        <w:t xml:space="preserve"> effects </w:t>
      </w:r>
      <w:r>
        <w:rPr>
          <w:rFonts w:cs="Calibri"/>
          <w:color w:val="595959"/>
          <w:sz w:val="22"/>
          <w:szCs w:val="22"/>
          <w:u w:val="single"/>
        </w:rPr>
        <w:t>on populations and vegetation in the region</w:t>
      </w:r>
      <w:r>
        <w:rPr>
          <w:rFonts w:cs="Calibri"/>
          <w:color w:val="595959"/>
          <w:sz w:val="22"/>
          <w:szCs w:val="22"/>
        </w:rPr>
        <w:t>.</w:t>
      </w:r>
      <w:r w:rsidR="008B4862">
        <w:rPr>
          <w:rFonts w:cs="Calibri"/>
          <w:color w:val="595959"/>
          <w:sz w:val="22"/>
          <w:szCs w:val="22"/>
        </w:rPr>
        <w:t xml:space="preserve"> </w:t>
      </w:r>
      <w:r>
        <w:rPr>
          <w:rFonts w:cs="Calibri"/>
          <w:color w:val="595959"/>
          <w:sz w:val="22"/>
          <w:szCs w:val="22"/>
        </w:rPr>
        <w:t xml:space="preserve">What </w:t>
      </w:r>
      <w:r>
        <w:rPr>
          <w:rFonts w:cs="Calibri"/>
          <w:color w:val="595959"/>
          <w:sz w:val="22"/>
          <w:szCs w:val="22"/>
          <w:u w:val="single"/>
        </w:rPr>
        <w:t>conclusion</w:t>
      </w:r>
      <w:r>
        <w:rPr>
          <w:rFonts w:cs="Calibri"/>
          <w:color w:val="595959"/>
          <w:sz w:val="22"/>
          <w:szCs w:val="22"/>
        </w:rPr>
        <w:t xml:space="preserve"> can you draw </w:t>
      </w:r>
      <w:r w:rsidRPr="002259B8">
        <w:rPr>
          <w:rFonts w:cs="Calibri"/>
          <w:color w:val="595959"/>
          <w:sz w:val="22"/>
          <w:szCs w:val="22"/>
          <w:u w:val="single"/>
        </w:rPr>
        <w:t>from your sources</w:t>
      </w:r>
      <w:r>
        <w:rPr>
          <w:rFonts w:cs="Calibri"/>
          <w:color w:val="595959"/>
          <w:sz w:val="22"/>
          <w:szCs w:val="22"/>
        </w:rPr>
        <w:t>? Support your discussion with evidence from the texts.</w:t>
      </w:r>
      <w:r w:rsidR="00655518">
        <w:rPr>
          <w:rFonts w:cs="Calibri"/>
          <w:color w:val="595959"/>
          <w:sz w:val="22"/>
          <w:szCs w:val="22"/>
        </w:rPr>
        <w:t xml:space="preserve"> (</w:t>
      </w:r>
      <w:r w:rsidRPr="002259B8">
        <w:rPr>
          <w:rFonts w:cs="Calibri"/>
          <w:color w:val="595959"/>
          <w:sz w:val="22"/>
          <w:szCs w:val="22"/>
        </w:rPr>
        <w:t>Argumentation/Cause-Effect</w:t>
      </w:r>
      <w:r w:rsidR="00655518" w:rsidRPr="002259B8">
        <w:rPr>
          <w:rFonts w:cs="Calibri"/>
          <w:color w:val="595959"/>
          <w:sz w:val="22"/>
          <w:szCs w:val="22"/>
        </w:rPr>
        <w:t>)</w:t>
      </w:r>
    </w:p>
    <w:p w14:paraId="7258B23F" w14:textId="77777777" w:rsidR="00313EC1" w:rsidRDefault="00313EC1">
      <w:pPr>
        <w:rPr>
          <w:rFonts w:cs="Calibri"/>
          <w:sz w:val="22"/>
          <w:szCs w:val="22"/>
        </w:rPr>
      </w:pPr>
    </w:p>
    <w:tbl>
      <w:tblPr>
        <w:tblW w:w="0" w:type="auto"/>
        <w:tblLayout w:type="fixed"/>
        <w:tblLook w:val="0000" w:firstRow="0" w:lastRow="0" w:firstColumn="0" w:lastColumn="0" w:noHBand="0" w:noVBand="0"/>
      </w:tblPr>
      <w:tblGrid>
        <w:gridCol w:w="14328"/>
      </w:tblGrid>
      <w:tr w:rsidR="00313EC1" w14:paraId="0BE15F44"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4FBB18FE" w14:textId="77777777" w:rsidR="00313EC1" w:rsidRDefault="00313EC1">
            <w:pPr>
              <w:rPr>
                <w:rFonts w:cs="Calibri"/>
                <w:b/>
                <w:sz w:val="22"/>
                <w:szCs w:val="22"/>
              </w:rPr>
            </w:pPr>
          </w:p>
          <w:p w14:paraId="57BA96B9" w14:textId="422F966C" w:rsidR="00655518" w:rsidRDefault="00313EC1">
            <w:pPr>
              <w:rPr>
                <w:rFonts w:cs="Calibri"/>
                <w:b/>
                <w:sz w:val="22"/>
                <w:szCs w:val="22"/>
              </w:rPr>
            </w:pPr>
            <w:r>
              <w:rPr>
                <w:rFonts w:cs="Calibri"/>
                <w:b/>
                <w:sz w:val="22"/>
                <w:szCs w:val="22"/>
              </w:rPr>
              <w:t>Task 10 Template:</w:t>
            </w:r>
            <w:r>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literature or informational texts</w:t>
            </w:r>
            <w:r w:rsidR="00655518">
              <w:rPr>
                <w:rFonts w:cs="Calibri"/>
                <w:sz w:val="22"/>
                <w:szCs w:val="22"/>
              </w:rPr>
              <w:t xml:space="preserve">) </w:t>
            </w:r>
            <w:r>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763E16">
              <w:rPr>
                <w:rFonts w:cs="Calibri"/>
                <w:sz w:val="22"/>
                <w:szCs w:val="22"/>
              </w:rPr>
              <w:t>),</w:t>
            </w:r>
            <w:r>
              <w:rPr>
                <w:rFonts w:cs="Calibri"/>
                <w:sz w:val="22"/>
                <w:szCs w:val="22"/>
              </w:rPr>
              <w:t xml:space="preserve"> write</w:t>
            </w:r>
            <w:r w:rsidR="006A0538">
              <w:rPr>
                <w:rFonts w:cs="Calibri"/>
                <w:sz w:val="22"/>
                <w:szCs w:val="22"/>
              </w:rPr>
              <w:t xml:space="preserve"> a/an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essay or substitute</w:t>
            </w:r>
            <w:r w:rsidR="00655518">
              <w:rPr>
                <w:rFonts w:cs="Calibri"/>
                <w:sz w:val="22"/>
                <w:szCs w:val="22"/>
              </w:rPr>
              <w:t xml:space="preserve">) </w:t>
            </w:r>
            <w:r>
              <w:rPr>
                <w:rFonts w:cs="Calibri"/>
                <w:sz w:val="22"/>
                <w:szCs w:val="22"/>
              </w:rPr>
              <w:t>that argues the causes of</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sz w:val="22"/>
                <w:szCs w:val="22"/>
              </w:rPr>
              <w:t>and explains the effects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Pr>
                <w:rFonts w:cs="Calibri"/>
                <w:sz w:val="22"/>
                <w:szCs w:val="22"/>
              </w:rPr>
              <w:t>content</w:t>
            </w:r>
            <w:r w:rsidR="00655518">
              <w:rPr>
                <w:rFonts w:cs="Calibri"/>
                <w:sz w:val="22"/>
                <w:szCs w:val="22"/>
              </w:rPr>
              <w:t xml:space="preserve">). </w:t>
            </w:r>
            <w:r>
              <w:rPr>
                <w:rFonts w:cs="Calibri"/>
                <w:color w:val="FF0000"/>
                <w:sz w:val="22"/>
                <w:szCs w:val="22"/>
              </w:rPr>
              <w:t xml:space="preserve"> </w:t>
            </w:r>
            <w:r>
              <w:rPr>
                <w:rFonts w:cs="Calibri"/>
                <w:sz w:val="22"/>
                <w:szCs w:val="22"/>
              </w:rPr>
              <w:t>What</w:t>
            </w:r>
            <w:r w:rsidR="00A11A7F">
              <w:rPr>
                <w:rFonts w:cs="Calibri"/>
                <w:sz w:val="22"/>
                <w:szCs w:val="22"/>
              </w:rPr>
              <w:t xml:space="preserve"> </w:t>
            </w:r>
            <w:r w:rsidR="00927C31">
              <w:rPr>
                <w:rFonts w:cs="Calibri"/>
                <w:color w:val="595959"/>
                <w:sz w:val="22"/>
                <w:szCs w:val="22"/>
              </w:rPr>
              <w:t xml:space="preserve">________ </w:t>
            </w:r>
            <w:r w:rsidR="00655518">
              <w:rPr>
                <w:rFonts w:cs="Calibri"/>
                <w:sz w:val="22"/>
                <w:szCs w:val="22"/>
              </w:rPr>
              <w:t xml:space="preserve"> (</w:t>
            </w:r>
            <w:r>
              <w:rPr>
                <w:rFonts w:cs="Calibri"/>
                <w:sz w:val="22"/>
                <w:szCs w:val="22"/>
              </w:rPr>
              <w:t>conclusions or implications</w:t>
            </w:r>
            <w:r w:rsidR="00655518">
              <w:rPr>
                <w:rFonts w:cs="Calibri"/>
                <w:sz w:val="22"/>
                <w:szCs w:val="22"/>
              </w:rPr>
              <w:t xml:space="preserve">) </w:t>
            </w:r>
            <w:r>
              <w:rPr>
                <w:rFonts w:cs="Calibri"/>
                <w:sz w:val="22"/>
                <w:szCs w:val="22"/>
              </w:rPr>
              <w:t>can you draw? Support your discussion with evidence from the texts.</w:t>
            </w:r>
            <w:r w:rsidR="00655518">
              <w:rPr>
                <w:rFonts w:cs="Calibri"/>
                <w:sz w:val="22"/>
                <w:szCs w:val="22"/>
              </w:rPr>
              <w:t xml:space="preserve"> </w:t>
            </w:r>
            <w:r w:rsidR="00655518" w:rsidRPr="008F14D6">
              <w:rPr>
                <w:rFonts w:cs="Calibri"/>
                <w:b/>
                <w:sz w:val="22"/>
                <w:szCs w:val="22"/>
              </w:rPr>
              <w:t>(</w:t>
            </w:r>
            <w:r>
              <w:rPr>
                <w:rFonts w:cs="Calibri"/>
                <w:b/>
                <w:sz w:val="22"/>
                <w:szCs w:val="22"/>
              </w:rPr>
              <w:t>Argumentation/Cause-Effect</w:t>
            </w:r>
            <w:r w:rsidR="00655518">
              <w:rPr>
                <w:rFonts w:cs="Calibri"/>
                <w:b/>
                <w:sz w:val="22"/>
                <w:szCs w:val="22"/>
              </w:rPr>
              <w:t>)</w:t>
            </w:r>
          </w:p>
          <w:p w14:paraId="2C3517DE" w14:textId="77777777" w:rsidR="00313EC1" w:rsidRDefault="00313EC1">
            <w:pPr>
              <w:rPr>
                <w:rFonts w:cs="Calibri"/>
                <w:b/>
                <w:sz w:val="22"/>
                <w:szCs w:val="22"/>
              </w:rPr>
            </w:pPr>
          </w:p>
        </w:tc>
      </w:tr>
    </w:tbl>
    <w:p w14:paraId="60106F58" w14:textId="77777777" w:rsidR="00313EC1" w:rsidRDefault="00313EC1">
      <w:pPr>
        <w:rPr>
          <w:rFonts w:cs="Calibri"/>
          <w:i/>
          <w:sz w:val="22"/>
          <w:szCs w:val="22"/>
        </w:rPr>
      </w:pPr>
    </w:p>
    <w:p w14:paraId="718C7349" w14:textId="77777777" w:rsidR="00655518" w:rsidRDefault="00313EC1">
      <w:pPr>
        <w:ind w:left="720"/>
        <w:rPr>
          <w:sz w:val="22"/>
        </w:rPr>
      </w:pPr>
      <w:r w:rsidRPr="0054432E">
        <w:rPr>
          <w:rFonts w:cs="Calibri"/>
          <w:b/>
          <w:sz w:val="22"/>
          <w:szCs w:val="22"/>
        </w:rPr>
        <w:t>Task 10 Social Studies Example:</w:t>
      </w:r>
      <w:r w:rsidRPr="0054432E">
        <w:rPr>
          <w:sz w:val="22"/>
        </w:rPr>
        <w:t xml:space="preserve"> </w:t>
      </w:r>
      <w:r w:rsidRPr="0054432E">
        <w:rPr>
          <w:rFonts w:cs="Calibri"/>
          <w:sz w:val="22"/>
          <w:szCs w:val="22"/>
          <w:u w:val="single"/>
        </w:rPr>
        <w:t>What ramifications does debt have for individuals and the larger public?</w:t>
      </w:r>
      <w:r w:rsidRPr="0054432E">
        <w:rPr>
          <w:rFonts w:cs="Calibri"/>
          <w:sz w:val="22"/>
          <w:szCs w:val="22"/>
        </w:rPr>
        <w:t xml:space="preserve"> After reading </w:t>
      </w:r>
      <w:r w:rsidRPr="0054432E">
        <w:rPr>
          <w:rFonts w:cs="Calibri"/>
          <w:sz w:val="22"/>
          <w:szCs w:val="22"/>
          <w:u w:val="single"/>
        </w:rPr>
        <w:t>articles and data</w:t>
      </w:r>
      <w:r w:rsidRPr="0054432E">
        <w:rPr>
          <w:rFonts w:cs="Calibri"/>
          <w:sz w:val="22"/>
          <w:szCs w:val="22"/>
        </w:rPr>
        <w:t xml:space="preserve"> on</w:t>
      </w:r>
      <w:r w:rsidRPr="0054432E">
        <w:rPr>
          <w:rFonts w:cs="Calibri"/>
          <w:sz w:val="22"/>
          <w:szCs w:val="22"/>
          <w:u w:val="single"/>
        </w:rPr>
        <w:t xml:space="preserve"> the current credit crisis</w:t>
      </w:r>
      <w:r w:rsidRPr="0054432E">
        <w:rPr>
          <w:rFonts w:cs="Calibri"/>
          <w:sz w:val="22"/>
          <w:szCs w:val="22"/>
        </w:rPr>
        <w:t>,</w:t>
      </w:r>
      <w:r w:rsidRPr="0054432E">
        <w:rPr>
          <w:sz w:val="22"/>
        </w:rPr>
        <w:t xml:space="preserve"> </w:t>
      </w:r>
      <w:r w:rsidRPr="0054432E">
        <w:rPr>
          <w:rFonts w:cs="Calibri"/>
          <w:sz w:val="22"/>
          <w:szCs w:val="22"/>
        </w:rPr>
        <w:t xml:space="preserve">write an </w:t>
      </w:r>
      <w:r w:rsidRPr="0054432E">
        <w:rPr>
          <w:rFonts w:cs="Calibri"/>
          <w:sz w:val="22"/>
          <w:szCs w:val="22"/>
          <w:u w:val="single"/>
        </w:rPr>
        <w:t>editorial</w:t>
      </w:r>
      <w:r w:rsidRPr="0054432E">
        <w:rPr>
          <w:rFonts w:cs="Calibri"/>
          <w:sz w:val="22"/>
          <w:szCs w:val="22"/>
        </w:rPr>
        <w:t xml:space="preserve"> that argues the causes of </w:t>
      </w:r>
      <w:r w:rsidRPr="0054432E">
        <w:rPr>
          <w:rFonts w:cs="Calibri"/>
          <w:sz w:val="22"/>
          <w:szCs w:val="22"/>
          <w:u w:val="single"/>
        </w:rPr>
        <w:t>personal debt</w:t>
      </w:r>
      <w:r w:rsidRPr="0054432E">
        <w:rPr>
          <w:rFonts w:cs="Calibri"/>
          <w:sz w:val="22"/>
          <w:szCs w:val="22"/>
        </w:rPr>
        <w:t xml:space="preserve"> and explains the effects </w:t>
      </w:r>
      <w:r w:rsidRPr="0054432E">
        <w:rPr>
          <w:rFonts w:cs="Calibri"/>
          <w:sz w:val="22"/>
          <w:szCs w:val="22"/>
          <w:u w:val="single"/>
        </w:rPr>
        <w:t>on individuals and the larger public</w:t>
      </w:r>
      <w:r w:rsidRPr="0054432E">
        <w:rPr>
          <w:rFonts w:cs="Calibri"/>
          <w:i/>
          <w:sz w:val="22"/>
          <w:szCs w:val="22"/>
        </w:rPr>
        <w:t xml:space="preserve">. </w:t>
      </w:r>
      <w:r w:rsidRPr="0054432E">
        <w:rPr>
          <w:rFonts w:cs="Calibri"/>
          <w:sz w:val="22"/>
          <w:szCs w:val="22"/>
        </w:rPr>
        <w:t xml:space="preserve">What </w:t>
      </w:r>
      <w:r w:rsidRPr="002259B8">
        <w:rPr>
          <w:rFonts w:cs="Calibri"/>
          <w:sz w:val="22"/>
          <w:szCs w:val="22"/>
          <w:u w:val="single"/>
        </w:rPr>
        <w:t>implications</w:t>
      </w:r>
      <w:r w:rsidRPr="0054432E">
        <w:rPr>
          <w:rFonts w:cs="Calibri"/>
          <w:sz w:val="22"/>
          <w:szCs w:val="22"/>
        </w:rPr>
        <w:t xml:space="preserve"> can you draw? Support your discussion with evidence from the texts.</w:t>
      </w:r>
      <w:r w:rsidR="00655518">
        <w:rPr>
          <w:rFonts w:cs="Calibri"/>
          <w:sz w:val="22"/>
          <w:szCs w:val="22"/>
        </w:rPr>
        <w:t xml:space="preserve"> (</w:t>
      </w:r>
      <w:r w:rsidRPr="0054432E">
        <w:rPr>
          <w:sz w:val="22"/>
        </w:rPr>
        <w:t>Argumentation/Cause-Effect</w:t>
      </w:r>
      <w:r w:rsidR="00655518">
        <w:rPr>
          <w:sz w:val="22"/>
        </w:rPr>
        <w:t>)</w:t>
      </w:r>
    </w:p>
    <w:p w14:paraId="342F9C13" w14:textId="77777777" w:rsidR="00313EC1" w:rsidRPr="0054432E" w:rsidRDefault="00313EC1">
      <w:pPr>
        <w:ind w:left="720"/>
        <w:rPr>
          <w:rFonts w:cs="Calibri"/>
          <w:sz w:val="22"/>
          <w:szCs w:val="22"/>
        </w:rPr>
      </w:pPr>
    </w:p>
    <w:p w14:paraId="218355C1" w14:textId="4F4A130E" w:rsidR="00655518" w:rsidRDefault="00313EC1">
      <w:pPr>
        <w:ind w:left="720"/>
        <w:rPr>
          <w:sz w:val="22"/>
        </w:rPr>
      </w:pPr>
      <w:r w:rsidRPr="0054432E">
        <w:rPr>
          <w:rFonts w:cs="Calibri"/>
          <w:b/>
          <w:sz w:val="22"/>
          <w:szCs w:val="22"/>
        </w:rPr>
        <w:lastRenderedPageBreak/>
        <w:t>Task 10</w:t>
      </w:r>
      <w:r w:rsidRPr="0054432E">
        <w:rPr>
          <w:b/>
          <w:sz w:val="22"/>
        </w:rPr>
        <w:t xml:space="preserve"> </w:t>
      </w:r>
      <w:r w:rsidRPr="0054432E">
        <w:rPr>
          <w:rFonts w:cs="Calibri"/>
          <w:b/>
          <w:sz w:val="22"/>
          <w:szCs w:val="22"/>
        </w:rPr>
        <w:t>Science Example:</w:t>
      </w:r>
      <w:r w:rsidRPr="0054432E">
        <w:rPr>
          <w:sz w:val="22"/>
        </w:rPr>
        <w:t xml:space="preserve"> </w:t>
      </w:r>
      <w:r w:rsidRPr="0054432E">
        <w:rPr>
          <w:rFonts w:cs="Calibri"/>
          <w:sz w:val="22"/>
          <w:szCs w:val="22"/>
          <w:u w:val="single"/>
        </w:rPr>
        <w:t>What is the function of variation in living things</w:t>
      </w:r>
      <w:r w:rsidRPr="00C25462">
        <w:rPr>
          <w:rFonts w:cs="Calibri"/>
          <w:sz w:val="22"/>
          <w:szCs w:val="22"/>
          <w:u w:val="single"/>
        </w:rPr>
        <w:t>?</w:t>
      </w:r>
      <w:r w:rsidRPr="0054432E">
        <w:rPr>
          <w:rFonts w:cs="Calibri"/>
          <w:sz w:val="22"/>
          <w:szCs w:val="22"/>
        </w:rPr>
        <w:t xml:space="preserve"> After reading </w:t>
      </w:r>
      <w:r w:rsidRPr="0054432E">
        <w:rPr>
          <w:rFonts w:cs="Calibri"/>
          <w:sz w:val="22"/>
          <w:szCs w:val="22"/>
          <w:u w:val="single"/>
        </w:rPr>
        <w:t xml:space="preserve">scientific sources </w:t>
      </w:r>
      <w:r w:rsidRPr="0054432E">
        <w:rPr>
          <w:rFonts w:cs="Calibri"/>
          <w:sz w:val="22"/>
          <w:szCs w:val="22"/>
        </w:rPr>
        <w:t>o</w:t>
      </w:r>
      <w:r w:rsidRPr="00C25462">
        <w:rPr>
          <w:rFonts w:cs="Calibri"/>
          <w:sz w:val="22"/>
          <w:szCs w:val="22"/>
        </w:rPr>
        <w:t xml:space="preserve">n </w:t>
      </w:r>
      <w:r w:rsidRPr="0054432E">
        <w:rPr>
          <w:rFonts w:cs="Calibri"/>
          <w:sz w:val="22"/>
          <w:szCs w:val="22"/>
          <w:u w:val="single"/>
        </w:rPr>
        <w:t>variation in organisms</w:t>
      </w:r>
      <w:r w:rsidRPr="0054432E">
        <w:rPr>
          <w:rFonts w:cs="Calibri"/>
          <w:sz w:val="22"/>
          <w:szCs w:val="22"/>
        </w:rPr>
        <w:t xml:space="preserve">, write an </w:t>
      </w:r>
      <w:r w:rsidRPr="0054432E">
        <w:rPr>
          <w:rFonts w:cs="Calibri"/>
          <w:sz w:val="22"/>
          <w:szCs w:val="22"/>
          <w:u w:val="single"/>
        </w:rPr>
        <w:t>article for younger readers</w:t>
      </w:r>
      <w:r w:rsidRPr="0054432E">
        <w:rPr>
          <w:rFonts w:cs="Calibri"/>
          <w:sz w:val="22"/>
          <w:szCs w:val="22"/>
        </w:rPr>
        <w:t xml:space="preserve"> that argues the causes of </w:t>
      </w:r>
      <w:r w:rsidRPr="0054432E">
        <w:rPr>
          <w:rFonts w:cs="Calibri"/>
          <w:sz w:val="22"/>
          <w:szCs w:val="22"/>
          <w:u w:val="single"/>
        </w:rPr>
        <w:t>variation among species</w:t>
      </w:r>
      <w:r w:rsidRPr="0054432E">
        <w:rPr>
          <w:rFonts w:cs="Calibri"/>
          <w:sz w:val="22"/>
          <w:szCs w:val="22"/>
        </w:rPr>
        <w:t xml:space="preserve"> and explains </w:t>
      </w:r>
      <w:r w:rsidRPr="00082B7D">
        <w:rPr>
          <w:rFonts w:cs="Calibri"/>
          <w:sz w:val="22"/>
          <w:szCs w:val="22"/>
        </w:rPr>
        <w:t>the effects</w:t>
      </w:r>
      <w:r w:rsidRPr="00C25462">
        <w:rPr>
          <w:rFonts w:cs="Calibri"/>
          <w:sz w:val="22"/>
          <w:szCs w:val="22"/>
        </w:rPr>
        <w:t xml:space="preserve"> </w:t>
      </w:r>
      <w:r w:rsidRPr="0054432E">
        <w:rPr>
          <w:rFonts w:cs="Calibri"/>
          <w:sz w:val="22"/>
          <w:szCs w:val="22"/>
          <w:u w:val="single"/>
        </w:rPr>
        <w:t xml:space="preserve">of differences among species, such as color and </w:t>
      </w:r>
      <w:r w:rsidR="00C25462">
        <w:rPr>
          <w:rFonts w:cs="Calibri"/>
          <w:sz w:val="22"/>
          <w:szCs w:val="22"/>
          <w:u w:val="single"/>
        </w:rPr>
        <w:t xml:space="preserve">other </w:t>
      </w:r>
      <w:r w:rsidRPr="0054432E">
        <w:rPr>
          <w:rFonts w:cs="Calibri"/>
          <w:sz w:val="22"/>
          <w:szCs w:val="22"/>
          <w:u w:val="single"/>
        </w:rPr>
        <w:t>physical attributes</w:t>
      </w:r>
      <w:r w:rsidRPr="0054432E">
        <w:rPr>
          <w:rFonts w:cs="Calibri"/>
          <w:sz w:val="22"/>
          <w:szCs w:val="22"/>
        </w:rPr>
        <w:t xml:space="preserve">. What </w:t>
      </w:r>
      <w:r w:rsidRPr="00082B7D">
        <w:rPr>
          <w:rFonts w:cs="Calibri"/>
          <w:sz w:val="22"/>
          <w:szCs w:val="22"/>
          <w:u w:val="single"/>
        </w:rPr>
        <w:t>implications</w:t>
      </w:r>
      <w:r w:rsidRPr="0054432E">
        <w:rPr>
          <w:rFonts w:cs="Calibri"/>
          <w:sz w:val="22"/>
          <w:szCs w:val="22"/>
        </w:rPr>
        <w:t xml:space="preserve"> can you draw? Support your discussion with evidence from the texts.</w:t>
      </w:r>
      <w:r w:rsidR="00655518">
        <w:rPr>
          <w:rFonts w:cs="Calibri"/>
          <w:sz w:val="22"/>
          <w:szCs w:val="22"/>
        </w:rPr>
        <w:t xml:space="preserve"> (</w:t>
      </w:r>
      <w:r w:rsidRPr="0054432E">
        <w:rPr>
          <w:sz w:val="22"/>
        </w:rPr>
        <w:t>Argumentation/Cause-Effect</w:t>
      </w:r>
      <w:r w:rsidR="00655518">
        <w:rPr>
          <w:sz w:val="22"/>
        </w:rPr>
        <w:t>)</w:t>
      </w:r>
    </w:p>
    <w:p w14:paraId="467D8037" w14:textId="77777777" w:rsidR="00313EC1" w:rsidRDefault="00313EC1">
      <w:pPr>
        <w:ind w:left="720"/>
        <w:rPr>
          <w:rFonts w:cs="Calibri"/>
          <w:sz w:val="22"/>
          <w:szCs w:val="22"/>
        </w:rPr>
      </w:pPr>
    </w:p>
    <w:p w14:paraId="57AC932C" w14:textId="36AA8FC4" w:rsidR="00655518" w:rsidRDefault="00313EC1">
      <w:pPr>
        <w:rPr>
          <w:rFonts w:cs="Calibri"/>
          <w:b/>
          <w:color w:val="595959"/>
          <w:sz w:val="22"/>
          <w:szCs w:val="22"/>
        </w:rPr>
      </w:pPr>
      <w:r>
        <w:rPr>
          <w:b/>
          <w:color w:val="595959"/>
          <w:sz w:val="22"/>
        </w:rPr>
        <w:t>Variation Task 10 Template:</w:t>
      </w:r>
      <w:r>
        <w:rPr>
          <w:color w:val="595959"/>
          <w:sz w:val="22"/>
        </w:rPr>
        <w:t xml:space="preserve"> [Insert question] After reading and analyzing</w:t>
      </w:r>
      <w:r w:rsidR="00A11A7F">
        <w:rPr>
          <w:color w:val="595959"/>
          <w:sz w:val="22"/>
        </w:rPr>
        <w:t xml:space="preserve"> </w:t>
      </w:r>
      <w:r w:rsidR="00927C31">
        <w:rPr>
          <w:color w:val="595959"/>
          <w:sz w:val="22"/>
        </w:rPr>
        <w:t xml:space="preserve">________ </w:t>
      </w:r>
      <w:r w:rsidR="00655518">
        <w:rPr>
          <w:color w:val="595959"/>
          <w:sz w:val="22"/>
        </w:rPr>
        <w:t>(</w:t>
      </w:r>
      <w:r>
        <w:rPr>
          <w:color w:val="595959"/>
          <w:sz w:val="22"/>
        </w:rPr>
        <w:t>literature or informational texts</w:t>
      </w:r>
      <w:r w:rsidR="00763E16">
        <w:rPr>
          <w:color w:val="595959"/>
          <w:sz w:val="22"/>
        </w:rPr>
        <w:t>),</w:t>
      </w:r>
      <w:r>
        <w:rPr>
          <w:color w:val="595959"/>
          <w:sz w:val="22"/>
        </w:rPr>
        <w:t xml:space="preserve"> write</w:t>
      </w:r>
      <w:r w:rsidR="006A0538">
        <w:rPr>
          <w:color w:val="595959"/>
          <w:sz w:val="22"/>
        </w:rPr>
        <w:t xml:space="preserve"> a/an</w:t>
      </w:r>
      <w:r w:rsidR="00A11A7F">
        <w:rPr>
          <w:color w:val="595959"/>
          <w:sz w:val="22"/>
        </w:rPr>
        <w:t xml:space="preserve"> </w:t>
      </w:r>
      <w:r w:rsidR="00927C31">
        <w:rPr>
          <w:color w:val="595959"/>
          <w:sz w:val="22"/>
        </w:rPr>
        <w:t xml:space="preserve">________ </w:t>
      </w:r>
      <w:r w:rsidR="00655518">
        <w:rPr>
          <w:color w:val="595959"/>
          <w:sz w:val="22"/>
        </w:rPr>
        <w:t>(</w:t>
      </w:r>
      <w:r>
        <w:rPr>
          <w:color w:val="595959"/>
          <w:sz w:val="22"/>
        </w:rPr>
        <w:t>essay or substitute</w:t>
      </w:r>
      <w:r w:rsidR="00655518">
        <w:rPr>
          <w:color w:val="595959"/>
          <w:sz w:val="22"/>
        </w:rPr>
        <w:t xml:space="preserve">) </w:t>
      </w:r>
      <w:r>
        <w:rPr>
          <w:color w:val="595959"/>
          <w:sz w:val="22"/>
        </w:rPr>
        <w:t xml:space="preserve">in which you argue </w:t>
      </w:r>
      <w:r w:rsidR="0061705B">
        <w:rPr>
          <w:color w:val="595959"/>
          <w:sz w:val="22"/>
        </w:rPr>
        <w:t>__</w:t>
      </w:r>
      <w:r w:rsidR="00082B7D">
        <w:rPr>
          <w:color w:val="595959"/>
          <w:sz w:val="22"/>
        </w:rPr>
        <w:t>__</w:t>
      </w:r>
      <w:r w:rsidR="0061705B">
        <w:rPr>
          <w:color w:val="595959"/>
          <w:sz w:val="22"/>
        </w:rPr>
        <w:t xml:space="preserve">_ (#) </w:t>
      </w:r>
      <w:r>
        <w:rPr>
          <w:color w:val="595959"/>
          <w:sz w:val="22"/>
        </w:rPr>
        <w:t>causes of</w:t>
      </w:r>
      <w:r w:rsidR="00A11A7F">
        <w:rPr>
          <w:color w:val="595959"/>
          <w:sz w:val="22"/>
        </w:rPr>
        <w:t xml:space="preserve"> </w:t>
      </w:r>
      <w:r w:rsidR="00927C31">
        <w:rPr>
          <w:color w:val="595959"/>
          <w:sz w:val="22"/>
        </w:rPr>
        <w:t xml:space="preserve">________ </w:t>
      </w:r>
      <w:r w:rsidR="00655518">
        <w:rPr>
          <w:color w:val="595959"/>
          <w:sz w:val="22"/>
        </w:rPr>
        <w:t>(</w:t>
      </w:r>
      <w:r>
        <w:rPr>
          <w:color w:val="595959"/>
          <w:sz w:val="22"/>
        </w:rPr>
        <w:t>content</w:t>
      </w:r>
      <w:r w:rsidR="00655518">
        <w:rPr>
          <w:color w:val="595959"/>
          <w:sz w:val="22"/>
        </w:rPr>
        <w:t xml:space="preserve">) </w:t>
      </w:r>
      <w:r>
        <w:rPr>
          <w:color w:val="595959"/>
          <w:sz w:val="22"/>
        </w:rPr>
        <w:t>and explain</w:t>
      </w:r>
      <w:r w:rsidR="00655518">
        <w:rPr>
          <w:color w:val="595959"/>
          <w:sz w:val="22"/>
        </w:rPr>
        <w:t xml:space="preserve"> </w:t>
      </w:r>
      <w:r w:rsidR="00082B7D">
        <w:rPr>
          <w:color w:val="595959"/>
          <w:sz w:val="22"/>
        </w:rPr>
        <w:t xml:space="preserve">______ </w:t>
      </w:r>
      <w:r w:rsidR="00655518">
        <w:rPr>
          <w:color w:val="595959"/>
          <w:sz w:val="22"/>
        </w:rPr>
        <w:t>(</w:t>
      </w:r>
      <w:r>
        <w:rPr>
          <w:color w:val="595959"/>
          <w:sz w:val="22"/>
        </w:rPr>
        <w:t>#</w:t>
      </w:r>
      <w:r w:rsidR="00655518">
        <w:rPr>
          <w:color w:val="595959"/>
          <w:sz w:val="22"/>
        </w:rPr>
        <w:t xml:space="preserve">) </w:t>
      </w:r>
      <w:r>
        <w:rPr>
          <w:color w:val="595959"/>
          <w:sz w:val="22"/>
        </w:rPr>
        <w:t>effects</w:t>
      </w:r>
      <w:r w:rsidR="00A11A7F">
        <w:rPr>
          <w:color w:val="595959"/>
          <w:sz w:val="22"/>
        </w:rPr>
        <w:t xml:space="preserve"> </w:t>
      </w:r>
      <w:r w:rsidR="00927C31">
        <w:rPr>
          <w:color w:val="595959"/>
          <w:sz w:val="22"/>
        </w:rPr>
        <w:t xml:space="preserve">________ </w:t>
      </w:r>
      <w:r w:rsidR="00655518">
        <w:rPr>
          <w:color w:val="595959"/>
          <w:sz w:val="22"/>
        </w:rPr>
        <w:t>(</w:t>
      </w:r>
      <w:r>
        <w:rPr>
          <w:color w:val="595959"/>
          <w:sz w:val="22"/>
        </w:rPr>
        <w:t>content</w:t>
      </w:r>
      <w:r w:rsidR="00655518">
        <w:rPr>
          <w:color w:val="595959"/>
          <w:sz w:val="22"/>
        </w:rPr>
        <w:t xml:space="preserve">). </w:t>
      </w:r>
      <w:r>
        <w:rPr>
          <w:color w:val="595959"/>
          <w:sz w:val="22"/>
        </w:rPr>
        <w:t xml:space="preserve"> </w:t>
      </w:r>
      <w:r w:rsidR="00A11A7F">
        <w:rPr>
          <w:color w:val="595959"/>
          <w:sz w:val="22"/>
        </w:rPr>
        <w:t xml:space="preserve">What </w:t>
      </w:r>
      <w:r w:rsidR="00927C31">
        <w:rPr>
          <w:color w:val="595959"/>
          <w:sz w:val="22"/>
        </w:rPr>
        <w:t xml:space="preserve">________ </w:t>
      </w:r>
      <w:r w:rsidR="00655518">
        <w:rPr>
          <w:color w:val="595959"/>
          <w:sz w:val="22"/>
        </w:rPr>
        <w:t>(</w:t>
      </w:r>
      <w:r>
        <w:rPr>
          <w:color w:val="595959"/>
          <w:sz w:val="22"/>
        </w:rPr>
        <w:t>conclusions or implications</w:t>
      </w:r>
      <w:r w:rsidR="00655518">
        <w:rPr>
          <w:color w:val="595959"/>
          <w:sz w:val="22"/>
        </w:rPr>
        <w:t xml:space="preserve">) </w:t>
      </w:r>
      <w:r>
        <w:rPr>
          <w:color w:val="595959"/>
          <w:sz w:val="22"/>
        </w:rPr>
        <w:t>can you draw</w:t>
      </w:r>
      <w:r w:rsidR="00A11A7F">
        <w:rPr>
          <w:color w:val="595959"/>
          <w:sz w:val="22"/>
        </w:rPr>
        <w:t xml:space="preserve"> </w:t>
      </w:r>
      <w:r w:rsidR="00927C31">
        <w:rPr>
          <w:rFonts w:cs="Calibri"/>
          <w:color w:val="595959"/>
          <w:sz w:val="22"/>
          <w:szCs w:val="22"/>
        </w:rPr>
        <w:t xml:space="preserve">________ </w:t>
      </w:r>
      <w:r w:rsidR="00655518">
        <w:rPr>
          <w:color w:val="595959"/>
          <w:sz w:val="22"/>
        </w:rPr>
        <w:t>(</w:t>
      </w:r>
      <w:r>
        <w:rPr>
          <w:color w:val="595959"/>
          <w:sz w:val="22"/>
        </w:rPr>
        <w:t>content</w:t>
      </w:r>
      <w:r w:rsidR="00655518">
        <w:rPr>
          <w:color w:val="595959"/>
          <w:sz w:val="22"/>
        </w:rPr>
        <w:t>)</w:t>
      </w:r>
      <w:r w:rsidR="0070747F">
        <w:rPr>
          <w:color w:val="595959"/>
          <w:sz w:val="22"/>
        </w:rPr>
        <w:t>?</w:t>
      </w:r>
      <w:r>
        <w:rPr>
          <w:color w:val="595959"/>
          <w:sz w:val="22"/>
        </w:rPr>
        <w:t xml:space="preserve"> Support your discussion with evidence from the texts.</w:t>
      </w:r>
      <w:r w:rsidR="00655518">
        <w:rPr>
          <w:color w:val="595959"/>
          <w:sz w:val="22"/>
        </w:rPr>
        <w:t xml:space="preserve"> </w:t>
      </w:r>
      <w:r w:rsidR="00655518" w:rsidRPr="008F14D6">
        <w:rPr>
          <w:b/>
          <w:color w:val="595959"/>
          <w:sz w:val="22"/>
        </w:rPr>
        <w:t>(</w:t>
      </w:r>
      <w:r>
        <w:rPr>
          <w:rFonts w:cs="Calibri"/>
          <w:b/>
          <w:color w:val="595959"/>
          <w:sz w:val="22"/>
          <w:szCs w:val="22"/>
        </w:rPr>
        <w:t>Argumentation/Cause-Effect</w:t>
      </w:r>
      <w:r w:rsidR="00655518">
        <w:rPr>
          <w:rFonts w:cs="Calibri"/>
          <w:b/>
          <w:color w:val="595959"/>
          <w:sz w:val="22"/>
          <w:szCs w:val="22"/>
        </w:rPr>
        <w:t>)</w:t>
      </w:r>
    </w:p>
    <w:p w14:paraId="1296ECFB" w14:textId="77777777" w:rsidR="00313EC1" w:rsidRDefault="00313EC1">
      <w:pPr>
        <w:rPr>
          <w:color w:val="595959"/>
          <w:sz w:val="22"/>
        </w:rPr>
      </w:pPr>
    </w:p>
    <w:p w14:paraId="430E2589" w14:textId="3885D323" w:rsidR="00655518" w:rsidRDefault="00313EC1">
      <w:pPr>
        <w:ind w:left="720"/>
        <w:rPr>
          <w:color w:val="595959"/>
          <w:sz w:val="22"/>
        </w:rPr>
      </w:pPr>
      <w:r w:rsidRPr="0054432E">
        <w:rPr>
          <w:b/>
          <w:color w:val="595959"/>
          <w:sz w:val="22"/>
        </w:rPr>
        <w:t>Variation Task 10 Example:</w:t>
      </w:r>
      <w:r w:rsidRPr="0054432E">
        <w:rPr>
          <w:color w:val="595959"/>
          <w:sz w:val="22"/>
        </w:rPr>
        <w:t xml:space="preserve"> </w:t>
      </w:r>
      <w:r w:rsidRPr="0054432E">
        <w:rPr>
          <w:color w:val="595959"/>
          <w:sz w:val="22"/>
          <w:u w:val="single"/>
        </w:rPr>
        <w:t>What ramifications does debt have for individuals and the larger public?</w:t>
      </w:r>
      <w:r w:rsidRPr="0054432E">
        <w:rPr>
          <w:color w:val="595959"/>
          <w:sz w:val="22"/>
        </w:rPr>
        <w:t xml:space="preserve"> After reading and analyzing </w:t>
      </w:r>
      <w:r w:rsidRPr="0054432E">
        <w:rPr>
          <w:color w:val="595959"/>
          <w:sz w:val="22"/>
          <w:u w:val="single"/>
        </w:rPr>
        <w:t>articles and data</w:t>
      </w:r>
      <w:r w:rsidRPr="0054432E">
        <w:rPr>
          <w:color w:val="595959"/>
          <w:sz w:val="22"/>
        </w:rPr>
        <w:t xml:space="preserve"> </w:t>
      </w:r>
      <w:r w:rsidRPr="006E66C0">
        <w:rPr>
          <w:color w:val="595959"/>
          <w:sz w:val="22"/>
          <w:u w:val="single"/>
        </w:rPr>
        <w:t>about</w:t>
      </w:r>
      <w:r w:rsidRPr="0054432E">
        <w:rPr>
          <w:color w:val="595959"/>
          <w:sz w:val="22"/>
          <w:u w:val="single"/>
        </w:rPr>
        <w:t xml:space="preserve"> the current credit crisis</w:t>
      </w:r>
      <w:r w:rsidRPr="0054432E">
        <w:rPr>
          <w:color w:val="595959"/>
          <w:sz w:val="22"/>
        </w:rPr>
        <w:t xml:space="preserve">, write an </w:t>
      </w:r>
      <w:r w:rsidRPr="0054432E">
        <w:rPr>
          <w:color w:val="595959"/>
          <w:sz w:val="22"/>
          <w:u w:val="single"/>
        </w:rPr>
        <w:t>editorial</w:t>
      </w:r>
      <w:r w:rsidRPr="0054432E">
        <w:rPr>
          <w:color w:val="595959"/>
          <w:sz w:val="22"/>
        </w:rPr>
        <w:t xml:space="preserve"> in which you argue </w:t>
      </w:r>
      <w:r w:rsidR="006C1C86">
        <w:rPr>
          <w:color w:val="595959"/>
          <w:sz w:val="22"/>
          <w:u w:val="single"/>
        </w:rPr>
        <w:t>one</w:t>
      </w:r>
      <w:r w:rsidRPr="0054432E">
        <w:rPr>
          <w:color w:val="595959"/>
          <w:sz w:val="22"/>
        </w:rPr>
        <w:t xml:space="preserve"> cause of </w:t>
      </w:r>
      <w:r w:rsidRPr="0054432E">
        <w:rPr>
          <w:color w:val="595959"/>
          <w:sz w:val="22"/>
          <w:u w:val="single"/>
        </w:rPr>
        <w:t>personal debt</w:t>
      </w:r>
      <w:r w:rsidRPr="0054432E">
        <w:rPr>
          <w:color w:val="595959"/>
          <w:sz w:val="22"/>
        </w:rPr>
        <w:t xml:space="preserve"> and explain</w:t>
      </w:r>
      <w:r w:rsidR="006C1C86">
        <w:rPr>
          <w:color w:val="595959"/>
          <w:sz w:val="22"/>
        </w:rPr>
        <w:t xml:space="preserve"> </w:t>
      </w:r>
      <w:r w:rsidR="006C1C86" w:rsidRPr="006C1C86">
        <w:rPr>
          <w:color w:val="595959"/>
          <w:sz w:val="22"/>
          <w:u w:val="single"/>
        </w:rPr>
        <w:t>one</w:t>
      </w:r>
      <w:r w:rsidRPr="0054432E">
        <w:rPr>
          <w:color w:val="595959"/>
          <w:sz w:val="22"/>
        </w:rPr>
        <w:t xml:space="preserve"> effect </w:t>
      </w:r>
      <w:r w:rsidRPr="0054432E">
        <w:rPr>
          <w:color w:val="595959"/>
          <w:sz w:val="22"/>
          <w:u w:val="single"/>
        </w:rPr>
        <w:t>on individuals and the larger public</w:t>
      </w:r>
      <w:r w:rsidRPr="0054432E">
        <w:rPr>
          <w:i/>
          <w:color w:val="595959"/>
          <w:sz w:val="22"/>
        </w:rPr>
        <w:t xml:space="preserve">. </w:t>
      </w:r>
      <w:r w:rsidRPr="0054432E">
        <w:rPr>
          <w:color w:val="595959"/>
          <w:sz w:val="22"/>
        </w:rPr>
        <w:t xml:space="preserve">What </w:t>
      </w:r>
      <w:r w:rsidRPr="006E66C0">
        <w:rPr>
          <w:color w:val="595959"/>
          <w:sz w:val="22"/>
          <w:u w:val="single"/>
        </w:rPr>
        <w:t>implications</w:t>
      </w:r>
      <w:r w:rsidRPr="0054432E">
        <w:rPr>
          <w:color w:val="595959"/>
          <w:sz w:val="22"/>
        </w:rPr>
        <w:t xml:space="preserve"> can you draw </w:t>
      </w:r>
      <w:r w:rsidRPr="0054432E">
        <w:rPr>
          <w:color w:val="595959"/>
          <w:sz w:val="22"/>
          <w:u w:val="single"/>
        </w:rPr>
        <w:t>about personal debt</w:t>
      </w:r>
      <w:r w:rsidRPr="0054432E">
        <w:rPr>
          <w:color w:val="595959"/>
          <w:sz w:val="22"/>
        </w:rPr>
        <w:t>? Support your discussion with evidence from the texts.</w:t>
      </w:r>
      <w:r w:rsidR="00655518">
        <w:rPr>
          <w:color w:val="595959"/>
          <w:sz w:val="22"/>
        </w:rPr>
        <w:t xml:space="preserve"> (</w:t>
      </w:r>
      <w:r w:rsidRPr="0054432E">
        <w:rPr>
          <w:color w:val="595959"/>
          <w:sz w:val="22"/>
        </w:rPr>
        <w:t>Argumentation/Cause-Effect</w:t>
      </w:r>
      <w:r w:rsidR="00655518">
        <w:rPr>
          <w:color w:val="595959"/>
          <w:sz w:val="22"/>
        </w:rPr>
        <w:t>)</w:t>
      </w:r>
    </w:p>
    <w:p w14:paraId="10C2D622" w14:textId="77777777" w:rsidR="00313EC1" w:rsidRDefault="00313EC1">
      <w:pPr>
        <w:sectPr w:rsidR="00313EC1">
          <w:headerReference w:type="even" r:id="rId37"/>
          <w:headerReference w:type="default" r:id="rId38"/>
          <w:footerReference w:type="even" r:id="rId39"/>
          <w:headerReference w:type="first" r:id="rId40"/>
          <w:footerReference w:type="first" r:id="rId41"/>
          <w:pgSz w:w="15840" w:h="12240" w:orient="landscape"/>
          <w:pgMar w:top="864" w:right="864" w:bottom="864" w:left="864" w:header="720" w:footer="720" w:gutter="0"/>
          <w:cols w:space="720"/>
          <w:docGrid w:linePitch="240" w:charSpace="32768"/>
        </w:sectPr>
      </w:pPr>
    </w:p>
    <w:p w14:paraId="1D9D9645" w14:textId="76532187" w:rsidR="00313EC1" w:rsidRDefault="002D3869" w:rsidP="00A37EFB">
      <w:pPr>
        <w:pStyle w:val="TaskType"/>
        <w:spacing w:before="0" w:after="0"/>
      </w:pPr>
      <w:r>
        <w:lastRenderedPageBreak/>
        <w:t>Teaching Task Rubric (</w:t>
      </w:r>
      <w:r w:rsidR="00313EC1">
        <w:t>Argumentation</w:t>
      </w:r>
      <w:r>
        <w:t>)</w:t>
      </w:r>
    </w:p>
    <w:tbl>
      <w:tblPr>
        <w:tblW w:w="0" w:type="auto"/>
        <w:tblLayout w:type="fixed"/>
        <w:tblLook w:val="0000" w:firstRow="0" w:lastRow="0" w:firstColumn="0" w:lastColumn="0" w:noHBand="0" w:noVBand="0"/>
      </w:tblPr>
      <w:tblGrid>
        <w:gridCol w:w="1368"/>
        <w:gridCol w:w="2610"/>
        <w:gridCol w:w="270"/>
        <w:gridCol w:w="180"/>
        <w:gridCol w:w="2610"/>
        <w:gridCol w:w="270"/>
        <w:gridCol w:w="180"/>
        <w:gridCol w:w="3060"/>
        <w:gridCol w:w="270"/>
        <w:gridCol w:w="180"/>
        <w:gridCol w:w="3240"/>
      </w:tblGrid>
      <w:tr w:rsidR="00A37EFB" w:rsidRPr="004F0D20" w14:paraId="6ACA5796" w14:textId="77777777">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19A8638" w14:textId="77777777" w:rsidR="00A37EFB" w:rsidRPr="004F0D20" w:rsidRDefault="00A37EFB">
            <w:pPr>
              <w:spacing w:before="20" w:after="20"/>
              <w:jc w:val="center"/>
              <w:rPr>
                <w:rFonts w:asciiTheme="minorHAnsi" w:hAnsiTheme="minorHAnsi"/>
                <w:sz w:val="18"/>
              </w:rPr>
            </w:pPr>
            <w:r w:rsidRPr="004F0D20">
              <w:rPr>
                <w:rFonts w:asciiTheme="minorHAnsi" w:hAnsiTheme="minorHAnsi"/>
                <w:sz w:val="18"/>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14:paraId="601BF22D" w14:textId="77777777" w:rsidR="00A37EFB" w:rsidRPr="004F0D20" w:rsidRDefault="00A37EFB">
            <w:pPr>
              <w:spacing w:before="20" w:after="20"/>
              <w:jc w:val="center"/>
              <w:rPr>
                <w:rFonts w:asciiTheme="minorHAnsi" w:hAnsiTheme="minorHAnsi"/>
                <w:sz w:val="18"/>
              </w:rPr>
            </w:pPr>
            <w:r w:rsidRPr="004F0D20">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B268E67" w14:textId="77777777" w:rsidR="00A37EFB" w:rsidRPr="004F0D20" w:rsidRDefault="00A37EFB">
            <w:pPr>
              <w:spacing w:before="20" w:after="20"/>
              <w:jc w:val="center"/>
              <w:rPr>
                <w:rFonts w:asciiTheme="minorHAnsi" w:hAnsiTheme="minorHAnsi"/>
                <w:sz w:val="18"/>
              </w:rPr>
            </w:pPr>
            <w:r w:rsidRPr="004F0D20">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131C809" w14:textId="77777777" w:rsidR="00A37EFB" w:rsidRPr="004F0D20" w:rsidRDefault="00A37EFB">
            <w:pPr>
              <w:spacing w:before="20" w:after="20"/>
              <w:jc w:val="center"/>
              <w:rPr>
                <w:rFonts w:asciiTheme="minorHAnsi" w:hAnsiTheme="minorHAnsi"/>
                <w:sz w:val="18"/>
              </w:rPr>
            </w:pPr>
            <w:r w:rsidRPr="004F0D20">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D3A0BD" w14:textId="77777777" w:rsidR="00A37EFB" w:rsidRPr="004F0D20" w:rsidRDefault="00A37EFB">
            <w:pPr>
              <w:spacing w:before="20" w:after="20"/>
              <w:jc w:val="center"/>
              <w:rPr>
                <w:rFonts w:asciiTheme="minorHAnsi" w:hAnsiTheme="minorHAnsi"/>
                <w:sz w:val="18"/>
              </w:rPr>
            </w:pPr>
            <w:r w:rsidRPr="004F0D20">
              <w:rPr>
                <w:rFonts w:asciiTheme="minorHAnsi" w:hAnsiTheme="minorHAnsi"/>
                <w:sz w:val="18"/>
              </w:rPr>
              <w:t>Advanced</w:t>
            </w:r>
          </w:p>
        </w:tc>
      </w:tr>
      <w:tr w:rsidR="00A37EFB" w:rsidRPr="004F0D20" w14:paraId="5B477547" w14:textId="77777777">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14:paraId="6F8F14A5" w14:textId="77777777" w:rsidR="00A37EFB" w:rsidRPr="004F0D20" w:rsidRDefault="00A37EFB">
            <w:pPr>
              <w:rPr>
                <w:rFonts w:asciiTheme="minorHAnsi" w:hAnsiTheme="minorHAnsi"/>
              </w:rPr>
            </w:pPr>
          </w:p>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5F17E138" w14:textId="77777777" w:rsidR="00A37EFB" w:rsidRPr="004F0D20" w:rsidRDefault="00A37EFB">
            <w:pPr>
              <w:spacing w:before="20" w:after="20"/>
              <w:jc w:val="center"/>
              <w:rPr>
                <w:rFonts w:asciiTheme="minorHAnsi" w:hAnsiTheme="minorHAnsi"/>
                <w:sz w:val="18"/>
                <w:szCs w:val="20"/>
              </w:rPr>
            </w:pPr>
            <w:r w:rsidRPr="004F0D20">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28151C" w14:textId="77777777" w:rsidR="00A37EFB" w:rsidRPr="004F0D20" w:rsidRDefault="00A37EFB">
            <w:pPr>
              <w:spacing w:before="20" w:after="20"/>
              <w:jc w:val="center"/>
              <w:rPr>
                <w:rFonts w:asciiTheme="minorHAnsi" w:hAnsiTheme="minorHAnsi"/>
                <w:sz w:val="18"/>
                <w:szCs w:val="20"/>
              </w:rPr>
            </w:pPr>
            <w:r w:rsidRPr="004F0D20">
              <w:rPr>
                <w:rFonts w:asciiTheme="minorHAnsi" w:hAnsiTheme="minorHAnsi"/>
                <w:sz w:val="18"/>
                <w:szCs w:val="20"/>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E9F00" w14:textId="77777777" w:rsidR="00A37EFB" w:rsidRPr="004F0D20" w:rsidRDefault="00A37EFB">
            <w:pPr>
              <w:spacing w:before="20" w:after="20"/>
              <w:jc w:val="center"/>
              <w:rPr>
                <w:rFonts w:asciiTheme="minorHAnsi" w:hAnsiTheme="minorHAnsi"/>
                <w:sz w:val="18"/>
                <w:szCs w:val="20"/>
              </w:rPr>
            </w:pPr>
            <w:r w:rsidRPr="004F0D20">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E695F3" w14:textId="77777777" w:rsidR="00A37EFB" w:rsidRPr="004F0D20" w:rsidRDefault="00A37EFB">
            <w:pPr>
              <w:spacing w:before="20" w:after="20"/>
              <w:jc w:val="center"/>
              <w:rPr>
                <w:rFonts w:asciiTheme="minorHAnsi" w:hAnsiTheme="minorHAnsi"/>
                <w:sz w:val="18"/>
                <w:szCs w:val="20"/>
              </w:rPr>
            </w:pPr>
            <w:r w:rsidRPr="004F0D20">
              <w:rPr>
                <w:rFonts w:asciiTheme="minorHAnsi" w:hAnsiTheme="minorHAnsi"/>
                <w:sz w:val="18"/>
                <w:szCs w:val="20"/>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341AD" w14:textId="77777777" w:rsidR="00A37EFB" w:rsidRPr="004F0D20" w:rsidRDefault="00A37EFB">
            <w:pPr>
              <w:spacing w:before="20" w:after="20"/>
              <w:jc w:val="center"/>
              <w:rPr>
                <w:rFonts w:asciiTheme="minorHAnsi" w:hAnsiTheme="minorHAnsi"/>
                <w:sz w:val="18"/>
                <w:szCs w:val="20"/>
              </w:rPr>
            </w:pPr>
            <w:r w:rsidRPr="004F0D20">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CB5EBF" w14:textId="77777777" w:rsidR="00A37EFB" w:rsidRPr="004F0D20" w:rsidRDefault="00A37EFB">
            <w:pPr>
              <w:spacing w:before="20" w:after="20"/>
              <w:jc w:val="center"/>
              <w:rPr>
                <w:rFonts w:asciiTheme="minorHAnsi" w:hAnsiTheme="minorHAnsi"/>
                <w:sz w:val="18"/>
                <w:szCs w:val="20"/>
              </w:rPr>
            </w:pPr>
            <w:r w:rsidRPr="004F0D20">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14:paraId="2BFE7125" w14:textId="77777777" w:rsidR="00A37EFB" w:rsidRPr="004F0D20" w:rsidRDefault="00A37EFB">
            <w:pPr>
              <w:spacing w:before="20" w:after="20"/>
              <w:jc w:val="center"/>
              <w:rPr>
                <w:rFonts w:asciiTheme="minorHAnsi" w:hAnsiTheme="minorHAnsi"/>
                <w:sz w:val="18"/>
                <w:szCs w:val="20"/>
              </w:rPr>
            </w:pPr>
            <w:r>
              <w:rPr>
                <w:rFonts w:asciiTheme="minorHAnsi" w:hAnsiTheme="minorHAnsi"/>
                <w:sz w:val="18"/>
                <w:szCs w:val="20"/>
              </w:rPr>
              <w:t>4</w:t>
            </w:r>
          </w:p>
        </w:tc>
      </w:tr>
      <w:tr w:rsidR="00A37EFB" w:rsidRPr="004F0D20" w14:paraId="6D4BD4D9" w14:textId="77777777">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F6B00A7" w14:textId="77777777" w:rsidR="00A37EFB" w:rsidRPr="004F0D20" w:rsidRDefault="00A37EFB">
            <w:pPr>
              <w:spacing w:before="20" w:after="20"/>
              <w:rPr>
                <w:rFonts w:asciiTheme="minorHAnsi" w:hAnsiTheme="minorHAnsi"/>
                <w:sz w:val="18"/>
              </w:rPr>
            </w:pPr>
            <w:r w:rsidRPr="004F0D20">
              <w:rPr>
                <w:rFonts w:asciiTheme="minorHAnsi" w:hAnsiTheme="minorHAns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4FB09"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51F3F1F" w14:textId="77777777" w:rsidR="00A37EFB" w:rsidRPr="004F0D20"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53A3E"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Addresses prompt appropriately and establishes a position, but focus is uneven.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B5815EC" w14:textId="77777777" w:rsidR="00A37EFB" w:rsidRPr="004F0D20"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DB775"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Addresses prompt appropriately and maintains a clear, steady focus. Provides a generally convincing position.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983CA3C" w14:textId="77777777" w:rsidR="00A37EFB" w:rsidRPr="004F0D20"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F24B9E" w14:textId="77777777" w:rsidR="00A37EFB" w:rsidRPr="004F0D20" w:rsidRDefault="00A37EFB">
            <w:pPr>
              <w:spacing w:before="20" w:after="20"/>
              <w:jc w:val="center"/>
              <w:rPr>
                <w:rFonts w:asciiTheme="minorHAnsi" w:hAnsiTheme="minorHAnsi"/>
                <w:sz w:val="18"/>
                <w:szCs w:val="18"/>
              </w:rPr>
            </w:pPr>
            <w:r w:rsidRPr="00B201FB">
              <w:rPr>
                <w:rFonts w:asciiTheme="minorHAnsi" w:hAnsiTheme="minorHAnsi"/>
                <w:sz w:val="18"/>
                <w:szCs w:val="18"/>
              </w:rPr>
              <w:t>Addresses all aspects of prompt appropriately with a consistently strong focus and convincing position.</w:t>
            </w:r>
          </w:p>
        </w:tc>
      </w:tr>
      <w:tr w:rsidR="000F2DDE" w:rsidRPr="004F0D20" w14:paraId="769AEDBC"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316A9E" w14:textId="77777777" w:rsidR="000F2DDE" w:rsidRPr="004F0D20" w:rsidRDefault="000F2DDE" w:rsidP="00D6044B">
            <w:pPr>
              <w:spacing w:before="20" w:after="20"/>
              <w:rPr>
                <w:rFonts w:asciiTheme="minorHAnsi" w:hAnsiTheme="minorHAnsi"/>
                <w:sz w:val="18"/>
              </w:rPr>
            </w:pPr>
            <w:r w:rsidRPr="004F0D20">
              <w:rPr>
                <w:rFonts w:asciiTheme="minorHAnsi" w:hAnsiTheme="minorHAns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D3E486" w14:textId="77777777" w:rsidR="000F2DDE" w:rsidRPr="004F0D20" w:rsidRDefault="000F2DDE" w:rsidP="00D6044B">
            <w:pPr>
              <w:spacing w:before="20" w:after="20"/>
              <w:jc w:val="center"/>
              <w:rPr>
                <w:rFonts w:asciiTheme="minorHAnsi" w:hAnsiTheme="minorHAnsi"/>
                <w:sz w:val="18"/>
                <w:szCs w:val="18"/>
              </w:rPr>
            </w:pPr>
            <w:r w:rsidRPr="004F0D20">
              <w:rPr>
                <w:rFonts w:asciiTheme="minorHAnsi" w:hAnsiTheme="minorHAnsi"/>
                <w:sz w:val="18"/>
                <w:szCs w:val="18"/>
              </w:rPr>
              <w:t>Attempts to establish a claim, but lacks a clear purpose</w:t>
            </w:r>
            <w:r w:rsidR="00D6044B" w:rsidRPr="004F0D20">
              <w:rPr>
                <w:rFonts w:asciiTheme="minorHAnsi" w:hAnsiTheme="minorHAnsi"/>
                <w:sz w:val="18"/>
                <w:szCs w:val="18"/>
              </w:rPr>
              <w:t>.</w:t>
            </w:r>
            <w:r w:rsidR="00655518">
              <w:rPr>
                <w:rFonts w:asciiTheme="minorHAnsi" w:hAnsiTheme="minorHAnsi"/>
                <w:sz w:val="18"/>
                <w:szCs w:val="18"/>
              </w:rPr>
              <w:t xml:space="preserve"> (</w:t>
            </w:r>
            <w:r w:rsidRPr="004F0D20">
              <w:rPr>
                <w:rFonts w:asciiTheme="minorHAnsi" w:hAnsiTheme="minorHAnsi"/>
                <w:sz w:val="18"/>
                <w:szCs w:val="18"/>
              </w:rPr>
              <w:t>L2</w:t>
            </w:r>
            <w:r w:rsidR="00655518">
              <w:rPr>
                <w:rFonts w:asciiTheme="minorHAnsi" w:hAnsiTheme="minorHAnsi"/>
                <w:sz w:val="18"/>
                <w:szCs w:val="18"/>
              </w:rPr>
              <w:t xml:space="preserve">) </w:t>
            </w:r>
            <w:r w:rsidRPr="004F0D20">
              <w:rPr>
                <w:rFonts w:asciiTheme="minorHAnsi" w:hAnsiTheme="minorHAnsi"/>
                <w:sz w:val="18"/>
                <w:szCs w:val="18"/>
              </w:rPr>
              <w:t>Makes no mention of counter claims.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F2BA33" w14:textId="77777777" w:rsidR="000F2DDE" w:rsidRPr="004F0D20" w:rsidRDefault="000F2DDE" w:rsidP="00D6044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E2857" w14:textId="77777777" w:rsidR="000F2DDE" w:rsidRPr="004F0D20" w:rsidRDefault="000F2DDE" w:rsidP="00D6044B">
            <w:pPr>
              <w:spacing w:before="20" w:after="20"/>
              <w:jc w:val="center"/>
              <w:rPr>
                <w:rFonts w:asciiTheme="minorHAnsi" w:hAnsiTheme="minorHAnsi"/>
                <w:sz w:val="18"/>
                <w:szCs w:val="18"/>
              </w:rPr>
            </w:pPr>
            <w:r w:rsidRPr="004F0D20">
              <w:rPr>
                <w:rFonts w:asciiTheme="minorHAnsi" w:hAnsiTheme="minorHAnsi"/>
                <w:sz w:val="18"/>
                <w:szCs w:val="18"/>
              </w:rPr>
              <w:t>Establishes a claim.</w:t>
            </w:r>
            <w:r w:rsidR="00655518">
              <w:rPr>
                <w:rFonts w:asciiTheme="minorHAnsi" w:hAnsiTheme="minorHAnsi"/>
                <w:sz w:val="18"/>
                <w:szCs w:val="18"/>
              </w:rPr>
              <w:t xml:space="preserve"> (</w:t>
            </w:r>
            <w:r w:rsidRPr="004F0D20">
              <w:rPr>
                <w:rFonts w:asciiTheme="minorHAnsi" w:hAnsiTheme="minorHAnsi"/>
                <w:sz w:val="18"/>
                <w:szCs w:val="18"/>
              </w:rPr>
              <w:t>L2</w:t>
            </w:r>
            <w:r w:rsidR="00655518">
              <w:rPr>
                <w:rFonts w:asciiTheme="minorHAnsi" w:hAnsiTheme="minorHAnsi"/>
                <w:sz w:val="18"/>
                <w:szCs w:val="18"/>
              </w:rPr>
              <w:t xml:space="preserve">) </w:t>
            </w:r>
            <w:r w:rsidRPr="004F0D20">
              <w:rPr>
                <w:rFonts w:asciiTheme="minorHAnsi" w:hAnsiTheme="minorHAnsi"/>
                <w:sz w:val="18"/>
                <w:szCs w:val="18"/>
              </w:rPr>
              <w:t xml:space="preserve">Makes note of counter claims.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BE8E84" w14:textId="77777777" w:rsidR="000F2DDE" w:rsidRPr="004F0D20" w:rsidRDefault="000F2DDE" w:rsidP="00D6044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E09A3" w14:textId="77777777" w:rsidR="000F2DDE" w:rsidRPr="004F0D20" w:rsidRDefault="000F2DDE" w:rsidP="00D6044B">
            <w:pPr>
              <w:spacing w:before="20" w:after="20"/>
              <w:jc w:val="center"/>
              <w:rPr>
                <w:rFonts w:asciiTheme="minorHAnsi" w:hAnsiTheme="minorHAnsi"/>
                <w:sz w:val="18"/>
                <w:szCs w:val="18"/>
              </w:rPr>
            </w:pPr>
            <w:r w:rsidRPr="004F0D20">
              <w:rPr>
                <w:rFonts w:asciiTheme="minorHAnsi" w:hAnsiTheme="minorHAnsi"/>
                <w:sz w:val="18"/>
                <w:szCs w:val="18"/>
              </w:rPr>
              <w:t>Establishes a credible claim.</w:t>
            </w:r>
            <w:r w:rsidR="00655518">
              <w:rPr>
                <w:rFonts w:asciiTheme="minorHAnsi" w:hAnsiTheme="minorHAnsi"/>
                <w:sz w:val="18"/>
                <w:szCs w:val="18"/>
              </w:rPr>
              <w:t xml:space="preserve"> (</w:t>
            </w:r>
            <w:r w:rsidRPr="004F0D20">
              <w:rPr>
                <w:rFonts w:asciiTheme="minorHAnsi" w:hAnsiTheme="minorHAnsi"/>
                <w:sz w:val="18"/>
                <w:szCs w:val="18"/>
              </w:rPr>
              <w:t>L2</w:t>
            </w:r>
            <w:r w:rsidR="00655518">
              <w:rPr>
                <w:rFonts w:asciiTheme="minorHAnsi" w:hAnsiTheme="minorHAnsi"/>
                <w:sz w:val="18"/>
                <w:szCs w:val="18"/>
              </w:rPr>
              <w:t xml:space="preserve">) </w:t>
            </w:r>
            <w:r w:rsidRPr="004F0D20">
              <w:rPr>
                <w:rFonts w:asciiTheme="minorHAnsi" w:hAnsiTheme="minorHAnsi"/>
                <w:sz w:val="18"/>
                <w:szCs w:val="18"/>
              </w:rPr>
              <w:t>Develops claim and counter claims fairly.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A748814" w14:textId="77777777" w:rsidR="000F2DDE" w:rsidRPr="004F0D20"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56D9C" w14:textId="77777777" w:rsidR="000F2DDE" w:rsidRPr="004F0D20" w:rsidRDefault="000F2DDE" w:rsidP="00D6044B">
            <w:pPr>
              <w:spacing w:before="20" w:after="20"/>
              <w:jc w:val="center"/>
              <w:rPr>
                <w:rFonts w:asciiTheme="minorHAnsi" w:hAnsiTheme="minorHAnsi"/>
                <w:sz w:val="18"/>
                <w:szCs w:val="18"/>
              </w:rPr>
            </w:pPr>
            <w:r w:rsidRPr="00B201FB">
              <w:rPr>
                <w:rFonts w:asciiTheme="minorHAnsi" w:hAnsiTheme="minorHAnsi"/>
                <w:sz w:val="18"/>
                <w:szCs w:val="18"/>
              </w:rPr>
              <w:t>Establishes and maintains a substantive and credible claim or proposal.</w:t>
            </w:r>
            <w:r w:rsidR="00655518">
              <w:rPr>
                <w:rFonts w:asciiTheme="minorHAnsi" w:hAnsiTheme="minorHAnsi"/>
                <w:sz w:val="18"/>
                <w:szCs w:val="18"/>
              </w:rPr>
              <w:t xml:space="preserve"> (</w:t>
            </w:r>
            <w:r w:rsidRPr="00B201FB">
              <w:rPr>
                <w:rFonts w:asciiTheme="minorHAnsi" w:hAnsiTheme="minorHAnsi"/>
                <w:sz w:val="18"/>
                <w:szCs w:val="18"/>
              </w:rPr>
              <w:t>L2</w:t>
            </w:r>
            <w:r w:rsidR="00655518">
              <w:rPr>
                <w:rFonts w:asciiTheme="minorHAnsi" w:hAnsiTheme="minorHAnsi"/>
                <w:sz w:val="18"/>
                <w:szCs w:val="18"/>
              </w:rPr>
              <w:t xml:space="preserve">) </w:t>
            </w:r>
            <w:r w:rsidRPr="00B201FB">
              <w:rPr>
                <w:rFonts w:asciiTheme="minorHAnsi" w:hAnsiTheme="minorHAnsi"/>
                <w:sz w:val="18"/>
                <w:szCs w:val="18"/>
              </w:rPr>
              <w:t>Develops claims and counter claims fairly and thoroughly.</w:t>
            </w:r>
          </w:p>
        </w:tc>
      </w:tr>
      <w:tr w:rsidR="00A37EFB" w:rsidRPr="004F0D20" w14:paraId="6FAFF208"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F2D00" w14:textId="77777777" w:rsidR="00A37EFB" w:rsidRPr="004F0D20" w:rsidRDefault="00A37EFB">
            <w:pPr>
              <w:spacing w:before="20" w:after="20"/>
              <w:rPr>
                <w:rFonts w:asciiTheme="minorHAnsi" w:hAnsiTheme="minorHAnsi"/>
                <w:sz w:val="18"/>
              </w:rPr>
            </w:pPr>
            <w:r w:rsidRPr="004F0D20">
              <w:rPr>
                <w:rFonts w:asciiTheme="minorHAnsi" w:hAnsiTheme="minorHAnsi"/>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8E1B76"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Attempts to reference reading materials to develop response, but lacks connections or relevance to the purpose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7C05C21" w14:textId="77777777" w:rsidR="00A37EFB" w:rsidRPr="004F0D20"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B24CC"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 xml:space="preserve">Presents information from reading materials relevant to the purpose of the prompt with minor lapses in accuracy or completeness.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DF7289" w14:textId="77777777" w:rsidR="00A37EFB" w:rsidRPr="004F0D20"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39D61A"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Accurately presents details from reading materials relevant to the purpose of the prompt to develop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7D75F3D" w14:textId="77777777" w:rsidR="00A37EFB" w:rsidRPr="004F0D20"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D7F0D" w14:textId="77777777" w:rsidR="00A37EFB" w:rsidRPr="004F0D20" w:rsidRDefault="00A37EFB">
            <w:pPr>
              <w:spacing w:before="20" w:after="20"/>
              <w:jc w:val="center"/>
              <w:rPr>
                <w:rFonts w:asciiTheme="minorHAnsi" w:hAnsiTheme="minorHAnsi"/>
                <w:sz w:val="18"/>
                <w:szCs w:val="18"/>
              </w:rPr>
            </w:pPr>
            <w:r w:rsidRPr="00B201FB">
              <w:rPr>
                <w:rFonts w:asciiTheme="minorHAnsi" w:hAnsiTheme="minorHAnsi"/>
                <w:sz w:val="18"/>
                <w:szCs w:val="18"/>
              </w:rPr>
              <w:t>Accurately and effectively presents important details from reading materials to develop argument or claim.</w:t>
            </w:r>
          </w:p>
        </w:tc>
      </w:tr>
      <w:tr w:rsidR="00A37EFB" w:rsidRPr="004F0D20" w14:paraId="1ED8D69A"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E514B7" w14:textId="77777777" w:rsidR="00A37EFB" w:rsidRPr="004F0D20" w:rsidRDefault="00A37EFB">
            <w:pPr>
              <w:spacing w:before="20" w:after="20"/>
              <w:rPr>
                <w:rFonts w:asciiTheme="minorHAnsi" w:hAnsiTheme="minorHAnsi"/>
                <w:sz w:val="18"/>
              </w:rPr>
            </w:pPr>
            <w:r w:rsidRPr="004F0D20">
              <w:rPr>
                <w:rFonts w:asciiTheme="minorHAnsi" w:hAnsiTheme="minorHAns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89B68"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Attempts to provide details in response to the prompt, but lacks sufficient development or relevance to the purpose of the prompt.</w:t>
            </w:r>
            <w:r w:rsidR="00655518">
              <w:rPr>
                <w:rFonts w:asciiTheme="minorHAnsi" w:hAnsiTheme="minorHAnsi"/>
                <w:sz w:val="18"/>
                <w:szCs w:val="18"/>
              </w:rPr>
              <w:t xml:space="preserve"> (</w:t>
            </w:r>
            <w:r w:rsidRPr="004F0D20">
              <w:rPr>
                <w:rFonts w:asciiTheme="minorHAnsi" w:hAnsiTheme="minorHAnsi"/>
                <w:sz w:val="18"/>
                <w:szCs w:val="18"/>
              </w:rPr>
              <w:t>L3</w:t>
            </w:r>
            <w:r w:rsidR="00655518">
              <w:rPr>
                <w:rFonts w:asciiTheme="minorHAnsi" w:hAnsiTheme="minorHAnsi"/>
                <w:sz w:val="18"/>
                <w:szCs w:val="18"/>
              </w:rPr>
              <w:t xml:space="preserve">) </w:t>
            </w:r>
            <w:r w:rsidRPr="004F0D20">
              <w:rPr>
                <w:rFonts w:asciiTheme="minorHAnsi" w:hAnsiTheme="minorHAnsi"/>
                <w:sz w:val="18"/>
                <w:szCs w:val="18"/>
              </w:rPr>
              <w:t>Makes no connections or a connection that is irrelevant to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84E9FFA" w14:textId="77777777" w:rsidR="00A37EFB" w:rsidRPr="004F0D20"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5C0055"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Presents appropriate details to support and develop the focus, controlling idea, or claim, with minor lapses in the reasoning, examples, or explanations.</w:t>
            </w:r>
            <w:r w:rsidR="00655518">
              <w:rPr>
                <w:rFonts w:asciiTheme="minorHAnsi" w:hAnsiTheme="minorHAnsi"/>
                <w:sz w:val="18"/>
                <w:szCs w:val="18"/>
              </w:rPr>
              <w:t xml:space="preserve"> (</w:t>
            </w:r>
            <w:r w:rsidRPr="004F0D20">
              <w:rPr>
                <w:rFonts w:asciiTheme="minorHAnsi" w:hAnsiTheme="minorHAnsi"/>
                <w:sz w:val="18"/>
                <w:szCs w:val="18"/>
              </w:rPr>
              <w:t>L3</w:t>
            </w:r>
            <w:r w:rsidR="00655518">
              <w:rPr>
                <w:rFonts w:asciiTheme="minorHAnsi" w:hAnsiTheme="minorHAnsi"/>
                <w:sz w:val="18"/>
                <w:szCs w:val="18"/>
              </w:rPr>
              <w:t xml:space="preserve">) </w:t>
            </w:r>
            <w:r w:rsidRPr="004F0D20">
              <w:rPr>
                <w:rFonts w:asciiTheme="minorHAnsi" w:hAnsiTheme="minorHAnsi"/>
                <w:sz w:val="18"/>
                <w:szCs w:val="18"/>
              </w:rPr>
              <w:t>Makes a connection with a weak or unclear relationship to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3856D6F" w14:textId="77777777" w:rsidR="00A37EFB" w:rsidRPr="004F0D20"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409C7"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Presents appropriate and sufficient details to support and develop the focus, controlling idea, or claim.</w:t>
            </w:r>
            <w:r w:rsidR="00655518">
              <w:rPr>
                <w:rFonts w:asciiTheme="minorHAnsi" w:hAnsiTheme="minorHAnsi"/>
                <w:sz w:val="18"/>
                <w:szCs w:val="18"/>
              </w:rPr>
              <w:t xml:space="preserve"> (</w:t>
            </w:r>
            <w:r w:rsidRPr="004F0D20">
              <w:rPr>
                <w:rFonts w:asciiTheme="minorHAnsi" w:hAnsiTheme="minorHAnsi"/>
                <w:sz w:val="18"/>
                <w:szCs w:val="18"/>
              </w:rPr>
              <w:t>L3</w:t>
            </w:r>
            <w:r w:rsidR="00655518">
              <w:rPr>
                <w:rFonts w:asciiTheme="minorHAnsi" w:hAnsiTheme="minorHAnsi"/>
                <w:sz w:val="18"/>
                <w:szCs w:val="18"/>
              </w:rPr>
              <w:t xml:space="preserve">) </w:t>
            </w:r>
            <w:r w:rsidRPr="004F0D20">
              <w:rPr>
                <w:rFonts w:asciiTheme="minorHAnsi" w:hAnsiTheme="minorHAnsi"/>
                <w:sz w:val="18"/>
                <w:szCs w:val="18"/>
              </w:rPr>
              <w:t>Makes a relevant connection to clarify argument or claim.</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BB7D197" w14:textId="77777777" w:rsidR="00A37EFB" w:rsidRPr="004F0D20"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F04D77" w14:textId="77777777" w:rsidR="00A37EFB" w:rsidRPr="004F0D20" w:rsidRDefault="00A37EFB">
            <w:pPr>
              <w:spacing w:before="20" w:after="20"/>
              <w:jc w:val="center"/>
              <w:rPr>
                <w:rFonts w:asciiTheme="minorHAnsi" w:hAnsiTheme="minorHAnsi"/>
                <w:sz w:val="18"/>
                <w:szCs w:val="18"/>
              </w:rPr>
            </w:pPr>
            <w:r w:rsidRPr="00B201FB">
              <w:rPr>
                <w:rFonts w:asciiTheme="minorHAnsi" w:hAnsiTheme="minorHAnsi"/>
                <w:sz w:val="18"/>
                <w:szCs w:val="18"/>
              </w:rPr>
              <w:t>Presents thorough and detailed information to effectively support and develop the focus, controlling idea, or claim.</w:t>
            </w:r>
            <w:r w:rsidR="00655518">
              <w:rPr>
                <w:rFonts w:asciiTheme="minorHAnsi" w:hAnsiTheme="minorHAnsi"/>
                <w:sz w:val="18"/>
                <w:szCs w:val="18"/>
              </w:rPr>
              <w:t xml:space="preserve"> (</w:t>
            </w:r>
            <w:r w:rsidRPr="00B201FB">
              <w:rPr>
                <w:rFonts w:asciiTheme="minorHAnsi" w:hAnsiTheme="minorHAnsi"/>
                <w:sz w:val="18"/>
                <w:szCs w:val="18"/>
              </w:rPr>
              <w:t>L3</w:t>
            </w:r>
            <w:r w:rsidR="00655518">
              <w:rPr>
                <w:rFonts w:asciiTheme="minorHAnsi" w:hAnsiTheme="minorHAnsi"/>
                <w:sz w:val="18"/>
                <w:szCs w:val="18"/>
              </w:rPr>
              <w:t xml:space="preserve">) </w:t>
            </w:r>
            <w:r w:rsidRPr="00B201FB">
              <w:rPr>
                <w:rFonts w:asciiTheme="minorHAnsi" w:hAnsiTheme="minorHAnsi"/>
                <w:sz w:val="18"/>
                <w:szCs w:val="18"/>
              </w:rPr>
              <w:t>Makes a clarifying connection</w:t>
            </w:r>
            <w:r w:rsidR="00B80FE9">
              <w:rPr>
                <w:rFonts w:asciiTheme="minorHAnsi" w:hAnsiTheme="minorHAnsi"/>
                <w:sz w:val="18"/>
                <w:szCs w:val="18"/>
              </w:rPr>
              <w:t>(s)</w:t>
            </w:r>
            <w:r w:rsidR="00655518">
              <w:rPr>
                <w:rFonts w:asciiTheme="minorHAnsi" w:hAnsiTheme="minorHAnsi"/>
                <w:sz w:val="18"/>
                <w:szCs w:val="18"/>
              </w:rPr>
              <w:t xml:space="preserve"> </w:t>
            </w:r>
            <w:r w:rsidRPr="00B201FB">
              <w:rPr>
                <w:rFonts w:asciiTheme="minorHAnsi" w:hAnsiTheme="minorHAnsi"/>
                <w:sz w:val="18"/>
                <w:szCs w:val="18"/>
              </w:rPr>
              <w:t>that illuminates argument and adds depth to reasoning.</w:t>
            </w:r>
          </w:p>
        </w:tc>
      </w:tr>
      <w:tr w:rsidR="00A37EFB" w:rsidRPr="004F0D20" w14:paraId="1C5478E0"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D9BE5" w14:textId="77777777" w:rsidR="00A37EFB" w:rsidRPr="004F0D20" w:rsidRDefault="00A37EFB">
            <w:pPr>
              <w:spacing w:before="20" w:after="20"/>
              <w:rPr>
                <w:rFonts w:asciiTheme="minorHAnsi" w:hAnsiTheme="minorHAnsi"/>
                <w:sz w:val="18"/>
              </w:rPr>
            </w:pPr>
            <w:r w:rsidRPr="004F0D20">
              <w:rPr>
                <w:rFonts w:asciiTheme="minorHAnsi" w:hAnsiTheme="minorHAns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42AB1C"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2AB2206" w14:textId="77777777" w:rsidR="00A37EFB" w:rsidRPr="004F0D20"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44F348"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Uses an appropriate organizational structure for development of reasoning and logic, with minor lapses in structure and/or coherence.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235E659" w14:textId="77777777" w:rsidR="00A37EFB" w:rsidRPr="004F0D20"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D2D253"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Maintains an appropriate organizational structure to address specific requirements of the prompt. Structure reveals the reasoning and logic of the argument.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DBACDE" w14:textId="77777777" w:rsidR="00A37EFB" w:rsidRPr="004F0D20"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839E15" w14:textId="77777777" w:rsidR="00A37EFB" w:rsidRPr="004F0D20" w:rsidRDefault="00A37EFB">
            <w:pPr>
              <w:spacing w:before="20" w:after="20"/>
              <w:jc w:val="center"/>
              <w:rPr>
                <w:rFonts w:asciiTheme="minorHAnsi" w:hAnsiTheme="minorHAnsi"/>
                <w:sz w:val="18"/>
                <w:szCs w:val="18"/>
              </w:rPr>
            </w:pPr>
            <w:r w:rsidRPr="00B201FB">
              <w:rPr>
                <w:rFonts w:asciiTheme="minorHAnsi" w:hAnsiTheme="minorHAnsi"/>
                <w:sz w:val="18"/>
                <w:szCs w:val="18"/>
              </w:rPr>
              <w:t>Maintains an organizational structure that intentionally and effectively enhances the presentation of information as required by the specific prompt. Structure enhances development of the reasoning and logic of the argument.</w:t>
            </w:r>
          </w:p>
        </w:tc>
      </w:tr>
      <w:tr w:rsidR="00A37EFB" w:rsidRPr="004F0D20" w14:paraId="55491D3D"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ADFCC5" w14:textId="77777777" w:rsidR="00A37EFB" w:rsidRPr="004F0D20" w:rsidRDefault="00A37EFB">
            <w:pPr>
              <w:spacing w:before="20" w:after="20"/>
              <w:rPr>
                <w:rFonts w:asciiTheme="minorHAnsi" w:hAnsiTheme="minorHAnsi"/>
                <w:sz w:val="18"/>
              </w:rPr>
            </w:pPr>
            <w:r w:rsidRPr="004F0D20">
              <w:rPr>
                <w:rFonts w:asciiTheme="minorHAnsi" w:hAnsiTheme="minorHAns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C6F1C7"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B361B75" w14:textId="77777777" w:rsidR="00A37EFB" w:rsidRPr="004F0D20"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C8523E" w14:textId="77777777" w:rsidR="00F43B8D" w:rsidRDefault="00F43B8D" w:rsidP="00F43B8D">
            <w:pPr>
              <w:jc w:val="center"/>
              <w:rPr>
                <w:sz w:val="18"/>
                <w:szCs w:val="18"/>
              </w:rPr>
            </w:pPr>
            <w:r w:rsidRPr="00701180">
              <w:rPr>
                <w:sz w:val="18"/>
                <w:szCs w:val="18"/>
              </w:rPr>
              <w:t xml:space="preserve">Demonstrates an uneven command of standard English conventions and </w:t>
            </w:r>
            <w:r w:rsidRPr="00950E8D">
              <w:rPr>
                <w:sz w:val="18"/>
                <w:szCs w:val="18"/>
              </w:rPr>
              <w:t>cohesion</w:t>
            </w:r>
            <w:r>
              <w:rPr>
                <w:sz w:val="18"/>
                <w:szCs w:val="18"/>
              </w:rPr>
              <w:t xml:space="preserve">. </w:t>
            </w:r>
          </w:p>
          <w:p w14:paraId="4107C168" w14:textId="77777777" w:rsidR="00A37EFB" w:rsidRPr="004F0D20" w:rsidRDefault="00F43B8D" w:rsidP="00F43B8D">
            <w:pPr>
              <w:spacing w:before="20" w:after="20"/>
              <w:jc w:val="center"/>
              <w:rPr>
                <w:rFonts w:asciiTheme="minorHAnsi" w:hAnsiTheme="minorHAnsi"/>
                <w:sz w:val="18"/>
                <w:szCs w:val="18"/>
              </w:rPr>
            </w:pPr>
            <w:r w:rsidRPr="00950E8D">
              <w:rPr>
                <w:bCs/>
                <w:sz w:val="18"/>
                <w:szCs w:val="18"/>
              </w:rPr>
              <w:t>Uses language and tone with some inaccurate, inappropriate, or uneven features</w:t>
            </w:r>
            <w:r w:rsidRPr="00950E8D">
              <w:rPr>
                <w:sz w:val="18"/>
                <w:szCs w:val="18"/>
              </w:rPr>
              <w:t>.</w:t>
            </w:r>
            <w:r>
              <w:rPr>
                <w:sz w:val="18"/>
                <w:szCs w:val="18"/>
              </w:rPr>
              <w:t xml:space="preserve">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93850D" w14:textId="77777777" w:rsidR="00A37EFB" w:rsidRPr="004F0D20"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642E7E"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Demonstrates a command of standard English conventions and cohesion, with few errors. Response includes language and tone appropriate to the audience, purpose, and specific requirements of the prompt. Cites sources using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55891C1" w14:textId="77777777" w:rsidR="00A37EFB" w:rsidRPr="004F0D20"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DC8E3B" w14:textId="77777777" w:rsidR="00A37EFB" w:rsidRPr="004F0D20" w:rsidRDefault="00A37EFB">
            <w:pPr>
              <w:spacing w:before="20" w:after="20"/>
              <w:jc w:val="center"/>
              <w:rPr>
                <w:rFonts w:asciiTheme="minorHAnsi" w:hAnsiTheme="minorHAnsi"/>
                <w:sz w:val="18"/>
                <w:szCs w:val="18"/>
              </w:rPr>
            </w:pPr>
            <w:r w:rsidRPr="00B201FB">
              <w:rPr>
                <w:rFonts w:asciiTheme="minorHAnsi" w:hAnsiTheme="minorHAnsi"/>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appropriate format.</w:t>
            </w:r>
          </w:p>
        </w:tc>
      </w:tr>
      <w:tr w:rsidR="00A37EFB" w:rsidRPr="004F0D20" w14:paraId="5B0E9B26"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382A7" w14:textId="77777777" w:rsidR="00A37EFB" w:rsidRPr="004F0D20" w:rsidRDefault="00A37EFB">
            <w:pPr>
              <w:spacing w:before="20" w:after="20"/>
              <w:rPr>
                <w:rFonts w:asciiTheme="minorHAnsi" w:hAnsiTheme="minorHAnsi"/>
                <w:sz w:val="18"/>
              </w:rPr>
            </w:pPr>
            <w:r w:rsidRPr="004F0D20">
              <w:rPr>
                <w:rFonts w:asciiTheme="minorHAnsi" w:hAnsiTheme="minorHAnsi"/>
                <w:sz w:val="18"/>
              </w:rPr>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E8242C"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Attempts to include disciplinary content in argument,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C08E38" w14:textId="77777777" w:rsidR="00A37EFB" w:rsidRPr="004F0D20" w:rsidRDefault="00A37EFB">
            <w:pPr>
              <w:spacing w:before="20" w:after="20"/>
              <w:jc w:val="center"/>
              <w:rPr>
                <w:rFonts w:asciiTheme="minorHAnsi" w:hAnsiTheme="minorHAns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1CB2D7"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205BA4C" w14:textId="77777777" w:rsidR="00A37EFB" w:rsidRPr="004F0D20" w:rsidRDefault="00A37EFB">
            <w:pPr>
              <w:spacing w:before="20" w:after="20"/>
              <w:jc w:val="center"/>
              <w:rPr>
                <w:rFonts w:asciiTheme="minorHAnsi" w:hAnsiTheme="minorHAns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8C76F" w14:textId="77777777" w:rsidR="00A37EFB" w:rsidRPr="004F0D20" w:rsidRDefault="00A37EFB">
            <w:pPr>
              <w:spacing w:before="20" w:after="20"/>
              <w:jc w:val="center"/>
              <w:rPr>
                <w:rFonts w:asciiTheme="minorHAnsi" w:hAnsiTheme="minorHAnsi"/>
                <w:sz w:val="18"/>
                <w:szCs w:val="18"/>
              </w:rPr>
            </w:pPr>
            <w:r w:rsidRPr="004F0D20">
              <w:rPr>
                <w:rFonts w:asciiTheme="minorHAnsi" w:hAnsiTheme="minorHAnsi"/>
                <w:sz w:val="18"/>
                <w:szCs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97AE49" w14:textId="77777777" w:rsidR="00A37EFB" w:rsidRPr="004F0D20" w:rsidRDefault="00A37EF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612DE" w14:textId="77777777" w:rsidR="00A37EFB" w:rsidRPr="004F0D20" w:rsidRDefault="00A37EFB">
            <w:pPr>
              <w:spacing w:before="20" w:after="20"/>
              <w:jc w:val="center"/>
              <w:rPr>
                <w:rFonts w:asciiTheme="minorHAnsi" w:hAnsiTheme="minorHAnsi"/>
                <w:sz w:val="18"/>
                <w:szCs w:val="18"/>
              </w:rPr>
            </w:pPr>
            <w:r w:rsidRPr="00B201FB">
              <w:rPr>
                <w:rFonts w:asciiTheme="minorHAnsi" w:hAnsiTheme="minorHAnsi"/>
                <w:sz w:val="18"/>
                <w:szCs w:val="18"/>
              </w:rPr>
              <w:t>Integrates relevant and accurate disciplinary content with thorough explanations that demonstrate in-depth understanding.</w:t>
            </w:r>
          </w:p>
        </w:tc>
      </w:tr>
    </w:tbl>
    <w:p w14:paraId="5A62EC1A" w14:textId="77777777" w:rsidR="00313EC1" w:rsidRDefault="00313EC1">
      <w:pPr>
        <w:sectPr w:rsidR="00313EC1">
          <w:headerReference w:type="even" r:id="rId42"/>
          <w:headerReference w:type="default" r:id="rId43"/>
          <w:footerReference w:type="even" r:id="rId44"/>
          <w:headerReference w:type="first" r:id="rId45"/>
          <w:footerReference w:type="first" r:id="rId46"/>
          <w:pgSz w:w="15840" w:h="12240" w:orient="landscape"/>
          <w:pgMar w:top="864" w:right="864" w:bottom="864" w:left="864" w:header="720" w:footer="720" w:gutter="0"/>
          <w:cols w:space="720"/>
          <w:docGrid w:linePitch="240" w:charSpace="32768"/>
        </w:sectPr>
      </w:pPr>
    </w:p>
    <w:p w14:paraId="010F69F4" w14:textId="64A72DF1" w:rsidR="008A6049" w:rsidRDefault="00D525C0" w:rsidP="00D525C0">
      <w:pPr>
        <w:pStyle w:val="TaskType"/>
        <w:spacing w:before="0" w:after="0"/>
        <w:rPr>
          <w:rFonts w:asciiTheme="minorHAnsi" w:hAnsiTheme="minorHAnsi"/>
          <w:sz w:val="22"/>
          <w:szCs w:val="22"/>
        </w:rPr>
      </w:pPr>
      <w:r>
        <w:lastRenderedPageBreak/>
        <w:t>Classroom Assessment Rubric (Argumentation)</w:t>
      </w:r>
    </w:p>
    <w:tbl>
      <w:tblPr>
        <w:tblpPr w:leftFromText="180" w:rightFromText="180" w:vertAnchor="text" w:horzAnchor="page" w:tblpX="2533" w:tblpY="143"/>
        <w:tblW w:w="10854"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Look w:val="00A0" w:firstRow="1" w:lastRow="0" w:firstColumn="1" w:lastColumn="0" w:noHBand="0" w:noVBand="0"/>
      </w:tblPr>
      <w:tblGrid>
        <w:gridCol w:w="2520"/>
        <w:gridCol w:w="8334"/>
      </w:tblGrid>
      <w:tr w:rsidR="00D525C0" w:rsidRPr="00224C22" w14:paraId="6CA6127E" w14:textId="77777777" w:rsidTr="00D525C0">
        <w:tc>
          <w:tcPr>
            <w:tcW w:w="10854" w:type="dxa"/>
            <w:gridSpan w:val="2"/>
            <w:shd w:val="clear" w:color="auto" w:fill="A28E6A"/>
          </w:tcPr>
          <w:p w14:paraId="1CF48BDB" w14:textId="77777777" w:rsidR="00D525C0" w:rsidRPr="00224C22" w:rsidRDefault="00D525C0" w:rsidP="00D525C0">
            <w:pPr>
              <w:jc w:val="center"/>
              <w:rPr>
                <w:rFonts w:cs="Calibri"/>
                <w:b/>
                <w:color w:val="FFFFFF"/>
                <w:sz w:val="22"/>
                <w:szCs w:val="22"/>
              </w:rPr>
            </w:pPr>
            <w:r w:rsidRPr="00224C22">
              <w:rPr>
                <w:rFonts w:cs="Calibri"/>
                <w:b/>
                <w:color w:val="FFFFFF"/>
                <w:sz w:val="22"/>
                <w:szCs w:val="22"/>
              </w:rPr>
              <w:t>LDC Argumentation Classroom Assessment Rubric</w:t>
            </w:r>
          </w:p>
        </w:tc>
      </w:tr>
      <w:tr w:rsidR="00D525C0" w:rsidRPr="00224C22" w14:paraId="07F531EB" w14:textId="77777777" w:rsidTr="00D525C0">
        <w:tc>
          <w:tcPr>
            <w:tcW w:w="10854" w:type="dxa"/>
            <w:gridSpan w:val="2"/>
            <w:shd w:val="clear" w:color="auto" w:fill="A28E6A"/>
          </w:tcPr>
          <w:p w14:paraId="3A2065FB" w14:textId="77777777" w:rsidR="00D525C0" w:rsidRPr="00224C22" w:rsidRDefault="00D525C0" w:rsidP="00D525C0">
            <w:pPr>
              <w:jc w:val="center"/>
              <w:rPr>
                <w:rFonts w:cs="Calibri"/>
                <w:b/>
                <w:color w:val="FFFFFF"/>
                <w:sz w:val="22"/>
                <w:szCs w:val="22"/>
              </w:rPr>
            </w:pPr>
            <w:r w:rsidRPr="00224C22">
              <w:rPr>
                <w:rFonts w:cs="Calibri"/>
                <w:b/>
                <w:color w:val="FFFFFF"/>
                <w:sz w:val="22"/>
                <w:szCs w:val="22"/>
              </w:rPr>
              <w:t>MEETS EXPECTATIONS</w:t>
            </w:r>
          </w:p>
        </w:tc>
      </w:tr>
      <w:tr w:rsidR="00D525C0" w:rsidRPr="00224C22" w14:paraId="7D870E7B" w14:textId="77777777" w:rsidTr="00D525C0">
        <w:tc>
          <w:tcPr>
            <w:tcW w:w="2520" w:type="dxa"/>
          </w:tcPr>
          <w:p w14:paraId="6488AEC7" w14:textId="77777777" w:rsidR="00D525C0" w:rsidRPr="00224C22" w:rsidRDefault="00D525C0" w:rsidP="00D525C0">
            <w:pPr>
              <w:rPr>
                <w:rFonts w:cs="Calibri"/>
                <w:sz w:val="22"/>
                <w:szCs w:val="22"/>
              </w:rPr>
            </w:pPr>
            <w:r w:rsidRPr="00224C22">
              <w:rPr>
                <w:rFonts w:cs="Calibri"/>
                <w:sz w:val="22"/>
                <w:szCs w:val="22"/>
              </w:rPr>
              <w:t>Focus</w:t>
            </w:r>
          </w:p>
        </w:tc>
        <w:tc>
          <w:tcPr>
            <w:tcW w:w="8334" w:type="dxa"/>
          </w:tcPr>
          <w:p w14:paraId="6AA60126" w14:textId="77777777" w:rsidR="00D525C0" w:rsidRPr="00224C22" w:rsidRDefault="00D525C0" w:rsidP="00D525C0">
            <w:pPr>
              <w:rPr>
                <w:rFonts w:cs="Calibri"/>
                <w:sz w:val="22"/>
                <w:szCs w:val="22"/>
              </w:rPr>
            </w:pPr>
            <w:r w:rsidRPr="00224C22">
              <w:rPr>
                <w:rFonts w:cs="Calibri"/>
                <w:sz w:val="22"/>
                <w:szCs w:val="22"/>
              </w:rPr>
              <w:t>Addresses the prompt and stays on task; provides a generally convincing response.</w:t>
            </w:r>
          </w:p>
        </w:tc>
      </w:tr>
      <w:tr w:rsidR="00D525C0" w:rsidRPr="00224C22" w14:paraId="2D1CC518" w14:textId="77777777" w:rsidTr="00D525C0">
        <w:tc>
          <w:tcPr>
            <w:tcW w:w="2520" w:type="dxa"/>
          </w:tcPr>
          <w:p w14:paraId="4143724E" w14:textId="77777777" w:rsidR="00D525C0" w:rsidRPr="00224C22" w:rsidRDefault="00D525C0" w:rsidP="00D525C0">
            <w:pPr>
              <w:rPr>
                <w:rFonts w:cs="Calibri"/>
                <w:sz w:val="22"/>
                <w:szCs w:val="22"/>
              </w:rPr>
            </w:pPr>
            <w:r w:rsidRPr="00224C22">
              <w:rPr>
                <w:rFonts w:cs="Calibri"/>
                <w:sz w:val="22"/>
                <w:szCs w:val="22"/>
              </w:rPr>
              <w:t>Reading/Research</w:t>
            </w:r>
          </w:p>
        </w:tc>
        <w:tc>
          <w:tcPr>
            <w:tcW w:w="8334" w:type="dxa"/>
          </w:tcPr>
          <w:p w14:paraId="5384EA49" w14:textId="77777777" w:rsidR="00D525C0" w:rsidRPr="00224C22" w:rsidRDefault="00D525C0" w:rsidP="00D525C0">
            <w:pPr>
              <w:rPr>
                <w:rFonts w:cs="Calibri"/>
                <w:sz w:val="22"/>
                <w:szCs w:val="22"/>
              </w:rPr>
            </w:pPr>
            <w:r w:rsidRPr="00224C22">
              <w:rPr>
                <w:rFonts w:cs="Calibri"/>
                <w:sz w:val="22"/>
                <w:szCs w:val="22"/>
              </w:rPr>
              <w:t>Demonstrates generally effective use of reading material to develop an argument.</w:t>
            </w:r>
          </w:p>
        </w:tc>
      </w:tr>
      <w:tr w:rsidR="00D525C0" w:rsidRPr="00224C22" w14:paraId="374EB5BB" w14:textId="77777777" w:rsidTr="00D525C0">
        <w:tc>
          <w:tcPr>
            <w:tcW w:w="2520" w:type="dxa"/>
          </w:tcPr>
          <w:p w14:paraId="43C1E3A3" w14:textId="77777777" w:rsidR="00D525C0" w:rsidRPr="00224C22" w:rsidRDefault="00D525C0" w:rsidP="00D525C0">
            <w:pPr>
              <w:rPr>
                <w:rFonts w:cs="Calibri"/>
                <w:sz w:val="22"/>
                <w:szCs w:val="22"/>
              </w:rPr>
            </w:pPr>
            <w:r w:rsidRPr="00224C22">
              <w:rPr>
                <w:rFonts w:cs="Calibri"/>
                <w:sz w:val="22"/>
                <w:szCs w:val="22"/>
              </w:rPr>
              <w:t>Controlling Idea</w:t>
            </w:r>
          </w:p>
        </w:tc>
        <w:tc>
          <w:tcPr>
            <w:tcW w:w="8334" w:type="dxa"/>
          </w:tcPr>
          <w:p w14:paraId="0046CDB8" w14:textId="77777777" w:rsidR="00D525C0" w:rsidRPr="00224C22" w:rsidRDefault="00D525C0" w:rsidP="00D525C0">
            <w:pPr>
              <w:rPr>
                <w:rFonts w:cs="Calibri"/>
                <w:sz w:val="22"/>
                <w:szCs w:val="22"/>
              </w:rPr>
            </w:pPr>
            <w:r w:rsidRPr="00224C22">
              <w:rPr>
                <w:rFonts w:cs="Calibri"/>
                <w:sz w:val="22"/>
                <w:szCs w:val="22"/>
              </w:rPr>
              <w:t>Establishes a credible claim and supports an argument that is logical and generally convincing. (L2) Acknowledges competing arguments while defending the claim.</w:t>
            </w:r>
          </w:p>
        </w:tc>
      </w:tr>
      <w:tr w:rsidR="00D525C0" w:rsidRPr="00224C22" w14:paraId="54C4D56B" w14:textId="77777777" w:rsidTr="00D525C0">
        <w:tc>
          <w:tcPr>
            <w:tcW w:w="2520" w:type="dxa"/>
          </w:tcPr>
          <w:p w14:paraId="619E8F04" w14:textId="77777777" w:rsidR="00D525C0" w:rsidRPr="00224C22" w:rsidRDefault="00D525C0" w:rsidP="00D525C0">
            <w:pPr>
              <w:rPr>
                <w:rFonts w:cs="Calibri"/>
                <w:sz w:val="22"/>
                <w:szCs w:val="22"/>
              </w:rPr>
            </w:pPr>
            <w:r w:rsidRPr="00224C22">
              <w:rPr>
                <w:rFonts w:cs="Calibri"/>
                <w:sz w:val="22"/>
                <w:szCs w:val="22"/>
              </w:rPr>
              <w:t>Development</w:t>
            </w:r>
          </w:p>
        </w:tc>
        <w:tc>
          <w:tcPr>
            <w:tcW w:w="8334" w:type="dxa"/>
          </w:tcPr>
          <w:p w14:paraId="1AE16AA4" w14:textId="77777777" w:rsidR="00D525C0" w:rsidRPr="00224C22" w:rsidRDefault="00D525C0" w:rsidP="00D525C0">
            <w:pPr>
              <w:rPr>
                <w:rFonts w:cs="Calibri"/>
                <w:sz w:val="22"/>
                <w:szCs w:val="22"/>
              </w:rPr>
            </w:pPr>
            <w:r w:rsidRPr="00224C22">
              <w:rPr>
                <w:rFonts w:cs="Calibri"/>
                <w:sz w:val="22"/>
                <w:szCs w:val="22"/>
              </w:rPr>
              <w:t>Develops reasoning to support claim; provides evidence from text(s) in the form of examples or explanations relevant to the argument (L3) Makes a relevant connection(s) that supports argument.</w:t>
            </w:r>
          </w:p>
        </w:tc>
      </w:tr>
      <w:tr w:rsidR="00D525C0" w:rsidRPr="00224C22" w14:paraId="39D1CA55" w14:textId="77777777" w:rsidTr="00D525C0">
        <w:tc>
          <w:tcPr>
            <w:tcW w:w="2520" w:type="dxa"/>
          </w:tcPr>
          <w:p w14:paraId="1E3C3A6C" w14:textId="77777777" w:rsidR="00D525C0" w:rsidRPr="00224C22" w:rsidRDefault="00D525C0" w:rsidP="00D525C0">
            <w:pPr>
              <w:rPr>
                <w:rFonts w:cs="Calibri"/>
                <w:sz w:val="22"/>
                <w:szCs w:val="22"/>
              </w:rPr>
            </w:pPr>
            <w:r w:rsidRPr="00224C22">
              <w:rPr>
                <w:rFonts w:cs="Calibri"/>
                <w:sz w:val="22"/>
                <w:szCs w:val="22"/>
              </w:rPr>
              <w:t>Organization</w:t>
            </w:r>
          </w:p>
        </w:tc>
        <w:tc>
          <w:tcPr>
            <w:tcW w:w="8334" w:type="dxa"/>
          </w:tcPr>
          <w:p w14:paraId="0799FED4" w14:textId="77777777" w:rsidR="00D525C0" w:rsidRPr="00224C22" w:rsidRDefault="00D525C0" w:rsidP="00D525C0">
            <w:pPr>
              <w:rPr>
                <w:rFonts w:cs="Calibri"/>
                <w:sz w:val="22"/>
                <w:szCs w:val="22"/>
              </w:rPr>
            </w:pPr>
            <w:r w:rsidRPr="00224C22">
              <w:rPr>
                <w:rFonts w:cs="Calibri"/>
                <w:sz w:val="22"/>
                <w:szCs w:val="22"/>
              </w:rPr>
              <w:t>Applies an appropriate text</w:t>
            </w:r>
            <w:r>
              <w:rPr>
                <w:rFonts w:cs="Calibri"/>
                <w:sz w:val="22"/>
                <w:szCs w:val="22"/>
              </w:rPr>
              <w:t xml:space="preserve"> structure to address specific requirements of the prompt</w:t>
            </w:r>
            <w:r w:rsidRPr="00224C22">
              <w:rPr>
                <w:rFonts w:cs="Calibri"/>
                <w:sz w:val="22"/>
                <w:szCs w:val="22"/>
              </w:rPr>
              <w:t>.</w:t>
            </w:r>
          </w:p>
        </w:tc>
      </w:tr>
      <w:tr w:rsidR="00D525C0" w:rsidRPr="00224C22" w14:paraId="470BE419" w14:textId="77777777" w:rsidTr="00D525C0">
        <w:tc>
          <w:tcPr>
            <w:tcW w:w="2520" w:type="dxa"/>
          </w:tcPr>
          <w:p w14:paraId="404BE503" w14:textId="77777777" w:rsidR="00D525C0" w:rsidRPr="00224C22" w:rsidRDefault="00D525C0" w:rsidP="00D525C0">
            <w:pPr>
              <w:rPr>
                <w:rFonts w:cs="Calibri"/>
                <w:sz w:val="22"/>
                <w:szCs w:val="22"/>
              </w:rPr>
            </w:pPr>
            <w:r w:rsidRPr="00224C22">
              <w:rPr>
                <w:rFonts w:cs="Calibri"/>
                <w:sz w:val="22"/>
                <w:szCs w:val="22"/>
              </w:rPr>
              <w:t>Conventions</w:t>
            </w:r>
          </w:p>
        </w:tc>
        <w:tc>
          <w:tcPr>
            <w:tcW w:w="8334" w:type="dxa"/>
          </w:tcPr>
          <w:p w14:paraId="3A9D7E87" w14:textId="77777777" w:rsidR="00D525C0" w:rsidRPr="00224C22" w:rsidRDefault="00D525C0" w:rsidP="00D525C0">
            <w:pPr>
              <w:rPr>
                <w:rFonts w:cs="Calibri"/>
                <w:sz w:val="22"/>
                <w:szCs w:val="22"/>
              </w:rPr>
            </w:pPr>
            <w:r w:rsidRPr="00224C22">
              <w:rPr>
                <w:rFonts w:cs="Calibri"/>
                <w:sz w:val="22"/>
                <w:szCs w:val="22"/>
              </w:rPr>
              <w:t>Demonstrates a command of standard English conventions and cohesion; employs language and tone appropriate to audience and purpose.</w:t>
            </w:r>
          </w:p>
        </w:tc>
      </w:tr>
      <w:tr w:rsidR="00D525C0" w:rsidRPr="00224C22" w14:paraId="132F22E0" w14:textId="77777777" w:rsidTr="00D525C0">
        <w:tc>
          <w:tcPr>
            <w:tcW w:w="10854" w:type="dxa"/>
            <w:gridSpan w:val="2"/>
            <w:shd w:val="clear" w:color="auto" w:fill="A28E6A"/>
          </w:tcPr>
          <w:p w14:paraId="2E3A71DE" w14:textId="77777777" w:rsidR="00D525C0" w:rsidRPr="00224C22" w:rsidRDefault="00D525C0" w:rsidP="00D525C0">
            <w:pPr>
              <w:tabs>
                <w:tab w:val="left" w:pos="3720"/>
              </w:tabs>
              <w:spacing w:before="60"/>
              <w:jc w:val="center"/>
              <w:rPr>
                <w:color w:val="FFFFFF"/>
                <w:sz w:val="22"/>
                <w:szCs w:val="22"/>
              </w:rPr>
            </w:pPr>
            <w:r w:rsidRPr="00224C22">
              <w:rPr>
                <w:rFonts w:cs="Calibri"/>
                <w:b/>
                <w:color w:val="FFFFFF"/>
                <w:sz w:val="22"/>
                <w:szCs w:val="22"/>
              </w:rPr>
              <w:t>NOT YET</w:t>
            </w:r>
          </w:p>
        </w:tc>
      </w:tr>
      <w:tr w:rsidR="00D525C0" w:rsidRPr="00224C22" w14:paraId="48D1B5B9" w14:textId="77777777" w:rsidTr="00D525C0">
        <w:tc>
          <w:tcPr>
            <w:tcW w:w="2520" w:type="dxa"/>
          </w:tcPr>
          <w:p w14:paraId="12599AF5" w14:textId="77777777" w:rsidR="00D525C0" w:rsidRPr="00224C22" w:rsidRDefault="00D525C0" w:rsidP="00D525C0">
            <w:pPr>
              <w:rPr>
                <w:rFonts w:cs="Calibri"/>
                <w:sz w:val="22"/>
                <w:szCs w:val="22"/>
              </w:rPr>
            </w:pPr>
            <w:r w:rsidRPr="00224C22">
              <w:rPr>
                <w:rFonts w:cs="Calibri"/>
                <w:sz w:val="22"/>
                <w:szCs w:val="22"/>
              </w:rPr>
              <w:t>Focus</w:t>
            </w:r>
          </w:p>
        </w:tc>
        <w:tc>
          <w:tcPr>
            <w:tcW w:w="8334" w:type="dxa"/>
          </w:tcPr>
          <w:p w14:paraId="129A6998" w14:textId="77777777" w:rsidR="00D525C0" w:rsidRPr="00224C22" w:rsidRDefault="00D525C0" w:rsidP="00D525C0">
            <w:pPr>
              <w:rPr>
                <w:rFonts w:cs="Calibri"/>
                <w:sz w:val="22"/>
                <w:szCs w:val="22"/>
              </w:rPr>
            </w:pPr>
            <w:r w:rsidRPr="00224C22">
              <w:rPr>
                <w:rFonts w:cs="Calibri"/>
                <w:sz w:val="22"/>
                <w:szCs w:val="22"/>
              </w:rPr>
              <w:t>Attempts to address prompt but lacks focus or is off-task.</w:t>
            </w:r>
          </w:p>
        </w:tc>
      </w:tr>
      <w:tr w:rsidR="00D525C0" w:rsidRPr="00224C22" w14:paraId="486285B1" w14:textId="77777777" w:rsidTr="00D525C0">
        <w:tc>
          <w:tcPr>
            <w:tcW w:w="2520" w:type="dxa"/>
          </w:tcPr>
          <w:p w14:paraId="30355B51" w14:textId="77777777" w:rsidR="00D525C0" w:rsidRPr="00224C22" w:rsidRDefault="00D525C0" w:rsidP="00D525C0">
            <w:pPr>
              <w:rPr>
                <w:rFonts w:cs="Calibri"/>
                <w:sz w:val="22"/>
                <w:szCs w:val="22"/>
              </w:rPr>
            </w:pPr>
            <w:r w:rsidRPr="00224C22">
              <w:rPr>
                <w:rFonts w:cs="Calibri"/>
                <w:sz w:val="22"/>
                <w:szCs w:val="22"/>
              </w:rPr>
              <w:t>Reading/Research</w:t>
            </w:r>
          </w:p>
        </w:tc>
        <w:tc>
          <w:tcPr>
            <w:tcW w:w="8334" w:type="dxa"/>
          </w:tcPr>
          <w:p w14:paraId="09FCF57D" w14:textId="77777777" w:rsidR="00D525C0" w:rsidRPr="00224C22" w:rsidRDefault="00D525C0" w:rsidP="00D525C0">
            <w:pPr>
              <w:rPr>
                <w:rFonts w:cs="Calibri"/>
                <w:sz w:val="22"/>
                <w:szCs w:val="22"/>
              </w:rPr>
            </w:pPr>
            <w:r w:rsidRPr="00224C22">
              <w:rPr>
                <w:rFonts w:cs="Calibri"/>
                <w:sz w:val="22"/>
                <w:szCs w:val="22"/>
              </w:rPr>
              <w:t>Demonstrates weak use of reading material to develop argument.</w:t>
            </w:r>
          </w:p>
        </w:tc>
      </w:tr>
      <w:tr w:rsidR="00D525C0" w:rsidRPr="00224C22" w14:paraId="126ACC67" w14:textId="77777777" w:rsidTr="00D525C0">
        <w:tc>
          <w:tcPr>
            <w:tcW w:w="2520" w:type="dxa"/>
          </w:tcPr>
          <w:p w14:paraId="06AFA382" w14:textId="77777777" w:rsidR="00D525C0" w:rsidRPr="00224C22" w:rsidRDefault="00D525C0" w:rsidP="00D525C0">
            <w:pPr>
              <w:rPr>
                <w:rFonts w:cs="Calibri"/>
                <w:sz w:val="22"/>
                <w:szCs w:val="22"/>
              </w:rPr>
            </w:pPr>
            <w:r w:rsidRPr="00224C22">
              <w:rPr>
                <w:rFonts w:cs="Calibri"/>
                <w:sz w:val="22"/>
                <w:szCs w:val="22"/>
              </w:rPr>
              <w:t>Controlling Idea</w:t>
            </w:r>
          </w:p>
        </w:tc>
        <w:tc>
          <w:tcPr>
            <w:tcW w:w="8334" w:type="dxa"/>
          </w:tcPr>
          <w:p w14:paraId="1B205B4A" w14:textId="77777777" w:rsidR="00D525C0" w:rsidRPr="00224C22" w:rsidRDefault="00D525C0" w:rsidP="00D525C0">
            <w:pPr>
              <w:rPr>
                <w:rFonts w:cs="Calibri"/>
                <w:sz w:val="22"/>
                <w:szCs w:val="22"/>
              </w:rPr>
            </w:pPr>
            <w:r w:rsidRPr="00224C22">
              <w:rPr>
                <w:rFonts w:cs="Calibri"/>
                <w:sz w:val="22"/>
                <w:szCs w:val="22"/>
              </w:rPr>
              <w:t xml:space="preserve">Establishes a claim and attempts to support an argument but is not convincing; </w:t>
            </w:r>
          </w:p>
          <w:p w14:paraId="435AEE0A" w14:textId="77777777" w:rsidR="00D525C0" w:rsidRPr="00224C22" w:rsidRDefault="00D525C0" w:rsidP="00D525C0">
            <w:pPr>
              <w:rPr>
                <w:rFonts w:cs="Calibri"/>
                <w:sz w:val="22"/>
                <w:szCs w:val="22"/>
              </w:rPr>
            </w:pPr>
            <w:r w:rsidRPr="00224C22">
              <w:rPr>
                <w:rFonts w:cs="Calibri"/>
                <w:sz w:val="22"/>
                <w:szCs w:val="22"/>
              </w:rPr>
              <w:t>(L2) Attempts to acknowledge competing arguments.</w:t>
            </w:r>
          </w:p>
        </w:tc>
      </w:tr>
      <w:tr w:rsidR="00D525C0" w:rsidRPr="00224C22" w14:paraId="49DBF8A6" w14:textId="77777777" w:rsidTr="00D525C0">
        <w:tc>
          <w:tcPr>
            <w:tcW w:w="2520" w:type="dxa"/>
          </w:tcPr>
          <w:p w14:paraId="26304BEF" w14:textId="77777777" w:rsidR="00D525C0" w:rsidRPr="00224C22" w:rsidRDefault="00D525C0" w:rsidP="00D525C0">
            <w:pPr>
              <w:rPr>
                <w:rFonts w:cs="Calibri"/>
                <w:sz w:val="22"/>
                <w:szCs w:val="22"/>
              </w:rPr>
            </w:pPr>
            <w:r w:rsidRPr="00224C22">
              <w:rPr>
                <w:rFonts w:cs="Calibri"/>
                <w:sz w:val="22"/>
                <w:szCs w:val="22"/>
              </w:rPr>
              <w:t>Development</w:t>
            </w:r>
          </w:p>
        </w:tc>
        <w:tc>
          <w:tcPr>
            <w:tcW w:w="8334" w:type="dxa"/>
          </w:tcPr>
          <w:p w14:paraId="25DDD25D" w14:textId="77777777" w:rsidR="00D525C0" w:rsidRPr="00224C22" w:rsidRDefault="00D525C0" w:rsidP="00D525C0">
            <w:pPr>
              <w:rPr>
                <w:rFonts w:cs="Calibri"/>
                <w:sz w:val="22"/>
                <w:szCs w:val="22"/>
              </w:rPr>
            </w:pPr>
            <w:r w:rsidRPr="00224C22">
              <w:rPr>
                <w:rFonts w:cs="Calibri"/>
                <w:sz w:val="22"/>
                <w:szCs w:val="22"/>
              </w:rPr>
              <w:t>Reasoning is not clear; examples or explanations are weak or irrelevant. (L3) Connection is weak or not relevant.</w:t>
            </w:r>
          </w:p>
        </w:tc>
      </w:tr>
      <w:tr w:rsidR="00D525C0" w:rsidRPr="00224C22" w14:paraId="405DD4BB" w14:textId="77777777" w:rsidTr="00D525C0">
        <w:tc>
          <w:tcPr>
            <w:tcW w:w="2520" w:type="dxa"/>
          </w:tcPr>
          <w:p w14:paraId="16DEE15B" w14:textId="77777777" w:rsidR="00D525C0" w:rsidRPr="00224C22" w:rsidRDefault="00D525C0" w:rsidP="00D525C0">
            <w:pPr>
              <w:rPr>
                <w:rFonts w:cs="Calibri"/>
                <w:sz w:val="22"/>
                <w:szCs w:val="22"/>
              </w:rPr>
            </w:pPr>
            <w:r w:rsidRPr="00224C22">
              <w:rPr>
                <w:rFonts w:cs="Calibri"/>
                <w:sz w:val="22"/>
                <w:szCs w:val="22"/>
              </w:rPr>
              <w:t>Organization</w:t>
            </w:r>
          </w:p>
        </w:tc>
        <w:tc>
          <w:tcPr>
            <w:tcW w:w="8334" w:type="dxa"/>
          </w:tcPr>
          <w:p w14:paraId="7F782CDB" w14:textId="77777777" w:rsidR="00D525C0" w:rsidRPr="00224C22" w:rsidRDefault="00D525C0" w:rsidP="00D525C0">
            <w:pPr>
              <w:rPr>
                <w:rFonts w:cs="Calibri"/>
                <w:sz w:val="22"/>
                <w:szCs w:val="22"/>
              </w:rPr>
            </w:pPr>
            <w:r w:rsidRPr="00224C22">
              <w:rPr>
                <w:rFonts w:cs="Calibri"/>
                <w:sz w:val="22"/>
                <w:szCs w:val="22"/>
              </w:rPr>
              <w:t>Provides a</w:t>
            </w:r>
            <w:r>
              <w:rPr>
                <w:rFonts w:cs="Calibri"/>
                <w:sz w:val="22"/>
                <w:szCs w:val="22"/>
              </w:rPr>
              <w:t xml:space="preserve">n ineffective </w:t>
            </w:r>
            <w:r w:rsidRPr="00224C22">
              <w:rPr>
                <w:rFonts w:cs="Calibri"/>
                <w:sz w:val="22"/>
                <w:szCs w:val="22"/>
              </w:rPr>
              <w:t xml:space="preserve">structure; composition </w:t>
            </w:r>
            <w:r>
              <w:rPr>
                <w:rFonts w:cs="Calibri"/>
                <w:sz w:val="22"/>
                <w:szCs w:val="22"/>
              </w:rPr>
              <w:t>does not address requirements of the prompt.</w:t>
            </w:r>
          </w:p>
        </w:tc>
      </w:tr>
      <w:tr w:rsidR="00D525C0" w:rsidRPr="00224C22" w14:paraId="4F34BB44" w14:textId="77777777" w:rsidTr="00D525C0">
        <w:tc>
          <w:tcPr>
            <w:tcW w:w="2520" w:type="dxa"/>
          </w:tcPr>
          <w:p w14:paraId="6AB6D77B" w14:textId="77777777" w:rsidR="00D525C0" w:rsidRPr="00224C22" w:rsidRDefault="00D525C0" w:rsidP="00D525C0">
            <w:pPr>
              <w:rPr>
                <w:rFonts w:cs="Calibri"/>
                <w:sz w:val="22"/>
                <w:szCs w:val="22"/>
              </w:rPr>
            </w:pPr>
            <w:r w:rsidRPr="00224C22">
              <w:rPr>
                <w:rFonts w:cs="Calibri"/>
                <w:sz w:val="22"/>
                <w:szCs w:val="22"/>
              </w:rPr>
              <w:t>Conventions</w:t>
            </w:r>
          </w:p>
        </w:tc>
        <w:tc>
          <w:tcPr>
            <w:tcW w:w="8334" w:type="dxa"/>
          </w:tcPr>
          <w:p w14:paraId="037589D1" w14:textId="77777777" w:rsidR="00D525C0" w:rsidRPr="00224C22" w:rsidRDefault="00D525C0" w:rsidP="00D525C0">
            <w:pPr>
              <w:rPr>
                <w:rFonts w:cs="Calibri"/>
                <w:sz w:val="22"/>
                <w:szCs w:val="22"/>
              </w:rPr>
            </w:pPr>
            <w:r w:rsidRPr="00224C22">
              <w:rPr>
                <w:rFonts w:cs="Calibri"/>
                <w:sz w:val="22"/>
                <w:szCs w:val="22"/>
              </w:rPr>
              <w:t>Demonstrates a weak command of standard English conventions; lacks cohesion; language and tone are not appropriate to audience and purpose.</w:t>
            </w:r>
          </w:p>
        </w:tc>
      </w:tr>
    </w:tbl>
    <w:p w14:paraId="719B8D92" w14:textId="77777777" w:rsidR="00D525C0" w:rsidRPr="008A6049" w:rsidRDefault="00D525C0" w:rsidP="008A6049">
      <w:pPr>
        <w:rPr>
          <w:rFonts w:asciiTheme="minorHAnsi" w:hAnsiTheme="minorHAnsi"/>
          <w:sz w:val="22"/>
          <w:szCs w:val="22"/>
        </w:rPr>
      </w:pPr>
    </w:p>
    <w:p w14:paraId="6E9A4961" w14:textId="77777777" w:rsidR="00D525C0" w:rsidRDefault="00D525C0" w:rsidP="00ED1001">
      <w:pPr>
        <w:pStyle w:val="TaskType"/>
        <w:spacing w:before="0" w:after="0"/>
        <w:rPr>
          <w:sz w:val="36"/>
        </w:rPr>
      </w:pPr>
    </w:p>
    <w:p w14:paraId="03B27E15" w14:textId="77777777" w:rsidR="00D525C0" w:rsidRDefault="00D525C0">
      <w:pPr>
        <w:suppressAutoHyphens w:val="0"/>
        <w:rPr>
          <w:rFonts w:ascii="Bookman Old Style" w:hAnsi="Bookman Old Style"/>
          <w:b/>
          <w:bCs/>
          <w:color w:val="9B2D1F"/>
          <w:sz w:val="36"/>
          <w:szCs w:val="32"/>
        </w:rPr>
      </w:pPr>
      <w:r>
        <w:rPr>
          <w:sz w:val="36"/>
        </w:rPr>
        <w:br w:type="page"/>
      </w:r>
    </w:p>
    <w:p w14:paraId="47606811" w14:textId="774741C1" w:rsidR="00ED1001" w:rsidRDefault="00ED1001" w:rsidP="00ED1001">
      <w:pPr>
        <w:pStyle w:val="TaskType"/>
        <w:spacing w:before="0" w:after="0"/>
        <w:rPr>
          <w:sz w:val="36"/>
        </w:rPr>
      </w:pPr>
      <w:r>
        <w:rPr>
          <w:sz w:val="36"/>
        </w:rPr>
        <w:lastRenderedPageBreak/>
        <w:t>Informational or Explanatory Template Task Collection</w:t>
      </w:r>
    </w:p>
    <w:p w14:paraId="58853761" w14:textId="487B2CCE" w:rsidR="008A6049" w:rsidRPr="008A6049" w:rsidRDefault="008A6049" w:rsidP="008A6049">
      <w:pPr>
        <w:pStyle w:val="TaskType"/>
        <w:spacing w:before="0" w:after="0"/>
        <w:rPr>
          <w:rFonts w:asciiTheme="minorHAnsi" w:hAnsiTheme="minorHAnsi"/>
          <w:b w:val="0"/>
          <w:color w:val="auto"/>
          <w:sz w:val="24"/>
          <w:szCs w:val="24"/>
        </w:rPr>
      </w:pPr>
      <w:r w:rsidRPr="008A6049">
        <w:rPr>
          <w:rFonts w:asciiTheme="minorHAnsi" w:hAnsiTheme="minorHAnsi"/>
          <w:b w:val="0"/>
          <w:color w:val="auto"/>
          <w:sz w:val="24"/>
          <w:szCs w:val="24"/>
        </w:rPr>
        <w:t>For Mi</w:t>
      </w:r>
      <w:r w:rsidR="00C07A57">
        <w:rPr>
          <w:rFonts w:asciiTheme="minorHAnsi" w:hAnsiTheme="minorHAnsi"/>
          <w:b w:val="0"/>
          <w:color w:val="auto"/>
          <w:sz w:val="24"/>
          <w:szCs w:val="24"/>
        </w:rPr>
        <w:t>ddle School and High School Use</w:t>
      </w:r>
    </w:p>
    <w:p w14:paraId="09AA7C6D" w14:textId="77777777" w:rsidR="008A6049" w:rsidRPr="008A6049" w:rsidRDefault="008A6049" w:rsidP="008A6049">
      <w:pPr>
        <w:rPr>
          <w:rFonts w:asciiTheme="minorHAnsi" w:hAnsiTheme="minorHAnsi"/>
          <w:sz w:val="22"/>
          <w:szCs w:val="22"/>
        </w:rPr>
      </w:pPr>
    </w:p>
    <w:p w14:paraId="6C74228F" w14:textId="77777777" w:rsidR="008A6049" w:rsidRPr="008A6049" w:rsidRDefault="008A6049" w:rsidP="008A6049">
      <w:pPr>
        <w:rPr>
          <w:rFonts w:asciiTheme="minorHAnsi" w:hAnsiTheme="minorHAnsi"/>
          <w:sz w:val="22"/>
        </w:rPr>
      </w:pPr>
    </w:p>
    <w:p w14:paraId="3E5EB44C" w14:textId="77777777" w:rsidR="00ED1001" w:rsidRPr="00ED1001" w:rsidRDefault="00ED1001" w:rsidP="00ED1001">
      <w:pPr>
        <w:pStyle w:val="TaskType"/>
        <w:spacing w:before="0" w:after="0"/>
      </w:pPr>
      <w:r w:rsidRPr="00ED1001">
        <w:t xml:space="preserve">Common </w:t>
      </w:r>
      <w:r w:rsidR="00D93B44">
        <w:t>Core State Standards</w:t>
      </w:r>
      <w:r w:rsidRPr="00ED1001">
        <w:t xml:space="preserve"> for Informational or Explanatory Template Tasks</w:t>
      </w:r>
    </w:p>
    <w:p w14:paraId="52379443" w14:textId="77777777" w:rsidR="00ED1001" w:rsidRDefault="00ED1001" w:rsidP="00ED1001">
      <w:pPr>
        <w:rPr>
          <w:sz w:val="22"/>
          <w:szCs w:val="22"/>
        </w:rPr>
      </w:pPr>
    </w:p>
    <w:p w14:paraId="393FA136" w14:textId="0CA954E8" w:rsidR="00ED1001" w:rsidRDefault="00ED1001" w:rsidP="00ED1001">
      <w:pPr>
        <w:rPr>
          <w:sz w:val="22"/>
          <w:szCs w:val="22"/>
        </w:rPr>
      </w:pPr>
      <w:r>
        <w:rPr>
          <w:sz w:val="22"/>
          <w:szCs w:val="22"/>
        </w:rPr>
        <w:t>These</w:t>
      </w:r>
      <w:r w:rsidRPr="00ED1001">
        <w:rPr>
          <w:sz w:val="22"/>
          <w:szCs w:val="22"/>
        </w:rPr>
        <w:t xml:space="preserve"> template tasks are aligned to the College and Career Readiness</w:t>
      </w:r>
      <w:r w:rsidR="00C07A57" w:rsidRPr="00C07A57">
        <w:rPr>
          <w:sz w:val="22"/>
          <w:szCs w:val="22"/>
        </w:rPr>
        <w:t xml:space="preserve"> </w:t>
      </w:r>
      <w:r w:rsidR="00C07A57">
        <w:rPr>
          <w:sz w:val="22"/>
          <w:szCs w:val="22"/>
        </w:rPr>
        <w:t>Anchor Standards</w:t>
      </w:r>
      <w:r>
        <w:rPr>
          <w:sz w:val="22"/>
          <w:szCs w:val="22"/>
        </w:rPr>
        <w:t>, with</w:t>
      </w:r>
      <w:r w:rsidRPr="00ED1001">
        <w:rPr>
          <w:sz w:val="22"/>
          <w:szCs w:val="22"/>
        </w:rPr>
        <w:t xml:space="preserve"> two categories of standards alignment:</w:t>
      </w:r>
    </w:p>
    <w:p w14:paraId="59186A69" w14:textId="77777777" w:rsidR="00ED1001" w:rsidRPr="00ED1001" w:rsidRDefault="00ED1001" w:rsidP="00ED1001">
      <w:pPr>
        <w:rPr>
          <w:b/>
          <w:sz w:val="22"/>
          <w:szCs w:val="22"/>
        </w:rPr>
      </w:pPr>
    </w:p>
    <w:p w14:paraId="18B71729" w14:textId="25F6A0D9" w:rsidR="00ED1001" w:rsidRDefault="00ED1001" w:rsidP="00ED1001">
      <w:pPr>
        <w:pStyle w:val="ListParagraph"/>
        <w:numPr>
          <w:ilvl w:val="0"/>
          <w:numId w:val="7"/>
        </w:numPr>
        <w:rPr>
          <w:sz w:val="22"/>
        </w:rPr>
      </w:pPr>
      <w:r w:rsidRPr="00A24FF5">
        <w:rPr>
          <w:b/>
          <w:sz w:val="22"/>
        </w:rPr>
        <w:t>“Built in” standards</w:t>
      </w:r>
      <w:r w:rsidRPr="00A24FF5">
        <w:rPr>
          <w:sz w:val="22"/>
        </w:rPr>
        <w:t xml:space="preserve"> have the specified </w:t>
      </w:r>
      <w:r w:rsidR="00C07A57" w:rsidRPr="00ED1001">
        <w:rPr>
          <w:sz w:val="22"/>
          <w:szCs w:val="22"/>
        </w:rPr>
        <w:t>College and Career Readiness</w:t>
      </w:r>
      <w:r w:rsidR="00C07A57" w:rsidRPr="00C07A57">
        <w:rPr>
          <w:sz w:val="22"/>
          <w:szCs w:val="22"/>
        </w:rPr>
        <w:t xml:space="preserve"> </w:t>
      </w:r>
      <w:r w:rsidR="00C07A57">
        <w:rPr>
          <w:sz w:val="22"/>
          <w:szCs w:val="22"/>
        </w:rPr>
        <w:t>Anchor Standards</w:t>
      </w:r>
      <w:r w:rsidR="00C07A57" w:rsidRPr="00A24FF5">
        <w:rPr>
          <w:sz w:val="22"/>
        </w:rPr>
        <w:t xml:space="preserve"> </w:t>
      </w:r>
      <w:r w:rsidRPr="00A24FF5">
        <w:rPr>
          <w:sz w:val="22"/>
        </w:rPr>
        <w:t xml:space="preserve">built in. </w:t>
      </w:r>
    </w:p>
    <w:p w14:paraId="430051A4" w14:textId="77777777" w:rsidR="00ED1001" w:rsidRPr="00A24FF5" w:rsidRDefault="00ED1001" w:rsidP="0061705B">
      <w:pPr>
        <w:pStyle w:val="ListParagraph"/>
        <w:numPr>
          <w:ilvl w:val="0"/>
          <w:numId w:val="7"/>
        </w:numPr>
        <w:spacing w:after="120"/>
        <w:rPr>
          <w:sz w:val="22"/>
        </w:rPr>
      </w:pPr>
      <w:r w:rsidRPr="00A24FF5">
        <w:rPr>
          <w:b/>
          <w:sz w:val="22"/>
        </w:rPr>
        <w:t>“When appropriate” standards</w:t>
      </w:r>
      <w:r w:rsidRPr="00A24FF5">
        <w:rPr>
          <w:sz w:val="22"/>
        </w:rPr>
        <w:t xml:space="preserve"> vary with the content of the teaching task. </w:t>
      </w: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2D2EA4" w14:paraId="4D0C0673" w14:textId="77777777">
        <w:trPr>
          <w:jc w:val="center"/>
        </w:trPr>
        <w:tc>
          <w:tcPr>
            <w:tcW w:w="13122" w:type="dxa"/>
            <w:gridSpan w:val="2"/>
            <w:shd w:val="clear" w:color="auto" w:fill="A28E6A" w:themeFill="accent3"/>
          </w:tcPr>
          <w:p w14:paraId="4CEA214B" w14:textId="77777777" w:rsidR="002D2EA4" w:rsidRDefault="002D2EA4" w:rsidP="00ED1001">
            <w:pPr>
              <w:spacing w:before="20" w:after="20"/>
              <w:ind w:left="72" w:right="72"/>
              <w:jc w:val="center"/>
              <w:rPr>
                <w:b/>
                <w:caps/>
                <w:color w:val="FFFFFF"/>
                <w:sz w:val="22"/>
              </w:rPr>
            </w:pPr>
            <w:r>
              <w:rPr>
                <w:b/>
                <w:caps/>
                <w:color w:val="FFFFFF"/>
                <w:sz w:val="22"/>
              </w:rPr>
              <w:t>READING</w:t>
            </w:r>
          </w:p>
        </w:tc>
      </w:tr>
      <w:tr w:rsidR="002D2EA4" w14:paraId="437F480C" w14:textId="77777777">
        <w:trPr>
          <w:jc w:val="center"/>
        </w:trPr>
        <w:tc>
          <w:tcPr>
            <w:tcW w:w="13122" w:type="dxa"/>
            <w:gridSpan w:val="2"/>
            <w:shd w:val="clear" w:color="auto" w:fill="A28E6A" w:themeFill="accent3"/>
          </w:tcPr>
          <w:p w14:paraId="61603933" w14:textId="77777777" w:rsidR="002D2EA4" w:rsidRDefault="002D2EA4" w:rsidP="00ED1001">
            <w:pPr>
              <w:spacing w:before="20" w:after="20"/>
              <w:ind w:left="72" w:right="72"/>
              <w:jc w:val="center"/>
              <w:rPr>
                <w:b/>
                <w:color w:val="FFFFFF"/>
              </w:rPr>
            </w:pPr>
            <w:r>
              <w:rPr>
                <w:b/>
                <w:color w:val="FFFFFF"/>
              </w:rPr>
              <w:t>“Built In” Reading Standards For Informational or Explanatory Template Tasks</w:t>
            </w:r>
          </w:p>
        </w:tc>
      </w:tr>
      <w:tr w:rsidR="002D2EA4" w14:paraId="548B2466" w14:textId="77777777">
        <w:trPr>
          <w:jc w:val="center"/>
        </w:trPr>
        <w:tc>
          <w:tcPr>
            <w:tcW w:w="1526" w:type="dxa"/>
            <w:shd w:val="clear" w:color="auto" w:fill="auto"/>
          </w:tcPr>
          <w:p w14:paraId="04FBCB21" w14:textId="77777777" w:rsidR="002D2EA4" w:rsidRDefault="002D2EA4" w:rsidP="0070747F">
            <w:pPr>
              <w:spacing w:before="80" w:after="80"/>
              <w:ind w:left="72" w:right="72"/>
              <w:jc w:val="center"/>
              <w:rPr>
                <w:sz w:val="22"/>
              </w:rPr>
            </w:pPr>
            <w:r w:rsidRPr="001A08F2">
              <w:rPr>
                <w:sz w:val="22"/>
              </w:rPr>
              <w:t>1</w:t>
            </w:r>
          </w:p>
        </w:tc>
        <w:tc>
          <w:tcPr>
            <w:tcW w:w="11596" w:type="dxa"/>
            <w:shd w:val="clear" w:color="auto" w:fill="auto"/>
          </w:tcPr>
          <w:p w14:paraId="4AAC7180" w14:textId="6178CBE5" w:rsidR="002D2EA4" w:rsidRDefault="002D2EA4" w:rsidP="0070747F">
            <w:pPr>
              <w:spacing w:before="80" w:after="80"/>
              <w:ind w:left="72" w:right="72"/>
              <w:rPr>
                <w:sz w:val="22"/>
              </w:rPr>
            </w:pPr>
            <w:r w:rsidRPr="001A08F2">
              <w:rPr>
                <w:sz w:val="22"/>
              </w:rPr>
              <w:t xml:space="preserve">Read closely to determine what the text says explicitly and to make logical inferences from it; cite specific textual evidence when writing or speaking to support conclusions drawn </w:t>
            </w:r>
            <w:r w:rsidR="005C0A87">
              <w:rPr>
                <w:sz w:val="22"/>
              </w:rPr>
              <w:t>from the text.</w:t>
            </w:r>
          </w:p>
        </w:tc>
      </w:tr>
      <w:tr w:rsidR="002D2EA4" w14:paraId="67309734" w14:textId="77777777">
        <w:trPr>
          <w:jc w:val="center"/>
        </w:trPr>
        <w:tc>
          <w:tcPr>
            <w:tcW w:w="1526" w:type="dxa"/>
            <w:shd w:val="clear" w:color="auto" w:fill="auto"/>
          </w:tcPr>
          <w:p w14:paraId="79004248" w14:textId="77777777" w:rsidR="002D2EA4" w:rsidRDefault="002D2EA4" w:rsidP="0070747F">
            <w:pPr>
              <w:spacing w:before="80" w:after="80"/>
              <w:ind w:left="72" w:right="72"/>
              <w:jc w:val="center"/>
              <w:rPr>
                <w:sz w:val="22"/>
              </w:rPr>
            </w:pPr>
            <w:r w:rsidRPr="001A08F2">
              <w:rPr>
                <w:sz w:val="22"/>
              </w:rPr>
              <w:t>2</w:t>
            </w:r>
          </w:p>
        </w:tc>
        <w:tc>
          <w:tcPr>
            <w:tcW w:w="11596" w:type="dxa"/>
            <w:shd w:val="clear" w:color="auto" w:fill="auto"/>
          </w:tcPr>
          <w:p w14:paraId="19FBAD35" w14:textId="77777777" w:rsidR="002D2EA4" w:rsidRDefault="002D2EA4" w:rsidP="0070747F">
            <w:pPr>
              <w:spacing w:before="80" w:after="80"/>
              <w:ind w:left="72" w:right="72"/>
              <w:rPr>
                <w:sz w:val="22"/>
              </w:rPr>
            </w:pPr>
            <w:r w:rsidRPr="001A08F2">
              <w:rPr>
                <w:sz w:val="22"/>
              </w:rPr>
              <w:t>Determine central ideas or themes of a text and analyze their development; summarize the key supporting details and ideas.</w:t>
            </w:r>
          </w:p>
        </w:tc>
      </w:tr>
      <w:tr w:rsidR="002D2EA4" w14:paraId="02D54D32" w14:textId="77777777">
        <w:trPr>
          <w:jc w:val="center"/>
        </w:trPr>
        <w:tc>
          <w:tcPr>
            <w:tcW w:w="1526" w:type="dxa"/>
            <w:shd w:val="clear" w:color="auto" w:fill="auto"/>
          </w:tcPr>
          <w:p w14:paraId="4E2594A2" w14:textId="77777777" w:rsidR="002D2EA4" w:rsidRDefault="002D2EA4" w:rsidP="0070747F">
            <w:pPr>
              <w:spacing w:before="80" w:after="80"/>
              <w:ind w:left="72" w:right="72"/>
              <w:jc w:val="center"/>
              <w:rPr>
                <w:sz w:val="22"/>
              </w:rPr>
            </w:pPr>
            <w:r w:rsidRPr="001A08F2">
              <w:rPr>
                <w:sz w:val="22"/>
              </w:rPr>
              <w:t>4</w:t>
            </w:r>
          </w:p>
        </w:tc>
        <w:tc>
          <w:tcPr>
            <w:tcW w:w="11596" w:type="dxa"/>
            <w:shd w:val="clear" w:color="auto" w:fill="auto"/>
          </w:tcPr>
          <w:p w14:paraId="12C3F687" w14:textId="77777777" w:rsidR="002D2EA4" w:rsidRDefault="002D2EA4" w:rsidP="0070747F">
            <w:pPr>
              <w:spacing w:before="80" w:after="80"/>
              <w:ind w:left="72" w:right="72"/>
              <w:rPr>
                <w:sz w:val="22"/>
              </w:rPr>
            </w:pPr>
            <w:r w:rsidRPr="001A08F2">
              <w:rPr>
                <w:sz w:val="22"/>
              </w:rPr>
              <w:t xml:space="preserve">Interpret words and phrases as they are used in a text, including determining technical, connotative, and figurative meanings, and analyze how specific word choices shape meaning or tone. </w:t>
            </w:r>
          </w:p>
        </w:tc>
      </w:tr>
      <w:tr w:rsidR="002D2EA4" w14:paraId="736D8B06" w14:textId="77777777">
        <w:trPr>
          <w:jc w:val="center"/>
        </w:trPr>
        <w:tc>
          <w:tcPr>
            <w:tcW w:w="1526" w:type="dxa"/>
            <w:shd w:val="clear" w:color="auto" w:fill="auto"/>
          </w:tcPr>
          <w:p w14:paraId="4BFF3AD3" w14:textId="77777777" w:rsidR="002D2EA4" w:rsidRDefault="002D2EA4" w:rsidP="0070747F">
            <w:pPr>
              <w:spacing w:before="80" w:after="80"/>
              <w:ind w:left="72" w:right="72"/>
              <w:jc w:val="center"/>
              <w:rPr>
                <w:sz w:val="22"/>
              </w:rPr>
            </w:pPr>
            <w:r w:rsidRPr="001A08F2">
              <w:rPr>
                <w:sz w:val="22"/>
              </w:rPr>
              <w:t>6</w:t>
            </w:r>
          </w:p>
        </w:tc>
        <w:tc>
          <w:tcPr>
            <w:tcW w:w="11596" w:type="dxa"/>
            <w:shd w:val="clear" w:color="auto" w:fill="auto"/>
          </w:tcPr>
          <w:p w14:paraId="19808B52" w14:textId="77777777" w:rsidR="002D2EA4" w:rsidRDefault="002D2EA4" w:rsidP="0070747F">
            <w:pPr>
              <w:spacing w:before="80" w:after="80"/>
              <w:ind w:left="72" w:right="72"/>
              <w:rPr>
                <w:sz w:val="22"/>
              </w:rPr>
            </w:pPr>
            <w:r w:rsidRPr="001A08F2">
              <w:rPr>
                <w:sz w:val="22"/>
              </w:rPr>
              <w:t>Assess how point of view or purpose shapes the content and style of a text.</w:t>
            </w:r>
          </w:p>
        </w:tc>
      </w:tr>
      <w:tr w:rsidR="002D2EA4" w14:paraId="462E60BE" w14:textId="77777777">
        <w:trPr>
          <w:jc w:val="center"/>
        </w:trPr>
        <w:tc>
          <w:tcPr>
            <w:tcW w:w="1526" w:type="dxa"/>
            <w:shd w:val="clear" w:color="auto" w:fill="auto"/>
          </w:tcPr>
          <w:p w14:paraId="4C7B54E6" w14:textId="77777777" w:rsidR="002D2EA4" w:rsidRDefault="002D2EA4" w:rsidP="0070747F">
            <w:pPr>
              <w:spacing w:before="80" w:after="80"/>
              <w:ind w:left="72" w:right="72"/>
              <w:jc w:val="center"/>
              <w:rPr>
                <w:sz w:val="22"/>
              </w:rPr>
            </w:pPr>
            <w:r w:rsidRPr="001A08F2">
              <w:rPr>
                <w:sz w:val="22"/>
              </w:rPr>
              <w:t>10</w:t>
            </w:r>
          </w:p>
        </w:tc>
        <w:tc>
          <w:tcPr>
            <w:tcW w:w="11596" w:type="dxa"/>
            <w:shd w:val="clear" w:color="auto" w:fill="auto"/>
          </w:tcPr>
          <w:p w14:paraId="3274CECD" w14:textId="77777777" w:rsidR="002D2EA4" w:rsidRDefault="002D2EA4" w:rsidP="0070747F">
            <w:pPr>
              <w:spacing w:before="80" w:after="80"/>
              <w:ind w:left="72" w:right="72"/>
              <w:rPr>
                <w:sz w:val="22"/>
              </w:rPr>
            </w:pPr>
            <w:r w:rsidRPr="001A08F2">
              <w:rPr>
                <w:sz w:val="22"/>
              </w:rPr>
              <w:t>Read and comprehend complex literary and informational texts independently and proficiently.</w:t>
            </w:r>
          </w:p>
        </w:tc>
      </w:tr>
      <w:tr w:rsidR="002D2EA4" w:rsidRPr="00ED1001" w14:paraId="152FBCBB" w14:textId="77777777">
        <w:trPr>
          <w:jc w:val="center"/>
        </w:trPr>
        <w:tc>
          <w:tcPr>
            <w:tcW w:w="13122" w:type="dxa"/>
            <w:gridSpan w:val="2"/>
            <w:shd w:val="clear" w:color="auto" w:fill="A28E6A" w:themeFill="accent3"/>
          </w:tcPr>
          <w:p w14:paraId="7C4243CB" w14:textId="77777777" w:rsidR="002D2EA4" w:rsidRDefault="002D2EA4" w:rsidP="00ED1001">
            <w:pPr>
              <w:spacing w:before="20" w:after="20"/>
              <w:ind w:left="72" w:right="72"/>
              <w:jc w:val="center"/>
              <w:rPr>
                <w:b/>
                <w:color w:val="FFFFFF"/>
              </w:rPr>
            </w:pPr>
            <w:r>
              <w:rPr>
                <w:b/>
                <w:color w:val="FFFFFF"/>
              </w:rPr>
              <w:t xml:space="preserve">“When Appropriate” </w:t>
            </w:r>
            <w:r w:rsidR="0070747F">
              <w:rPr>
                <w:b/>
                <w:color w:val="FFFFFF"/>
              </w:rPr>
              <w:t xml:space="preserve">Additional </w:t>
            </w:r>
            <w:r>
              <w:rPr>
                <w:b/>
                <w:color w:val="FFFFFF"/>
              </w:rPr>
              <w:t>Reading Standards</w:t>
            </w:r>
          </w:p>
        </w:tc>
      </w:tr>
      <w:tr w:rsidR="002D2EA4" w14:paraId="10F4E185" w14:textId="77777777">
        <w:trPr>
          <w:jc w:val="center"/>
        </w:trPr>
        <w:tc>
          <w:tcPr>
            <w:tcW w:w="1526" w:type="dxa"/>
            <w:shd w:val="clear" w:color="auto" w:fill="auto"/>
          </w:tcPr>
          <w:p w14:paraId="636820AE" w14:textId="77777777" w:rsidR="002D2EA4" w:rsidRDefault="002D2EA4" w:rsidP="0070747F">
            <w:pPr>
              <w:spacing w:before="80" w:after="80"/>
              <w:ind w:left="72" w:right="72"/>
              <w:jc w:val="center"/>
              <w:rPr>
                <w:sz w:val="22"/>
              </w:rPr>
            </w:pPr>
            <w:r w:rsidRPr="001A08F2">
              <w:rPr>
                <w:sz w:val="22"/>
              </w:rPr>
              <w:t>3</w:t>
            </w:r>
          </w:p>
        </w:tc>
        <w:tc>
          <w:tcPr>
            <w:tcW w:w="11596" w:type="dxa"/>
            <w:shd w:val="clear" w:color="auto" w:fill="auto"/>
          </w:tcPr>
          <w:p w14:paraId="2CBAAFBE" w14:textId="77777777" w:rsidR="002D2EA4" w:rsidRDefault="002D2EA4" w:rsidP="0070747F">
            <w:pPr>
              <w:spacing w:before="80" w:after="80"/>
              <w:ind w:left="72" w:right="72"/>
              <w:rPr>
                <w:sz w:val="22"/>
              </w:rPr>
            </w:pPr>
            <w:r w:rsidRPr="001A08F2">
              <w:rPr>
                <w:sz w:val="22"/>
              </w:rPr>
              <w:t>Analyze how and why individuals, events, and ideas develop and interact over the course of a text.</w:t>
            </w:r>
          </w:p>
        </w:tc>
      </w:tr>
      <w:tr w:rsidR="002D2EA4" w14:paraId="10673529" w14:textId="77777777">
        <w:trPr>
          <w:jc w:val="center"/>
        </w:trPr>
        <w:tc>
          <w:tcPr>
            <w:tcW w:w="1526" w:type="dxa"/>
            <w:shd w:val="clear" w:color="auto" w:fill="auto"/>
          </w:tcPr>
          <w:p w14:paraId="1D7C6876" w14:textId="77777777" w:rsidR="002D2EA4" w:rsidRDefault="002D2EA4" w:rsidP="0070747F">
            <w:pPr>
              <w:spacing w:before="80" w:after="80"/>
              <w:ind w:left="72" w:right="72"/>
              <w:jc w:val="center"/>
              <w:rPr>
                <w:sz w:val="22"/>
              </w:rPr>
            </w:pPr>
            <w:r w:rsidRPr="001A08F2">
              <w:rPr>
                <w:sz w:val="22"/>
              </w:rPr>
              <w:t>5</w:t>
            </w:r>
          </w:p>
        </w:tc>
        <w:tc>
          <w:tcPr>
            <w:tcW w:w="11596" w:type="dxa"/>
            <w:shd w:val="clear" w:color="auto" w:fill="auto"/>
          </w:tcPr>
          <w:p w14:paraId="48C032BC" w14:textId="77777777" w:rsidR="002D2EA4" w:rsidRDefault="002D2EA4" w:rsidP="0070747F">
            <w:pPr>
              <w:spacing w:before="80" w:after="80"/>
              <w:ind w:left="72" w:right="72"/>
              <w:rPr>
                <w:sz w:val="22"/>
              </w:rPr>
            </w:pPr>
            <w:r w:rsidRPr="001A08F2">
              <w:rPr>
                <w:sz w:val="22"/>
              </w:rPr>
              <w:t>Analyze the structure of texts, including how specific sentences, paragraphs, and larger portions of the text</w:t>
            </w:r>
            <w:r w:rsidR="00655518">
              <w:rPr>
                <w:sz w:val="22"/>
              </w:rPr>
              <w:t xml:space="preserve"> (</w:t>
            </w:r>
            <w:r w:rsidRPr="001A08F2">
              <w:rPr>
                <w:sz w:val="22"/>
              </w:rPr>
              <w:t>e.g. a section, chapter, scene, or stanza</w:t>
            </w:r>
            <w:r w:rsidR="00655518">
              <w:rPr>
                <w:sz w:val="22"/>
              </w:rPr>
              <w:t xml:space="preserve">) </w:t>
            </w:r>
            <w:r w:rsidRPr="001A08F2">
              <w:rPr>
                <w:sz w:val="22"/>
              </w:rPr>
              <w:t>relate to each other and the whole.</w:t>
            </w:r>
          </w:p>
        </w:tc>
      </w:tr>
      <w:tr w:rsidR="002D2EA4" w14:paraId="739E81DE" w14:textId="77777777">
        <w:trPr>
          <w:jc w:val="center"/>
        </w:trPr>
        <w:tc>
          <w:tcPr>
            <w:tcW w:w="1526" w:type="dxa"/>
            <w:shd w:val="clear" w:color="auto" w:fill="auto"/>
          </w:tcPr>
          <w:p w14:paraId="626F17B8" w14:textId="77777777" w:rsidR="002D2EA4" w:rsidRDefault="002D2EA4" w:rsidP="0070747F">
            <w:pPr>
              <w:spacing w:before="80" w:after="80"/>
              <w:ind w:left="72" w:right="72"/>
              <w:jc w:val="center"/>
              <w:rPr>
                <w:sz w:val="22"/>
              </w:rPr>
            </w:pPr>
            <w:r w:rsidRPr="001A08F2">
              <w:rPr>
                <w:sz w:val="22"/>
              </w:rPr>
              <w:t>7</w:t>
            </w:r>
          </w:p>
        </w:tc>
        <w:tc>
          <w:tcPr>
            <w:tcW w:w="11596" w:type="dxa"/>
            <w:shd w:val="clear" w:color="auto" w:fill="auto"/>
          </w:tcPr>
          <w:p w14:paraId="5AEDE607" w14:textId="77777777" w:rsidR="002D2EA4" w:rsidRDefault="002D2EA4" w:rsidP="0070747F">
            <w:pPr>
              <w:spacing w:before="80" w:after="80"/>
              <w:ind w:left="72" w:right="72"/>
              <w:rPr>
                <w:sz w:val="22"/>
              </w:rPr>
            </w:pPr>
            <w:r w:rsidRPr="001A08F2">
              <w:rPr>
                <w:sz w:val="22"/>
              </w:rPr>
              <w:t>Integrate and evaluate content presented in diverse formats and media, including visually and quantitatively, as well as in words.</w:t>
            </w:r>
          </w:p>
        </w:tc>
      </w:tr>
      <w:tr w:rsidR="002D2EA4" w14:paraId="39A635C1" w14:textId="77777777">
        <w:trPr>
          <w:jc w:val="center"/>
        </w:trPr>
        <w:tc>
          <w:tcPr>
            <w:tcW w:w="1526" w:type="dxa"/>
            <w:shd w:val="clear" w:color="auto" w:fill="auto"/>
          </w:tcPr>
          <w:p w14:paraId="22E90DFF" w14:textId="77777777" w:rsidR="002D2EA4" w:rsidRDefault="002D2EA4" w:rsidP="0070747F">
            <w:pPr>
              <w:spacing w:before="80" w:after="80"/>
              <w:ind w:left="72" w:right="72"/>
              <w:jc w:val="center"/>
              <w:rPr>
                <w:sz w:val="22"/>
              </w:rPr>
            </w:pPr>
            <w:r w:rsidRPr="001A08F2">
              <w:rPr>
                <w:sz w:val="22"/>
              </w:rPr>
              <w:t>8</w:t>
            </w:r>
          </w:p>
        </w:tc>
        <w:tc>
          <w:tcPr>
            <w:tcW w:w="11596" w:type="dxa"/>
            <w:shd w:val="clear" w:color="auto" w:fill="auto"/>
          </w:tcPr>
          <w:p w14:paraId="61CABC49" w14:textId="77777777" w:rsidR="002D2EA4" w:rsidRDefault="002D2EA4" w:rsidP="0070747F">
            <w:pPr>
              <w:spacing w:before="80" w:after="80"/>
              <w:ind w:left="72" w:right="72"/>
              <w:rPr>
                <w:sz w:val="22"/>
              </w:rPr>
            </w:pPr>
            <w:r w:rsidRPr="001A08F2">
              <w:rPr>
                <w:sz w:val="22"/>
              </w:rPr>
              <w:t>Delineate and evaluate the argument and specific claims in a text, including the validity of the reasoning as well as the relevance and sufficiency of the evidence.</w:t>
            </w:r>
          </w:p>
        </w:tc>
      </w:tr>
      <w:tr w:rsidR="002D2EA4" w14:paraId="5B9ED05B" w14:textId="77777777">
        <w:trPr>
          <w:jc w:val="center"/>
        </w:trPr>
        <w:tc>
          <w:tcPr>
            <w:tcW w:w="1526" w:type="dxa"/>
            <w:shd w:val="clear" w:color="auto" w:fill="auto"/>
          </w:tcPr>
          <w:p w14:paraId="386902E8" w14:textId="77777777" w:rsidR="002D2EA4" w:rsidRDefault="002D2EA4" w:rsidP="0070747F">
            <w:pPr>
              <w:spacing w:before="80" w:after="80"/>
              <w:ind w:left="72" w:right="72"/>
              <w:jc w:val="center"/>
              <w:rPr>
                <w:sz w:val="22"/>
              </w:rPr>
            </w:pPr>
            <w:r w:rsidRPr="001A08F2">
              <w:rPr>
                <w:sz w:val="22"/>
              </w:rPr>
              <w:t>9</w:t>
            </w:r>
          </w:p>
        </w:tc>
        <w:tc>
          <w:tcPr>
            <w:tcW w:w="11596" w:type="dxa"/>
            <w:shd w:val="clear" w:color="auto" w:fill="auto"/>
          </w:tcPr>
          <w:p w14:paraId="2FA1574C" w14:textId="77777777" w:rsidR="002D2EA4" w:rsidRDefault="002D2EA4" w:rsidP="0070747F">
            <w:pPr>
              <w:spacing w:before="80" w:after="80"/>
              <w:ind w:left="72" w:right="72"/>
              <w:rPr>
                <w:sz w:val="22"/>
              </w:rPr>
            </w:pPr>
            <w:r w:rsidRPr="001A08F2">
              <w:rPr>
                <w:sz w:val="22"/>
              </w:rPr>
              <w:t>Analyze how two or more texts address similar themes or topics in order to build knowledge or to compare the approaches the authors take.</w:t>
            </w:r>
          </w:p>
        </w:tc>
      </w:tr>
    </w:tbl>
    <w:p w14:paraId="76AC136A" w14:textId="77777777" w:rsidR="00ED1001" w:rsidRDefault="00ED1001" w:rsidP="00ED1001">
      <w:pPr>
        <w:spacing w:before="20" w:after="20"/>
        <w:ind w:left="72" w:right="72"/>
        <w:jc w:val="center"/>
        <w:rPr>
          <w:b/>
          <w:color w:val="FFFFFF"/>
        </w:rPr>
        <w:sectPr w:rsidR="00ED1001">
          <w:headerReference w:type="even" r:id="rId47"/>
          <w:headerReference w:type="default" r:id="rId48"/>
          <w:footerReference w:type="even" r:id="rId49"/>
          <w:headerReference w:type="first" r:id="rId50"/>
          <w:footerReference w:type="first" r:id="rId51"/>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2D2EA4" w:rsidRPr="00ED1001" w14:paraId="1FF87806" w14:textId="77777777">
        <w:trPr>
          <w:jc w:val="center"/>
        </w:trPr>
        <w:tc>
          <w:tcPr>
            <w:tcW w:w="13122" w:type="dxa"/>
            <w:gridSpan w:val="2"/>
            <w:shd w:val="clear" w:color="auto" w:fill="A28E6A" w:themeFill="accent3"/>
          </w:tcPr>
          <w:p w14:paraId="4271B9FA" w14:textId="77777777" w:rsidR="002D2EA4" w:rsidRPr="00ED1001" w:rsidRDefault="002D2EA4" w:rsidP="00ED1001">
            <w:pPr>
              <w:spacing w:before="20" w:after="20"/>
              <w:ind w:left="72" w:right="72"/>
              <w:jc w:val="center"/>
              <w:rPr>
                <w:b/>
                <w:color w:val="FFFFFF"/>
              </w:rPr>
            </w:pPr>
            <w:r w:rsidRPr="00ED1001">
              <w:rPr>
                <w:b/>
                <w:color w:val="FFFFFF"/>
              </w:rPr>
              <w:lastRenderedPageBreak/>
              <w:t>WRITING</w:t>
            </w:r>
          </w:p>
        </w:tc>
      </w:tr>
      <w:tr w:rsidR="002D2EA4" w:rsidRPr="00ED1001" w14:paraId="0AAAFB78" w14:textId="77777777">
        <w:trPr>
          <w:jc w:val="center"/>
        </w:trPr>
        <w:tc>
          <w:tcPr>
            <w:tcW w:w="13122" w:type="dxa"/>
            <w:gridSpan w:val="2"/>
            <w:shd w:val="clear" w:color="auto" w:fill="A28E6A" w:themeFill="accent3"/>
          </w:tcPr>
          <w:p w14:paraId="1A214D9B" w14:textId="77777777" w:rsidR="002D2EA4" w:rsidRDefault="002D2EA4" w:rsidP="00ED1001">
            <w:pPr>
              <w:spacing w:before="20" w:after="20"/>
              <w:ind w:left="72" w:right="72"/>
              <w:jc w:val="center"/>
              <w:rPr>
                <w:b/>
                <w:color w:val="FFFFFF"/>
              </w:rPr>
            </w:pPr>
            <w:r>
              <w:rPr>
                <w:b/>
                <w:color w:val="FFFFFF"/>
              </w:rPr>
              <w:t>“Built In” Writing Standards For Informational or Explanatory Template Tasks</w:t>
            </w:r>
          </w:p>
        </w:tc>
      </w:tr>
      <w:tr w:rsidR="002D2EA4" w14:paraId="41C23D7D" w14:textId="77777777">
        <w:trPr>
          <w:jc w:val="center"/>
        </w:trPr>
        <w:tc>
          <w:tcPr>
            <w:tcW w:w="1526" w:type="dxa"/>
            <w:shd w:val="clear" w:color="auto" w:fill="auto"/>
          </w:tcPr>
          <w:p w14:paraId="5C7DDAFF" w14:textId="77777777" w:rsidR="002D2EA4" w:rsidRDefault="002D2EA4" w:rsidP="0070747F">
            <w:pPr>
              <w:spacing w:before="80" w:after="80"/>
              <w:ind w:left="72" w:right="72"/>
              <w:jc w:val="center"/>
              <w:rPr>
                <w:sz w:val="22"/>
              </w:rPr>
            </w:pPr>
            <w:r w:rsidRPr="001A08F2">
              <w:rPr>
                <w:sz w:val="22"/>
              </w:rPr>
              <w:t>2</w:t>
            </w:r>
          </w:p>
        </w:tc>
        <w:tc>
          <w:tcPr>
            <w:tcW w:w="11596" w:type="dxa"/>
            <w:shd w:val="clear" w:color="auto" w:fill="auto"/>
          </w:tcPr>
          <w:p w14:paraId="63474F83" w14:textId="77777777" w:rsidR="002D2EA4" w:rsidRDefault="002D2EA4" w:rsidP="0070747F">
            <w:pPr>
              <w:spacing w:before="80" w:after="80"/>
              <w:ind w:left="72" w:right="72"/>
              <w:rPr>
                <w:sz w:val="22"/>
              </w:rPr>
            </w:pPr>
            <w:r w:rsidRPr="001A08F2">
              <w:rPr>
                <w:sz w:val="22"/>
              </w:rPr>
              <w:t>Write informative/explanatory texts to examine and convey complex ideas and information clearly and accurately through the effective selection, organization, and analysis of content.</w:t>
            </w:r>
          </w:p>
        </w:tc>
      </w:tr>
      <w:tr w:rsidR="002D2EA4" w14:paraId="56D30C81" w14:textId="77777777">
        <w:trPr>
          <w:jc w:val="center"/>
        </w:trPr>
        <w:tc>
          <w:tcPr>
            <w:tcW w:w="1526" w:type="dxa"/>
            <w:shd w:val="clear" w:color="auto" w:fill="auto"/>
          </w:tcPr>
          <w:p w14:paraId="53BDC9A3" w14:textId="77777777" w:rsidR="002D2EA4" w:rsidRDefault="002D2EA4" w:rsidP="0070747F">
            <w:pPr>
              <w:spacing w:before="80" w:after="80"/>
              <w:ind w:left="72" w:right="72"/>
              <w:jc w:val="center"/>
              <w:rPr>
                <w:sz w:val="22"/>
              </w:rPr>
            </w:pPr>
            <w:r w:rsidRPr="001A08F2">
              <w:rPr>
                <w:sz w:val="22"/>
              </w:rPr>
              <w:t>4</w:t>
            </w:r>
          </w:p>
        </w:tc>
        <w:tc>
          <w:tcPr>
            <w:tcW w:w="11596" w:type="dxa"/>
            <w:shd w:val="clear" w:color="auto" w:fill="auto"/>
          </w:tcPr>
          <w:p w14:paraId="32ED5B44" w14:textId="77777777" w:rsidR="002D2EA4" w:rsidRDefault="002D2EA4" w:rsidP="0070747F">
            <w:pPr>
              <w:spacing w:before="80" w:after="80"/>
              <w:ind w:left="72" w:right="72"/>
              <w:rPr>
                <w:sz w:val="22"/>
              </w:rPr>
            </w:pPr>
            <w:r w:rsidRPr="001A08F2">
              <w:rPr>
                <w:sz w:val="22"/>
              </w:rPr>
              <w:t>Produce clear and coherent writing in which the development, organization, and style are appropriate to task, purpose, and audience.</w:t>
            </w:r>
          </w:p>
        </w:tc>
      </w:tr>
      <w:tr w:rsidR="002D2EA4" w14:paraId="47F3D01C" w14:textId="77777777">
        <w:trPr>
          <w:jc w:val="center"/>
        </w:trPr>
        <w:tc>
          <w:tcPr>
            <w:tcW w:w="1526" w:type="dxa"/>
            <w:shd w:val="clear" w:color="auto" w:fill="auto"/>
          </w:tcPr>
          <w:p w14:paraId="799391AB" w14:textId="77777777" w:rsidR="002D2EA4" w:rsidRDefault="002D2EA4" w:rsidP="0070747F">
            <w:pPr>
              <w:spacing w:before="80" w:after="80"/>
              <w:ind w:left="72" w:right="72"/>
              <w:jc w:val="center"/>
              <w:rPr>
                <w:sz w:val="22"/>
              </w:rPr>
            </w:pPr>
            <w:r w:rsidRPr="001A08F2">
              <w:rPr>
                <w:sz w:val="22"/>
              </w:rPr>
              <w:t>5</w:t>
            </w:r>
          </w:p>
        </w:tc>
        <w:tc>
          <w:tcPr>
            <w:tcW w:w="11596" w:type="dxa"/>
            <w:shd w:val="clear" w:color="auto" w:fill="auto"/>
          </w:tcPr>
          <w:p w14:paraId="2D484109" w14:textId="77777777" w:rsidR="002D2EA4" w:rsidRDefault="002D2EA4" w:rsidP="0070747F">
            <w:pPr>
              <w:spacing w:before="80" w:after="80"/>
              <w:ind w:left="72" w:right="72"/>
              <w:rPr>
                <w:sz w:val="22"/>
              </w:rPr>
            </w:pPr>
            <w:r w:rsidRPr="001A08F2">
              <w:rPr>
                <w:sz w:val="22"/>
              </w:rPr>
              <w:t>Develop and strengthen writing as needed by planning, revising, editing, rewriting, or trying a new approach.</w:t>
            </w:r>
          </w:p>
        </w:tc>
      </w:tr>
      <w:tr w:rsidR="002D2EA4" w14:paraId="0F9A2C3A" w14:textId="77777777">
        <w:trPr>
          <w:jc w:val="center"/>
        </w:trPr>
        <w:tc>
          <w:tcPr>
            <w:tcW w:w="1526" w:type="dxa"/>
            <w:shd w:val="clear" w:color="auto" w:fill="auto"/>
          </w:tcPr>
          <w:p w14:paraId="6F8393D7" w14:textId="77777777" w:rsidR="002D2EA4" w:rsidRDefault="002D2EA4" w:rsidP="0070747F">
            <w:pPr>
              <w:spacing w:before="80" w:after="80"/>
              <w:ind w:left="72" w:right="72"/>
              <w:jc w:val="center"/>
              <w:rPr>
                <w:sz w:val="22"/>
              </w:rPr>
            </w:pPr>
            <w:r w:rsidRPr="001A08F2">
              <w:rPr>
                <w:sz w:val="22"/>
              </w:rPr>
              <w:t>9</w:t>
            </w:r>
          </w:p>
        </w:tc>
        <w:tc>
          <w:tcPr>
            <w:tcW w:w="11596" w:type="dxa"/>
            <w:shd w:val="clear" w:color="auto" w:fill="auto"/>
          </w:tcPr>
          <w:p w14:paraId="25CB9EDC" w14:textId="77777777" w:rsidR="002D2EA4" w:rsidRDefault="002D2EA4" w:rsidP="0070747F">
            <w:pPr>
              <w:spacing w:before="80" w:after="80"/>
              <w:ind w:left="72" w:right="72"/>
              <w:rPr>
                <w:sz w:val="22"/>
              </w:rPr>
            </w:pPr>
            <w:r w:rsidRPr="001A08F2">
              <w:rPr>
                <w:sz w:val="22"/>
              </w:rPr>
              <w:t>Draw evidence from literary or informational texts to support analysis, reflection, and research.</w:t>
            </w:r>
          </w:p>
        </w:tc>
      </w:tr>
      <w:tr w:rsidR="002D2EA4" w14:paraId="3D916B2F" w14:textId="77777777">
        <w:trPr>
          <w:jc w:val="center"/>
        </w:trPr>
        <w:tc>
          <w:tcPr>
            <w:tcW w:w="1526" w:type="dxa"/>
            <w:shd w:val="clear" w:color="auto" w:fill="auto"/>
          </w:tcPr>
          <w:p w14:paraId="289F596E" w14:textId="77777777" w:rsidR="002D2EA4" w:rsidRDefault="002D2EA4" w:rsidP="0070747F">
            <w:pPr>
              <w:spacing w:before="80" w:after="80"/>
              <w:ind w:left="72" w:right="72"/>
              <w:jc w:val="center"/>
              <w:rPr>
                <w:sz w:val="22"/>
              </w:rPr>
            </w:pPr>
            <w:r w:rsidRPr="001A08F2">
              <w:rPr>
                <w:sz w:val="22"/>
              </w:rPr>
              <w:t>10</w:t>
            </w:r>
          </w:p>
        </w:tc>
        <w:tc>
          <w:tcPr>
            <w:tcW w:w="11596" w:type="dxa"/>
            <w:shd w:val="clear" w:color="auto" w:fill="auto"/>
          </w:tcPr>
          <w:p w14:paraId="043698D2" w14:textId="77777777" w:rsidR="002D2EA4" w:rsidRDefault="002D2EA4" w:rsidP="0070747F">
            <w:pPr>
              <w:spacing w:before="80" w:after="80"/>
              <w:ind w:left="72" w:right="72"/>
              <w:rPr>
                <w:sz w:val="22"/>
              </w:rPr>
            </w:pPr>
            <w:r w:rsidRPr="001A08F2">
              <w:rPr>
                <w:sz w:val="22"/>
              </w:rPr>
              <w:t>Write routinely over extended time frames</w:t>
            </w:r>
            <w:r w:rsidR="00655518">
              <w:rPr>
                <w:sz w:val="22"/>
              </w:rPr>
              <w:t xml:space="preserve"> (</w:t>
            </w:r>
            <w:r w:rsidRPr="001A08F2">
              <w:rPr>
                <w:sz w:val="22"/>
              </w:rPr>
              <w:t>time for research, reflection, and revision</w:t>
            </w:r>
            <w:r w:rsidR="00655518">
              <w:rPr>
                <w:sz w:val="22"/>
              </w:rPr>
              <w:t xml:space="preserve">) </w:t>
            </w:r>
            <w:r w:rsidRPr="001A08F2">
              <w:rPr>
                <w:sz w:val="22"/>
              </w:rPr>
              <w:t>and shorter time frames</w:t>
            </w:r>
            <w:r w:rsidR="00655518">
              <w:rPr>
                <w:sz w:val="22"/>
              </w:rPr>
              <w:t xml:space="preserve"> (</w:t>
            </w:r>
            <w:r w:rsidRPr="001A08F2">
              <w:rPr>
                <w:sz w:val="22"/>
              </w:rPr>
              <w:t>a single sitting or a day or two</w:t>
            </w:r>
            <w:r w:rsidR="00655518">
              <w:rPr>
                <w:sz w:val="22"/>
              </w:rPr>
              <w:t xml:space="preserve">) </w:t>
            </w:r>
            <w:r w:rsidRPr="001A08F2">
              <w:rPr>
                <w:sz w:val="22"/>
              </w:rPr>
              <w:t>for a range of tasks, purposes, and audience.</w:t>
            </w:r>
          </w:p>
        </w:tc>
      </w:tr>
      <w:tr w:rsidR="002D2EA4" w:rsidRPr="00ED1001" w14:paraId="6C1A88F0" w14:textId="77777777">
        <w:trPr>
          <w:jc w:val="center"/>
        </w:trPr>
        <w:tc>
          <w:tcPr>
            <w:tcW w:w="13122" w:type="dxa"/>
            <w:gridSpan w:val="2"/>
            <w:shd w:val="clear" w:color="auto" w:fill="A28E6A" w:themeFill="accent3"/>
          </w:tcPr>
          <w:p w14:paraId="0EC9BB13" w14:textId="77777777" w:rsidR="002D2EA4" w:rsidRDefault="002D2EA4" w:rsidP="0070747F">
            <w:pPr>
              <w:jc w:val="center"/>
              <w:rPr>
                <w:b/>
                <w:color w:val="FFFFFF"/>
              </w:rPr>
            </w:pPr>
            <w:r>
              <w:rPr>
                <w:b/>
                <w:color w:val="FFFFFF"/>
              </w:rPr>
              <w:t xml:space="preserve">“When Appropriate” </w:t>
            </w:r>
            <w:r w:rsidR="0070747F">
              <w:rPr>
                <w:b/>
                <w:color w:val="FFFFFF"/>
              </w:rPr>
              <w:t xml:space="preserve">Additional </w:t>
            </w:r>
            <w:r>
              <w:rPr>
                <w:b/>
                <w:color w:val="FFFFFF"/>
              </w:rPr>
              <w:t>Writing Standards</w:t>
            </w:r>
          </w:p>
        </w:tc>
      </w:tr>
      <w:tr w:rsidR="002D2EA4" w14:paraId="35000111" w14:textId="77777777">
        <w:trPr>
          <w:jc w:val="center"/>
        </w:trPr>
        <w:tc>
          <w:tcPr>
            <w:tcW w:w="1526" w:type="dxa"/>
            <w:shd w:val="clear" w:color="auto" w:fill="auto"/>
          </w:tcPr>
          <w:p w14:paraId="51045280" w14:textId="77777777" w:rsidR="002D2EA4" w:rsidRDefault="002D2EA4" w:rsidP="0070747F">
            <w:pPr>
              <w:spacing w:before="80" w:after="80"/>
              <w:ind w:left="72" w:right="72"/>
              <w:jc w:val="center"/>
              <w:rPr>
                <w:sz w:val="22"/>
              </w:rPr>
            </w:pPr>
            <w:r w:rsidRPr="008517A1">
              <w:rPr>
                <w:sz w:val="22"/>
              </w:rPr>
              <w:t>1</w:t>
            </w:r>
          </w:p>
        </w:tc>
        <w:tc>
          <w:tcPr>
            <w:tcW w:w="11596" w:type="dxa"/>
            <w:shd w:val="clear" w:color="auto" w:fill="auto"/>
          </w:tcPr>
          <w:p w14:paraId="2DDDE752" w14:textId="77777777" w:rsidR="002D2EA4" w:rsidRDefault="002D2EA4" w:rsidP="0070747F">
            <w:pPr>
              <w:spacing w:before="80" w:after="80"/>
              <w:ind w:left="72" w:right="72"/>
              <w:rPr>
                <w:sz w:val="22"/>
              </w:rPr>
            </w:pPr>
            <w:r w:rsidRPr="008517A1">
              <w:rPr>
                <w:sz w:val="22"/>
              </w:rPr>
              <w:t>Write arguments to support claims in an analysis of substantive topics or texts, using valid reasoning and relevant and sufficient evidence.</w:t>
            </w:r>
          </w:p>
        </w:tc>
      </w:tr>
      <w:tr w:rsidR="002D2EA4" w14:paraId="3059980C" w14:textId="77777777">
        <w:trPr>
          <w:jc w:val="center"/>
        </w:trPr>
        <w:tc>
          <w:tcPr>
            <w:tcW w:w="1526" w:type="dxa"/>
            <w:shd w:val="clear" w:color="auto" w:fill="auto"/>
          </w:tcPr>
          <w:p w14:paraId="5C35BF91" w14:textId="77777777" w:rsidR="002D2EA4" w:rsidRDefault="002D2EA4" w:rsidP="0070747F">
            <w:pPr>
              <w:spacing w:before="80" w:after="80"/>
              <w:ind w:left="72" w:right="72"/>
              <w:jc w:val="center"/>
              <w:rPr>
                <w:sz w:val="22"/>
              </w:rPr>
            </w:pPr>
            <w:r>
              <w:rPr>
                <w:sz w:val="22"/>
              </w:rPr>
              <w:t>3</w:t>
            </w:r>
          </w:p>
        </w:tc>
        <w:tc>
          <w:tcPr>
            <w:tcW w:w="11596" w:type="dxa"/>
            <w:shd w:val="clear" w:color="auto" w:fill="auto"/>
          </w:tcPr>
          <w:p w14:paraId="15030814" w14:textId="77777777" w:rsidR="002D2EA4" w:rsidRDefault="002D2EA4" w:rsidP="0070747F">
            <w:pPr>
              <w:spacing w:before="80" w:after="80"/>
              <w:ind w:left="72" w:right="72"/>
              <w:rPr>
                <w:sz w:val="22"/>
              </w:rPr>
            </w:pPr>
            <w:r w:rsidRPr="00D63730">
              <w:rPr>
                <w:sz w:val="22"/>
              </w:rPr>
              <w:t>Write narratives to develop real or imagined experiences or events using effective technique, well-chosen details, and well-structured event sequences.</w:t>
            </w:r>
          </w:p>
        </w:tc>
      </w:tr>
      <w:tr w:rsidR="002D2EA4" w14:paraId="44B06A16" w14:textId="77777777">
        <w:trPr>
          <w:jc w:val="center"/>
        </w:trPr>
        <w:tc>
          <w:tcPr>
            <w:tcW w:w="1526" w:type="dxa"/>
            <w:shd w:val="clear" w:color="auto" w:fill="auto"/>
          </w:tcPr>
          <w:p w14:paraId="782AC159" w14:textId="77777777" w:rsidR="002D2EA4" w:rsidRDefault="002D2EA4" w:rsidP="0070747F">
            <w:pPr>
              <w:spacing w:before="80" w:after="80"/>
              <w:ind w:left="72" w:right="72"/>
              <w:jc w:val="center"/>
              <w:rPr>
                <w:sz w:val="22"/>
              </w:rPr>
            </w:pPr>
            <w:r w:rsidRPr="001A08F2">
              <w:rPr>
                <w:sz w:val="22"/>
              </w:rPr>
              <w:t>6</w:t>
            </w:r>
          </w:p>
        </w:tc>
        <w:tc>
          <w:tcPr>
            <w:tcW w:w="11596" w:type="dxa"/>
            <w:shd w:val="clear" w:color="auto" w:fill="auto"/>
          </w:tcPr>
          <w:p w14:paraId="1B486DFE" w14:textId="77777777" w:rsidR="002D2EA4" w:rsidRDefault="002D2EA4" w:rsidP="0070747F">
            <w:pPr>
              <w:spacing w:before="80" w:after="80"/>
              <w:ind w:left="72" w:right="72"/>
              <w:rPr>
                <w:sz w:val="22"/>
              </w:rPr>
            </w:pPr>
            <w:r w:rsidRPr="001A08F2">
              <w:rPr>
                <w:sz w:val="22"/>
              </w:rPr>
              <w:t>Use technology, including the Internet, to produce and publish writing and to interact and collaborate with others.</w:t>
            </w:r>
          </w:p>
        </w:tc>
      </w:tr>
      <w:tr w:rsidR="002D2EA4" w14:paraId="3364CF72" w14:textId="77777777">
        <w:trPr>
          <w:jc w:val="center"/>
        </w:trPr>
        <w:tc>
          <w:tcPr>
            <w:tcW w:w="1526" w:type="dxa"/>
            <w:shd w:val="clear" w:color="auto" w:fill="auto"/>
          </w:tcPr>
          <w:p w14:paraId="3EE2AC67" w14:textId="77777777" w:rsidR="002D2EA4" w:rsidRDefault="002D2EA4" w:rsidP="0070747F">
            <w:pPr>
              <w:spacing w:before="80" w:after="80"/>
              <w:ind w:left="72" w:right="72"/>
              <w:jc w:val="center"/>
              <w:rPr>
                <w:sz w:val="22"/>
              </w:rPr>
            </w:pPr>
            <w:r w:rsidRPr="001A08F2">
              <w:rPr>
                <w:sz w:val="22"/>
              </w:rPr>
              <w:t>7</w:t>
            </w:r>
          </w:p>
        </w:tc>
        <w:tc>
          <w:tcPr>
            <w:tcW w:w="11596" w:type="dxa"/>
            <w:shd w:val="clear" w:color="auto" w:fill="auto"/>
          </w:tcPr>
          <w:p w14:paraId="18FCC02A" w14:textId="77777777" w:rsidR="002D2EA4" w:rsidRDefault="002D2EA4" w:rsidP="0070747F">
            <w:pPr>
              <w:spacing w:before="80" w:after="80"/>
              <w:ind w:left="72" w:right="72"/>
              <w:rPr>
                <w:sz w:val="22"/>
              </w:rPr>
            </w:pPr>
            <w:r w:rsidRPr="001A08F2">
              <w:rPr>
                <w:sz w:val="22"/>
              </w:rPr>
              <w:t>Conduct short as well as more sustained research projects based on focused questions, demonstrating understanding of the subject under investigation.</w:t>
            </w:r>
          </w:p>
        </w:tc>
      </w:tr>
      <w:tr w:rsidR="002D2EA4" w14:paraId="7095B27C" w14:textId="77777777">
        <w:trPr>
          <w:jc w:val="center"/>
        </w:trPr>
        <w:tc>
          <w:tcPr>
            <w:tcW w:w="1526" w:type="dxa"/>
            <w:shd w:val="clear" w:color="auto" w:fill="auto"/>
          </w:tcPr>
          <w:p w14:paraId="3D770721" w14:textId="77777777" w:rsidR="002D2EA4" w:rsidRDefault="002D2EA4" w:rsidP="0070747F">
            <w:pPr>
              <w:spacing w:before="80" w:after="80"/>
              <w:ind w:left="72" w:right="72"/>
              <w:jc w:val="center"/>
              <w:rPr>
                <w:sz w:val="22"/>
              </w:rPr>
            </w:pPr>
            <w:r w:rsidRPr="001A08F2">
              <w:rPr>
                <w:sz w:val="22"/>
              </w:rPr>
              <w:t>8</w:t>
            </w:r>
          </w:p>
        </w:tc>
        <w:tc>
          <w:tcPr>
            <w:tcW w:w="11596" w:type="dxa"/>
            <w:shd w:val="clear" w:color="auto" w:fill="auto"/>
          </w:tcPr>
          <w:p w14:paraId="1A59581B" w14:textId="77777777" w:rsidR="002D2EA4" w:rsidRDefault="002D2EA4" w:rsidP="0070747F">
            <w:pPr>
              <w:spacing w:before="80" w:after="80"/>
              <w:ind w:left="72" w:right="72"/>
              <w:rPr>
                <w:sz w:val="22"/>
              </w:rPr>
            </w:pPr>
            <w:r w:rsidRPr="001A08F2">
              <w:rPr>
                <w:sz w:val="22"/>
              </w:rPr>
              <w:t>Gather relevant information from multiple print and digital sources, assess the credibility and accuracy of each source, and integrate the information while avoiding plagiarism.</w:t>
            </w:r>
          </w:p>
        </w:tc>
      </w:tr>
    </w:tbl>
    <w:p w14:paraId="39ED4578" w14:textId="77777777" w:rsidR="00313EC1" w:rsidRDefault="00313EC1">
      <w:pPr>
        <w:sectPr w:rsidR="00313EC1">
          <w:headerReference w:type="even" r:id="rId52"/>
          <w:headerReference w:type="default" r:id="rId53"/>
          <w:footerReference w:type="even" r:id="rId54"/>
          <w:headerReference w:type="first" r:id="rId55"/>
          <w:footerReference w:type="first" r:id="rId56"/>
          <w:pgSz w:w="15840" w:h="12240" w:orient="landscape"/>
          <w:pgMar w:top="864" w:right="864" w:bottom="864" w:left="864" w:header="720" w:footer="720" w:gutter="0"/>
          <w:cols w:space="720"/>
          <w:docGrid w:linePitch="240" w:charSpace="32768"/>
        </w:sectPr>
      </w:pPr>
    </w:p>
    <w:p w14:paraId="5E8EE156" w14:textId="77777777" w:rsidR="00313EC1" w:rsidRDefault="008A6049" w:rsidP="008A6049">
      <w:pPr>
        <w:pStyle w:val="TaskType"/>
        <w:spacing w:before="0" w:after="0"/>
      </w:pPr>
      <w:r>
        <w:lastRenderedPageBreak/>
        <w:t>Informational or Explanatory Template Tasks</w:t>
      </w:r>
    </w:p>
    <w:p w14:paraId="2A678ACB" w14:textId="77777777" w:rsidR="008A6049" w:rsidRPr="008A6049" w:rsidRDefault="008A6049" w:rsidP="008A6049">
      <w:pPr>
        <w:pStyle w:val="TaskType"/>
        <w:spacing w:before="0" w:after="0"/>
      </w:pPr>
    </w:p>
    <w:tbl>
      <w:tblPr>
        <w:tblW w:w="0" w:type="auto"/>
        <w:tblLayout w:type="fixed"/>
        <w:tblLook w:val="0000" w:firstRow="0" w:lastRow="0" w:firstColumn="0" w:lastColumn="0" w:noHBand="0" w:noVBand="0"/>
      </w:tblPr>
      <w:tblGrid>
        <w:gridCol w:w="14328"/>
      </w:tblGrid>
      <w:tr w:rsidR="00313EC1" w:rsidRPr="003C482C" w14:paraId="6C290820"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61444C76" w14:textId="77777777" w:rsidR="00313EC1" w:rsidRPr="003C482C" w:rsidRDefault="00313EC1">
            <w:pPr>
              <w:rPr>
                <w:rFonts w:asciiTheme="minorHAnsi" w:hAnsiTheme="minorHAnsi"/>
                <w:b/>
                <w:sz w:val="22"/>
              </w:rPr>
            </w:pPr>
          </w:p>
          <w:p w14:paraId="143625FC" w14:textId="36A91A89" w:rsidR="00655518" w:rsidRDefault="00313EC1">
            <w:pPr>
              <w:rPr>
                <w:rFonts w:asciiTheme="minorHAnsi" w:hAnsiTheme="minorHAnsi"/>
                <w:b/>
                <w:sz w:val="22"/>
              </w:rPr>
            </w:pPr>
            <w:r w:rsidRPr="003C482C">
              <w:rPr>
                <w:rFonts w:asciiTheme="minorHAnsi" w:hAnsiTheme="minorHAnsi"/>
                <w:b/>
                <w:sz w:val="22"/>
              </w:rPr>
              <w:t>Task 11</w:t>
            </w:r>
            <w:r w:rsidR="005C300F">
              <w:rPr>
                <w:rFonts w:asciiTheme="minorHAnsi" w:hAnsiTheme="minorHAnsi" w:cs="Calibri"/>
                <w:b/>
                <w:sz w:val="22"/>
                <w:szCs w:val="22"/>
              </w:rPr>
              <w:t xml:space="preserve"> Template</w:t>
            </w:r>
            <w:r w:rsidRPr="003C482C">
              <w:rPr>
                <w:rFonts w:asciiTheme="minorHAnsi" w:hAnsiTheme="minorHAnsi"/>
                <w:b/>
                <w:sz w:val="22"/>
              </w:rPr>
              <w:t>:</w:t>
            </w:r>
            <w:r w:rsidRPr="003C482C">
              <w:rPr>
                <w:rFonts w:asciiTheme="minorHAnsi" w:hAnsiTheme="minorHAnsi"/>
                <w:sz w:val="22"/>
              </w:rPr>
              <w:t xml:space="preserve"> 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Pr>
                <w:rFonts w:asciiTheme="minorHAnsi" w:hAnsiTheme="minorHAnsi"/>
                <w:sz w:val="22"/>
              </w:rPr>
              <w:t xml:space="preserve">) </w:t>
            </w:r>
            <w:r w:rsidRPr="003C482C">
              <w:rPr>
                <w:rFonts w:asciiTheme="minorHAnsi" w:hAnsiTheme="minorHAnsi"/>
                <w:sz w:val="22"/>
              </w:rPr>
              <w:t xml:space="preserve">that </w:t>
            </w:r>
            <w:r w:rsidR="0061705B">
              <w:rPr>
                <w:rFonts w:asciiTheme="minorHAnsi" w:hAnsiTheme="minorHAnsi"/>
                <w:sz w:val="22"/>
              </w:rPr>
              <w:t xml:space="preserve">defines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term or concept</w:t>
            </w:r>
            <w:r w:rsidR="00655518">
              <w:rPr>
                <w:rFonts w:asciiTheme="minorHAnsi" w:hAnsiTheme="minorHAnsi"/>
                <w:sz w:val="22"/>
              </w:rPr>
              <w:t xml:space="preserve">) </w:t>
            </w:r>
            <w:r w:rsidRPr="003C482C">
              <w:rPr>
                <w:rFonts w:asciiTheme="minorHAnsi" w:hAnsiTheme="minorHAnsi"/>
                <w:sz w:val="22"/>
              </w:rPr>
              <w:t>and explains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Support your discussion with evidence from your research. </w:t>
            </w:r>
            <w:r w:rsidRPr="003C482C">
              <w:rPr>
                <w:rFonts w:asciiTheme="minorHAnsi" w:hAnsiTheme="minorHAnsi"/>
                <w:b/>
                <w:sz w:val="22"/>
              </w:rPr>
              <w:t xml:space="preserve">L2 </w:t>
            </w:r>
            <w:r w:rsidR="00A11A7F">
              <w:rPr>
                <w:rFonts w:asciiTheme="minorHAnsi" w:hAnsiTheme="minorHAnsi"/>
                <w:sz w:val="22"/>
              </w:rPr>
              <w:t xml:space="preserve">What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conclusions or implications</w:t>
            </w:r>
            <w:r w:rsidR="00655518">
              <w:rPr>
                <w:rFonts w:asciiTheme="minorHAnsi" w:hAnsiTheme="minorHAnsi"/>
                <w:sz w:val="22"/>
              </w:rPr>
              <w:t xml:space="preserve">) </w:t>
            </w:r>
            <w:r w:rsidRPr="003C482C">
              <w:rPr>
                <w:rFonts w:asciiTheme="minorHAnsi" w:hAnsiTheme="minorHAnsi"/>
                <w:sz w:val="22"/>
              </w:rPr>
              <w:t>can you draw?</w:t>
            </w:r>
            <w:r w:rsidR="00655518" w:rsidRPr="00C5695A">
              <w:rPr>
                <w:rFonts w:asciiTheme="minorHAnsi" w:hAnsiTheme="minorHAnsi"/>
                <w:b/>
                <w:sz w:val="22"/>
              </w:rPr>
              <w:t xml:space="preserve"> (</w:t>
            </w:r>
            <w:r w:rsidRPr="003C482C">
              <w:rPr>
                <w:rFonts w:asciiTheme="minorHAnsi" w:hAnsiTheme="minorHAnsi"/>
                <w:b/>
                <w:sz w:val="22"/>
              </w:rPr>
              <w:t>Informational or Explanatory/Definition</w:t>
            </w:r>
            <w:r w:rsidR="00655518">
              <w:rPr>
                <w:rFonts w:asciiTheme="minorHAnsi" w:hAnsiTheme="minorHAnsi"/>
                <w:b/>
                <w:sz w:val="22"/>
              </w:rPr>
              <w:t>)</w:t>
            </w:r>
          </w:p>
          <w:p w14:paraId="7C5BE339" w14:textId="77777777" w:rsidR="00313EC1" w:rsidRPr="003C482C" w:rsidRDefault="00313EC1">
            <w:pPr>
              <w:rPr>
                <w:rFonts w:asciiTheme="minorHAnsi" w:hAnsiTheme="minorHAnsi"/>
                <w:b/>
                <w:sz w:val="22"/>
              </w:rPr>
            </w:pPr>
          </w:p>
        </w:tc>
      </w:tr>
    </w:tbl>
    <w:p w14:paraId="7D29AEBB" w14:textId="77777777" w:rsidR="00313EC1" w:rsidRPr="003C482C" w:rsidRDefault="00313EC1">
      <w:pPr>
        <w:rPr>
          <w:rFonts w:asciiTheme="minorHAnsi" w:hAnsiTheme="minorHAnsi"/>
          <w:b/>
          <w:i/>
          <w:sz w:val="22"/>
        </w:rPr>
      </w:pPr>
    </w:p>
    <w:p w14:paraId="4321268F" w14:textId="77777777" w:rsidR="00655518" w:rsidRDefault="00313EC1">
      <w:pPr>
        <w:ind w:left="720"/>
        <w:rPr>
          <w:rFonts w:asciiTheme="minorHAnsi" w:hAnsiTheme="minorHAnsi"/>
          <w:sz w:val="22"/>
        </w:rPr>
      </w:pPr>
      <w:r w:rsidRPr="0054432E">
        <w:rPr>
          <w:rFonts w:asciiTheme="minorHAnsi" w:hAnsiTheme="minorHAnsi"/>
          <w:b/>
          <w:sz w:val="22"/>
        </w:rPr>
        <w:t xml:space="preserve">Task 11 ELA Example: </w:t>
      </w:r>
      <w:r w:rsidRPr="0054432E">
        <w:rPr>
          <w:rFonts w:asciiTheme="minorHAnsi" w:hAnsiTheme="minorHAnsi"/>
          <w:sz w:val="22"/>
        </w:rPr>
        <w:t xml:space="preserve">After researching </w:t>
      </w:r>
      <w:r w:rsidRPr="0054432E">
        <w:rPr>
          <w:rFonts w:asciiTheme="minorHAnsi" w:hAnsiTheme="minorHAnsi"/>
          <w:sz w:val="22"/>
          <w:u w:val="single"/>
        </w:rPr>
        <w:t>articles</w:t>
      </w:r>
      <w:r w:rsidRPr="0054432E">
        <w:rPr>
          <w:rFonts w:asciiTheme="minorHAnsi" w:hAnsiTheme="minorHAnsi"/>
          <w:sz w:val="22"/>
        </w:rPr>
        <w:t xml:space="preserve"> on </w:t>
      </w:r>
      <w:r w:rsidRPr="0054432E">
        <w:rPr>
          <w:rFonts w:asciiTheme="minorHAnsi" w:hAnsiTheme="minorHAnsi"/>
          <w:sz w:val="22"/>
          <w:u w:val="single"/>
        </w:rPr>
        <w:t>modernism in American literature</w:t>
      </w:r>
      <w:r w:rsidRPr="0054432E">
        <w:rPr>
          <w:rFonts w:asciiTheme="minorHAnsi" w:hAnsiTheme="minorHAnsi"/>
          <w:sz w:val="22"/>
        </w:rPr>
        <w:t xml:space="preserve">, write a </w:t>
      </w:r>
      <w:r w:rsidRPr="0054432E">
        <w:rPr>
          <w:rFonts w:asciiTheme="minorHAnsi" w:hAnsiTheme="minorHAnsi"/>
          <w:sz w:val="22"/>
          <w:u w:val="single"/>
        </w:rPr>
        <w:t>report</w:t>
      </w:r>
      <w:r w:rsidRPr="0054432E">
        <w:rPr>
          <w:rFonts w:asciiTheme="minorHAnsi" w:hAnsiTheme="minorHAnsi"/>
          <w:sz w:val="22"/>
        </w:rPr>
        <w:t xml:space="preserve"> that defines </w:t>
      </w:r>
      <w:r w:rsidRPr="0054432E">
        <w:rPr>
          <w:rFonts w:asciiTheme="minorHAnsi" w:hAnsiTheme="minorHAnsi"/>
          <w:sz w:val="22"/>
          <w:u w:val="single"/>
        </w:rPr>
        <w:t>“modernism”</w:t>
      </w:r>
      <w:r w:rsidRPr="0054432E">
        <w:rPr>
          <w:rFonts w:asciiTheme="minorHAnsi" w:hAnsiTheme="minorHAnsi"/>
          <w:sz w:val="22"/>
        </w:rPr>
        <w:t xml:space="preserve"> and explains </w:t>
      </w:r>
      <w:r w:rsidRPr="0054432E">
        <w:rPr>
          <w:rFonts w:asciiTheme="minorHAnsi" w:hAnsiTheme="minorHAnsi"/>
          <w:sz w:val="22"/>
          <w:u w:val="single"/>
        </w:rPr>
        <w:t>its impact on contemporary arts</w:t>
      </w:r>
      <w:r w:rsidRPr="0054432E">
        <w:rPr>
          <w:rFonts w:asciiTheme="minorHAnsi" w:hAnsiTheme="minorHAnsi"/>
          <w:sz w:val="22"/>
        </w:rPr>
        <w:t>. Support your discussion with evidence from your research.</w:t>
      </w:r>
      <w:r w:rsidR="00655518">
        <w:rPr>
          <w:rFonts w:asciiTheme="minorHAnsi" w:hAnsiTheme="minorHAnsi"/>
          <w:sz w:val="22"/>
        </w:rPr>
        <w:t xml:space="preserve"> (</w:t>
      </w:r>
      <w:r w:rsidRPr="0054432E">
        <w:rPr>
          <w:rFonts w:asciiTheme="minorHAnsi" w:hAnsiTheme="minorHAnsi"/>
          <w:sz w:val="22"/>
        </w:rPr>
        <w:t>Informational or Explanatory/Definition</w:t>
      </w:r>
      <w:r w:rsidR="00655518">
        <w:rPr>
          <w:rFonts w:asciiTheme="minorHAnsi" w:hAnsiTheme="minorHAnsi" w:cs="Calibri"/>
          <w:sz w:val="22"/>
          <w:szCs w:val="22"/>
        </w:rPr>
        <w:t>)</w:t>
      </w:r>
    </w:p>
    <w:p w14:paraId="69D101B5" w14:textId="77777777" w:rsidR="00313EC1" w:rsidRPr="0054432E" w:rsidRDefault="00313EC1">
      <w:pPr>
        <w:ind w:left="720"/>
        <w:rPr>
          <w:rFonts w:asciiTheme="minorHAnsi" w:hAnsiTheme="minorHAnsi"/>
          <w:sz w:val="22"/>
        </w:rPr>
      </w:pPr>
    </w:p>
    <w:p w14:paraId="123B5AB8" w14:textId="2430977C" w:rsidR="00655518" w:rsidRDefault="00313EC1">
      <w:pPr>
        <w:ind w:left="720"/>
        <w:rPr>
          <w:rFonts w:asciiTheme="minorHAnsi" w:hAnsiTheme="minorHAnsi"/>
          <w:sz w:val="22"/>
        </w:rPr>
      </w:pPr>
      <w:r w:rsidRPr="0054432E">
        <w:rPr>
          <w:rFonts w:asciiTheme="minorHAnsi" w:hAnsiTheme="minorHAnsi"/>
          <w:b/>
          <w:sz w:val="22"/>
        </w:rPr>
        <w:t>Task 11 Social Studies Example:</w:t>
      </w:r>
      <w:r w:rsidRPr="0054432E">
        <w:rPr>
          <w:rFonts w:asciiTheme="minorHAnsi" w:hAnsiTheme="minorHAnsi"/>
          <w:sz w:val="22"/>
        </w:rPr>
        <w:t xml:space="preserve"> After researching </w:t>
      </w:r>
      <w:r w:rsidRPr="0054432E">
        <w:rPr>
          <w:rFonts w:asciiTheme="minorHAnsi" w:hAnsiTheme="minorHAnsi"/>
          <w:sz w:val="22"/>
          <w:u w:val="single"/>
        </w:rPr>
        <w:t xml:space="preserve">articles and political documents </w:t>
      </w:r>
      <w:r w:rsidRPr="0054432E">
        <w:rPr>
          <w:rFonts w:asciiTheme="minorHAnsi" w:hAnsiTheme="minorHAnsi"/>
          <w:sz w:val="22"/>
        </w:rPr>
        <w:t xml:space="preserve">on </w:t>
      </w:r>
      <w:r w:rsidRPr="0054432E">
        <w:rPr>
          <w:rFonts w:asciiTheme="minorHAnsi" w:hAnsiTheme="minorHAnsi"/>
          <w:sz w:val="22"/>
          <w:u w:val="single"/>
        </w:rPr>
        <w:t>government lobbyists</w:t>
      </w:r>
      <w:r w:rsidRPr="0054432E">
        <w:rPr>
          <w:rFonts w:asciiTheme="minorHAnsi" w:hAnsiTheme="minorHAnsi"/>
          <w:sz w:val="22"/>
        </w:rPr>
        <w:t xml:space="preserve">, write a </w:t>
      </w:r>
      <w:r w:rsidRPr="0054432E">
        <w:rPr>
          <w:rFonts w:asciiTheme="minorHAnsi" w:hAnsiTheme="minorHAnsi"/>
          <w:sz w:val="22"/>
          <w:u w:val="single"/>
        </w:rPr>
        <w:t>report</w:t>
      </w:r>
      <w:r w:rsidRPr="0054432E">
        <w:rPr>
          <w:rFonts w:asciiTheme="minorHAnsi" w:hAnsiTheme="minorHAnsi"/>
          <w:sz w:val="22"/>
        </w:rPr>
        <w:t xml:space="preserve"> that defines </w:t>
      </w:r>
      <w:r w:rsidR="002078A5" w:rsidRPr="002078A5">
        <w:rPr>
          <w:rFonts w:asciiTheme="minorHAnsi" w:hAnsiTheme="minorHAnsi"/>
          <w:sz w:val="22"/>
          <w:u w:val="single"/>
        </w:rPr>
        <w:t>“</w:t>
      </w:r>
      <w:r w:rsidRPr="0054432E">
        <w:rPr>
          <w:rFonts w:asciiTheme="minorHAnsi" w:hAnsiTheme="minorHAnsi"/>
          <w:sz w:val="22"/>
          <w:u w:val="single"/>
        </w:rPr>
        <w:t>lobbying”</w:t>
      </w:r>
      <w:r w:rsidRPr="0054432E">
        <w:rPr>
          <w:rFonts w:asciiTheme="minorHAnsi" w:hAnsiTheme="minorHAnsi"/>
          <w:sz w:val="22"/>
        </w:rPr>
        <w:t xml:space="preserve"> and explains </w:t>
      </w:r>
      <w:r w:rsidRPr="0054432E">
        <w:rPr>
          <w:rFonts w:asciiTheme="minorHAnsi" w:hAnsiTheme="minorHAnsi"/>
          <w:sz w:val="22"/>
          <w:u w:val="single"/>
        </w:rPr>
        <w:t>who and what lobbyists are and the role they play in our political system</w:t>
      </w:r>
      <w:r w:rsidRPr="0054432E">
        <w:rPr>
          <w:rFonts w:asciiTheme="minorHAnsi" w:hAnsiTheme="minorHAnsi"/>
          <w:sz w:val="22"/>
        </w:rPr>
        <w:t xml:space="preserve">. Support your discussion with evidence from your research. L2 What </w:t>
      </w:r>
      <w:r w:rsidRPr="0054432E">
        <w:rPr>
          <w:rFonts w:asciiTheme="minorHAnsi" w:hAnsiTheme="minorHAnsi"/>
          <w:sz w:val="22"/>
          <w:u w:val="single"/>
        </w:rPr>
        <w:t>conclusions</w:t>
      </w:r>
      <w:r w:rsidRPr="0054432E">
        <w:rPr>
          <w:rFonts w:asciiTheme="minorHAnsi" w:hAnsiTheme="minorHAnsi"/>
          <w:sz w:val="22"/>
        </w:rPr>
        <w:t xml:space="preserve"> can you draw?</w:t>
      </w:r>
      <w:r w:rsidR="00655518">
        <w:rPr>
          <w:rFonts w:asciiTheme="minorHAnsi" w:hAnsiTheme="minorHAnsi"/>
          <w:sz w:val="22"/>
        </w:rPr>
        <w:t xml:space="preserve"> (</w:t>
      </w:r>
      <w:r w:rsidRPr="0054432E">
        <w:rPr>
          <w:rFonts w:asciiTheme="minorHAnsi" w:hAnsiTheme="minorHAnsi"/>
          <w:sz w:val="22"/>
        </w:rPr>
        <w:t>Informational or Explanatory/Definition</w:t>
      </w:r>
      <w:r w:rsidR="00655518">
        <w:rPr>
          <w:rFonts w:asciiTheme="minorHAnsi" w:hAnsiTheme="minorHAnsi" w:cs="Calibri"/>
          <w:sz w:val="22"/>
          <w:szCs w:val="22"/>
        </w:rPr>
        <w:t>)</w:t>
      </w:r>
    </w:p>
    <w:p w14:paraId="0A13EFC8" w14:textId="77777777" w:rsidR="00313EC1" w:rsidRPr="0054432E" w:rsidRDefault="00313EC1">
      <w:pPr>
        <w:ind w:left="720"/>
        <w:rPr>
          <w:rFonts w:asciiTheme="minorHAnsi" w:hAnsiTheme="minorHAnsi"/>
          <w:sz w:val="22"/>
        </w:rPr>
      </w:pPr>
    </w:p>
    <w:p w14:paraId="39E28234" w14:textId="77777777" w:rsidR="00655518" w:rsidRDefault="00313EC1">
      <w:pPr>
        <w:ind w:left="720"/>
        <w:rPr>
          <w:rFonts w:asciiTheme="minorHAnsi" w:hAnsiTheme="minorHAnsi"/>
          <w:sz w:val="22"/>
        </w:rPr>
      </w:pPr>
      <w:r w:rsidRPr="0054432E">
        <w:rPr>
          <w:rFonts w:asciiTheme="minorHAnsi" w:hAnsiTheme="minorHAnsi"/>
          <w:b/>
          <w:sz w:val="22"/>
        </w:rPr>
        <w:t>Task 11 Science Example:</w:t>
      </w:r>
      <w:r w:rsidRPr="0054432E">
        <w:rPr>
          <w:rFonts w:asciiTheme="minorHAnsi" w:hAnsiTheme="minorHAnsi"/>
          <w:sz w:val="22"/>
        </w:rPr>
        <w:t xml:space="preserve"> After researching </w:t>
      </w:r>
      <w:r w:rsidRPr="0054432E">
        <w:rPr>
          <w:rFonts w:asciiTheme="minorHAnsi" w:hAnsiTheme="minorHAnsi"/>
          <w:sz w:val="22"/>
          <w:u w:val="single"/>
        </w:rPr>
        <w:t>scientific articles</w:t>
      </w:r>
      <w:r w:rsidRPr="0054432E">
        <w:rPr>
          <w:rFonts w:asciiTheme="minorHAnsi" w:hAnsiTheme="minorHAnsi"/>
          <w:sz w:val="22"/>
        </w:rPr>
        <w:t xml:space="preserve"> on</w:t>
      </w:r>
      <w:r w:rsidRPr="0054432E">
        <w:rPr>
          <w:rFonts w:asciiTheme="minorHAnsi" w:hAnsiTheme="minorHAnsi"/>
          <w:sz w:val="22"/>
          <w:u w:val="single"/>
        </w:rPr>
        <w:t xml:space="preserve"> magnetism,</w:t>
      </w:r>
      <w:r w:rsidRPr="0054432E">
        <w:rPr>
          <w:rFonts w:asciiTheme="minorHAnsi" w:hAnsiTheme="minorHAnsi"/>
          <w:sz w:val="22"/>
        </w:rPr>
        <w:t xml:space="preserve"> write a </w:t>
      </w:r>
      <w:r w:rsidRPr="0054432E">
        <w:rPr>
          <w:rFonts w:asciiTheme="minorHAnsi" w:hAnsiTheme="minorHAnsi"/>
          <w:sz w:val="22"/>
          <w:u w:val="single"/>
        </w:rPr>
        <w:t>report</w:t>
      </w:r>
      <w:r w:rsidRPr="0054432E">
        <w:rPr>
          <w:rFonts w:asciiTheme="minorHAnsi" w:hAnsiTheme="minorHAnsi"/>
          <w:sz w:val="22"/>
        </w:rPr>
        <w:t xml:space="preserve"> that defines </w:t>
      </w:r>
      <w:r w:rsidRPr="009C4FA8">
        <w:rPr>
          <w:rFonts w:asciiTheme="minorHAnsi" w:hAnsiTheme="minorHAnsi"/>
          <w:sz w:val="22"/>
          <w:u w:val="single"/>
        </w:rPr>
        <w:t>“magnetism”</w:t>
      </w:r>
      <w:r w:rsidRPr="0054432E">
        <w:rPr>
          <w:rFonts w:asciiTheme="minorHAnsi" w:hAnsiTheme="minorHAnsi"/>
          <w:sz w:val="22"/>
        </w:rPr>
        <w:t xml:space="preserve"> and explains </w:t>
      </w:r>
      <w:r w:rsidRPr="0054432E">
        <w:rPr>
          <w:rFonts w:asciiTheme="minorHAnsi" w:hAnsiTheme="minorHAnsi"/>
          <w:sz w:val="22"/>
          <w:u w:val="single"/>
        </w:rPr>
        <w:t>its role in the planetary system</w:t>
      </w:r>
      <w:r w:rsidRPr="0054432E">
        <w:rPr>
          <w:rFonts w:asciiTheme="minorHAnsi" w:hAnsiTheme="minorHAnsi"/>
          <w:sz w:val="22"/>
        </w:rPr>
        <w:t>. Support your discussion with evidence from your research.</w:t>
      </w:r>
      <w:r w:rsidR="00655518">
        <w:rPr>
          <w:rFonts w:asciiTheme="minorHAnsi" w:hAnsiTheme="minorHAnsi"/>
          <w:sz w:val="22"/>
        </w:rPr>
        <w:t xml:space="preserve"> (</w:t>
      </w:r>
      <w:r w:rsidRPr="0054432E">
        <w:rPr>
          <w:rFonts w:asciiTheme="minorHAnsi" w:hAnsiTheme="minorHAnsi"/>
          <w:sz w:val="22"/>
        </w:rPr>
        <w:t>Informational or Explanatory/Definition</w:t>
      </w:r>
      <w:r w:rsidR="00655518">
        <w:rPr>
          <w:rFonts w:asciiTheme="minorHAnsi" w:hAnsiTheme="minorHAnsi" w:cs="Calibri"/>
          <w:sz w:val="22"/>
          <w:szCs w:val="22"/>
        </w:rPr>
        <w:t>)</w:t>
      </w:r>
    </w:p>
    <w:p w14:paraId="41A9E7B9" w14:textId="77777777" w:rsidR="00313EC1" w:rsidRPr="003C482C" w:rsidRDefault="00313EC1">
      <w:pPr>
        <w:rPr>
          <w:rFonts w:asciiTheme="minorHAnsi" w:hAnsiTheme="minorHAnsi"/>
          <w:sz w:val="22"/>
        </w:rPr>
      </w:pPr>
    </w:p>
    <w:p w14:paraId="2E2B6E16" w14:textId="4D0BAF74" w:rsidR="00655518" w:rsidRDefault="00B80FE9">
      <w:pPr>
        <w:rPr>
          <w:rFonts w:asciiTheme="minorHAnsi" w:hAnsiTheme="minorHAnsi"/>
          <w:b/>
          <w:color w:val="595959"/>
          <w:sz w:val="22"/>
        </w:rPr>
      </w:pPr>
      <w:r w:rsidRPr="003C482C">
        <w:rPr>
          <w:rFonts w:asciiTheme="minorHAnsi" w:hAnsiTheme="minorHAnsi"/>
          <w:b/>
          <w:color w:val="595959"/>
          <w:sz w:val="22"/>
        </w:rPr>
        <w:t xml:space="preserve">Variation Task </w:t>
      </w:r>
      <w:r w:rsidRPr="0054432E">
        <w:rPr>
          <w:rFonts w:asciiTheme="minorHAnsi" w:hAnsiTheme="minorHAnsi"/>
          <w:b/>
          <w:color w:val="595959"/>
          <w:sz w:val="22"/>
        </w:rPr>
        <w:t>11</w:t>
      </w:r>
      <w:r>
        <w:rPr>
          <w:rFonts w:asciiTheme="minorHAnsi" w:hAnsiTheme="minorHAnsi" w:cs="Calibri"/>
          <w:b/>
          <w:color w:val="595959"/>
          <w:sz w:val="22"/>
          <w:szCs w:val="22"/>
        </w:rPr>
        <w:t xml:space="preserve"> Template</w:t>
      </w:r>
      <w:r w:rsidRPr="0054432E">
        <w:rPr>
          <w:rFonts w:asciiTheme="minorHAnsi" w:hAnsiTheme="minorHAnsi"/>
          <w:b/>
          <w:color w:val="595959"/>
          <w:sz w:val="22"/>
        </w:rPr>
        <w:t>:</w:t>
      </w:r>
      <w:r w:rsidRPr="003C482C">
        <w:rPr>
          <w:rFonts w:asciiTheme="minorHAnsi" w:hAnsiTheme="minorHAnsi"/>
          <w:color w:val="595959"/>
          <w:sz w:val="22"/>
        </w:rPr>
        <w:t xml:space="preserve"> </w:t>
      </w:r>
      <w:r>
        <w:rPr>
          <w:rFonts w:asciiTheme="minorHAnsi" w:hAnsiTheme="minorHAnsi"/>
          <w:color w:val="595959"/>
          <w:sz w:val="22"/>
        </w:rPr>
        <w:t>After researching ________</w:t>
      </w:r>
      <w:r w:rsidR="00C20373">
        <w:rPr>
          <w:rFonts w:asciiTheme="minorHAnsi" w:hAnsiTheme="minorHAnsi"/>
          <w:color w:val="595959"/>
          <w:sz w:val="22"/>
        </w:rPr>
        <w:t xml:space="preserve"> (informational texts)</w:t>
      </w:r>
      <w:r>
        <w:rPr>
          <w:rFonts w:asciiTheme="minorHAnsi" w:hAnsiTheme="minorHAnsi"/>
          <w:color w:val="595959"/>
          <w:sz w:val="22"/>
        </w:rPr>
        <w:t xml:space="preserve">, </w:t>
      </w:r>
      <w:r w:rsidRPr="003C482C">
        <w:rPr>
          <w:rFonts w:asciiTheme="minorHAnsi" w:hAnsiTheme="minorHAnsi"/>
          <w:color w:val="595959"/>
          <w:sz w:val="22"/>
        </w:rPr>
        <w:t xml:space="preserve">write a </w:t>
      </w:r>
      <w:r w:rsidR="00CC3595">
        <w:rPr>
          <w:rFonts w:asciiTheme="minorHAnsi" w:hAnsiTheme="minorHAnsi"/>
          <w:color w:val="595959"/>
          <w:sz w:val="22"/>
        </w:rPr>
        <w:t>________ (</w:t>
      </w:r>
      <w:r w:rsidRPr="00CC3595">
        <w:rPr>
          <w:rFonts w:asciiTheme="minorHAnsi" w:hAnsiTheme="minorHAnsi"/>
          <w:color w:val="595959"/>
          <w:sz w:val="22"/>
        </w:rPr>
        <w:t>report</w:t>
      </w:r>
      <w:r w:rsidR="00CC3595">
        <w:rPr>
          <w:rFonts w:asciiTheme="minorHAnsi" w:hAnsiTheme="minorHAnsi"/>
          <w:color w:val="595959"/>
          <w:sz w:val="22"/>
        </w:rPr>
        <w:t xml:space="preserve"> or substitute)</w:t>
      </w:r>
      <w:r w:rsidRPr="003C482C">
        <w:rPr>
          <w:rFonts w:asciiTheme="minorHAnsi" w:hAnsiTheme="minorHAnsi"/>
          <w:color w:val="595959"/>
          <w:sz w:val="22"/>
        </w:rPr>
        <w:t xml:space="preserve"> in which you define</w:t>
      </w:r>
      <w:r>
        <w:rPr>
          <w:rFonts w:asciiTheme="minorHAnsi" w:hAnsiTheme="minorHAnsi"/>
          <w:color w:val="595959"/>
          <w:sz w:val="22"/>
        </w:rPr>
        <w:t xml:space="preserve"> </w:t>
      </w:r>
      <w:r w:rsidR="00927C31">
        <w:rPr>
          <w:rFonts w:asciiTheme="minorHAnsi" w:hAnsiTheme="minorHAnsi"/>
          <w:color w:val="595959"/>
          <w:sz w:val="22"/>
        </w:rPr>
        <w:t xml:space="preserve">________ </w:t>
      </w:r>
      <w:r>
        <w:rPr>
          <w:rFonts w:asciiTheme="minorHAnsi" w:hAnsiTheme="minorHAnsi"/>
          <w:color w:val="595959"/>
          <w:sz w:val="22"/>
        </w:rPr>
        <w:t>(</w:t>
      </w:r>
      <w:r w:rsidRPr="003C482C">
        <w:rPr>
          <w:rFonts w:asciiTheme="minorHAnsi" w:hAnsiTheme="minorHAnsi"/>
          <w:color w:val="595959"/>
          <w:sz w:val="22"/>
        </w:rPr>
        <w:t>term or concept</w:t>
      </w:r>
      <w:r>
        <w:rPr>
          <w:rFonts w:asciiTheme="minorHAnsi" w:hAnsiTheme="minorHAnsi"/>
          <w:color w:val="595959"/>
          <w:sz w:val="22"/>
        </w:rPr>
        <w:t xml:space="preserve">) </w:t>
      </w:r>
      <w:r w:rsidRPr="003C482C">
        <w:rPr>
          <w:rFonts w:asciiTheme="minorHAnsi" w:hAnsiTheme="minorHAnsi"/>
          <w:color w:val="595959"/>
          <w:sz w:val="22"/>
        </w:rPr>
        <w:t xml:space="preserve">and </w:t>
      </w:r>
      <w:r>
        <w:rPr>
          <w:rFonts w:asciiTheme="minorHAnsi" w:hAnsiTheme="minorHAnsi"/>
          <w:color w:val="595959"/>
          <w:sz w:val="22"/>
        </w:rPr>
        <w:t xml:space="preserve">explain </w:t>
      </w:r>
      <w:r w:rsidR="00927C31">
        <w:rPr>
          <w:rFonts w:asciiTheme="minorHAnsi" w:hAnsiTheme="minorHAnsi"/>
          <w:color w:val="595959"/>
          <w:sz w:val="22"/>
        </w:rPr>
        <w:t xml:space="preserve">________ </w:t>
      </w:r>
      <w:r>
        <w:rPr>
          <w:rFonts w:asciiTheme="minorHAnsi" w:hAnsiTheme="minorHAnsi"/>
          <w:color w:val="595959"/>
          <w:sz w:val="22"/>
        </w:rPr>
        <w:t>(</w:t>
      </w:r>
      <w:r w:rsidRPr="003C482C">
        <w:rPr>
          <w:rFonts w:asciiTheme="minorHAnsi" w:hAnsiTheme="minorHAnsi"/>
          <w:color w:val="595959"/>
          <w:sz w:val="22"/>
        </w:rPr>
        <w:t>content</w:t>
      </w:r>
      <w:r>
        <w:rPr>
          <w:rFonts w:asciiTheme="minorHAnsi" w:hAnsiTheme="minorHAnsi"/>
          <w:color w:val="595959"/>
          <w:sz w:val="22"/>
        </w:rPr>
        <w:t xml:space="preserve">). </w:t>
      </w:r>
      <w:r w:rsidRPr="003C482C">
        <w:rPr>
          <w:rFonts w:asciiTheme="minorHAnsi" w:hAnsiTheme="minorHAnsi" w:cs="Calibri"/>
          <w:color w:val="595959"/>
          <w:sz w:val="22"/>
          <w:szCs w:val="22"/>
        </w:rPr>
        <w:t xml:space="preserve"> </w:t>
      </w:r>
      <w:r w:rsidR="00313EC1" w:rsidRPr="003C482C">
        <w:rPr>
          <w:rFonts w:asciiTheme="minorHAnsi" w:hAnsiTheme="minorHAnsi"/>
          <w:color w:val="595959"/>
          <w:sz w:val="22"/>
        </w:rPr>
        <w:t xml:space="preserve">Support your discussion with evidence from your research. </w:t>
      </w:r>
      <w:r w:rsidR="00313EC1" w:rsidRPr="0054432E">
        <w:rPr>
          <w:rFonts w:asciiTheme="minorHAnsi" w:hAnsiTheme="minorHAnsi"/>
          <w:b/>
          <w:color w:val="595959"/>
          <w:sz w:val="22"/>
        </w:rPr>
        <w:t xml:space="preserve">L2 </w:t>
      </w:r>
      <w:r w:rsidR="00A11A7F">
        <w:rPr>
          <w:rFonts w:asciiTheme="minorHAnsi" w:hAnsiTheme="minorHAnsi"/>
          <w:color w:val="595959"/>
          <w:sz w:val="22"/>
        </w:rPr>
        <w:t xml:space="preserve">What </w:t>
      </w:r>
      <w:r w:rsidR="00927C31">
        <w:rPr>
          <w:rFonts w:asciiTheme="minorHAnsi" w:hAnsiTheme="minorHAnsi"/>
          <w:color w:val="595959"/>
          <w:sz w:val="22"/>
        </w:rPr>
        <w:t xml:space="preserve">________ </w:t>
      </w:r>
      <w:r w:rsidR="00655518">
        <w:rPr>
          <w:rFonts w:asciiTheme="minorHAnsi" w:hAnsiTheme="minorHAnsi"/>
          <w:color w:val="595959"/>
          <w:sz w:val="22"/>
        </w:rPr>
        <w:t>(</w:t>
      </w:r>
      <w:r w:rsidR="00313EC1" w:rsidRPr="003C482C">
        <w:rPr>
          <w:rFonts w:asciiTheme="minorHAnsi" w:hAnsiTheme="minorHAnsi"/>
          <w:color w:val="595959"/>
          <w:sz w:val="22"/>
        </w:rPr>
        <w:t>conclusions or implications</w:t>
      </w:r>
      <w:r w:rsidR="00655518">
        <w:rPr>
          <w:rFonts w:asciiTheme="minorHAnsi" w:hAnsiTheme="minorHAnsi"/>
          <w:color w:val="595959"/>
          <w:sz w:val="22"/>
        </w:rPr>
        <w:t xml:space="preserve">) </w:t>
      </w:r>
      <w:r w:rsidR="00313EC1" w:rsidRPr="003C482C">
        <w:rPr>
          <w:rFonts w:asciiTheme="minorHAnsi" w:hAnsiTheme="minorHAnsi"/>
          <w:color w:val="595959"/>
          <w:sz w:val="22"/>
        </w:rPr>
        <w:t xml:space="preserve">can you </w:t>
      </w:r>
      <w:r w:rsidR="00A11A7F">
        <w:rPr>
          <w:rFonts w:asciiTheme="minorHAnsi" w:hAnsiTheme="minorHAnsi"/>
          <w:color w:val="595959"/>
          <w:sz w:val="22"/>
        </w:rPr>
        <w:t>draw ________</w:t>
      </w:r>
      <w:r w:rsidR="005A55AE">
        <w:rPr>
          <w:rFonts w:asciiTheme="minorHAnsi" w:hAnsiTheme="minorHAnsi"/>
          <w:color w:val="595959"/>
          <w:sz w:val="22"/>
        </w:rPr>
        <w:t xml:space="preserve"> (content)</w:t>
      </w:r>
      <w:r w:rsidR="00A11A7F">
        <w:rPr>
          <w:rFonts w:asciiTheme="minorHAnsi" w:hAnsiTheme="minorHAnsi"/>
          <w:color w:val="595959"/>
          <w:sz w:val="22"/>
        </w:rPr>
        <w:t xml:space="preserve">? </w:t>
      </w:r>
      <w:r w:rsidR="00655518">
        <w:rPr>
          <w:rFonts w:asciiTheme="minorHAnsi" w:hAnsiTheme="minorHAnsi"/>
          <w:b/>
          <w:color w:val="595959"/>
          <w:sz w:val="22"/>
        </w:rPr>
        <w:t>(</w:t>
      </w:r>
      <w:r w:rsidR="00313EC1" w:rsidRPr="003C482C">
        <w:rPr>
          <w:rFonts w:asciiTheme="minorHAnsi" w:hAnsiTheme="minorHAnsi"/>
          <w:b/>
          <w:color w:val="595959"/>
          <w:sz w:val="22"/>
        </w:rPr>
        <w:t>Informational or Explanatory/Definition</w:t>
      </w:r>
      <w:r w:rsidR="00655518">
        <w:rPr>
          <w:rFonts w:asciiTheme="minorHAnsi" w:hAnsiTheme="minorHAnsi" w:cs="Calibri"/>
          <w:b/>
          <w:color w:val="595959"/>
          <w:sz w:val="22"/>
          <w:szCs w:val="22"/>
        </w:rPr>
        <w:t>)</w:t>
      </w:r>
    </w:p>
    <w:p w14:paraId="532B1F94" w14:textId="77777777" w:rsidR="00313EC1" w:rsidRPr="003C482C" w:rsidRDefault="00313EC1">
      <w:pPr>
        <w:rPr>
          <w:rFonts w:asciiTheme="minorHAnsi" w:hAnsiTheme="minorHAnsi"/>
          <w:color w:val="595959"/>
          <w:sz w:val="22"/>
        </w:rPr>
      </w:pPr>
    </w:p>
    <w:p w14:paraId="38674596" w14:textId="1A961159" w:rsidR="00655518" w:rsidRDefault="00313EC1">
      <w:pPr>
        <w:ind w:left="720"/>
        <w:rPr>
          <w:rFonts w:asciiTheme="minorHAnsi" w:hAnsiTheme="minorHAnsi"/>
          <w:color w:val="595959"/>
          <w:sz w:val="22"/>
        </w:rPr>
      </w:pPr>
      <w:r w:rsidRPr="0054432E">
        <w:rPr>
          <w:rFonts w:asciiTheme="minorHAnsi" w:hAnsiTheme="minorHAnsi"/>
          <w:b/>
          <w:color w:val="595959"/>
          <w:sz w:val="22"/>
        </w:rPr>
        <w:t>Variation Task 11</w:t>
      </w:r>
      <w:r w:rsidR="00345FEE">
        <w:rPr>
          <w:rFonts w:asciiTheme="minorHAnsi" w:hAnsiTheme="minorHAnsi" w:cs="Calibri"/>
          <w:b/>
          <w:color w:val="595959"/>
          <w:sz w:val="22"/>
          <w:szCs w:val="22"/>
        </w:rPr>
        <w:t xml:space="preserve"> Example</w:t>
      </w:r>
      <w:r w:rsidRPr="0054432E">
        <w:rPr>
          <w:rFonts w:asciiTheme="minorHAnsi" w:hAnsiTheme="minorHAnsi"/>
          <w:b/>
          <w:color w:val="595959"/>
          <w:sz w:val="22"/>
        </w:rPr>
        <w:t>:</w:t>
      </w:r>
      <w:r w:rsidRPr="0054432E">
        <w:rPr>
          <w:rFonts w:asciiTheme="minorHAnsi" w:hAnsiTheme="minorHAnsi"/>
          <w:color w:val="595959"/>
          <w:sz w:val="22"/>
        </w:rPr>
        <w:t xml:space="preserve"> After researching </w:t>
      </w:r>
      <w:r w:rsidRPr="0054432E">
        <w:rPr>
          <w:rFonts w:asciiTheme="minorHAnsi" w:hAnsiTheme="minorHAnsi"/>
          <w:color w:val="595959"/>
          <w:sz w:val="22"/>
          <w:u w:val="single"/>
        </w:rPr>
        <w:t>articles and political documents</w:t>
      </w:r>
      <w:r w:rsidRPr="0054432E">
        <w:rPr>
          <w:rFonts w:asciiTheme="minorHAnsi" w:hAnsiTheme="minorHAnsi"/>
          <w:color w:val="595959"/>
          <w:sz w:val="22"/>
        </w:rPr>
        <w:t xml:space="preserve">, write a </w:t>
      </w:r>
      <w:r w:rsidRPr="0054432E">
        <w:rPr>
          <w:rFonts w:asciiTheme="minorHAnsi" w:hAnsiTheme="minorHAnsi"/>
          <w:color w:val="595959"/>
          <w:sz w:val="22"/>
          <w:u w:val="single"/>
        </w:rPr>
        <w:t>report</w:t>
      </w:r>
      <w:r w:rsidRPr="0054432E">
        <w:rPr>
          <w:rFonts w:asciiTheme="minorHAnsi" w:hAnsiTheme="minorHAnsi"/>
          <w:color w:val="595959"/>
          <w:sz w:val="22"/>
        </w:rPr>
        <w:t xml:space="preserve"> in which you define </w:t>
      </w:r>
      <w:r w:rsidR="002078A5">
        <w:rPr>
          <w:rFonts w:asciiTheme="minorHAnsi" w:hAnsiTheme="minorHAnsi"/>
          <w:color w:val="595959"/>
          <w:sz w:val="22"/>
          <w:u w:val="single"/>
        </w:rPr>
        <w:t>“</w:t>
      </w:r>
      <w:r w:rsidRPr="009C4FA8">
        <w:rPr>
          <w:rFonts w:asciiTheme="minorHAnsi" w:hAnsiTheme="minorHAnsi"/>
          <w:color w:val="595959"/>
          <w:sz w:val="22"/>
          <w:u w:val="single"/>
        </w:rPr>
        <w:t>lobbying”</w:t>
      </w:r>
      <w:r w:rsidRPr="0054432E">
        <w:rPr>
          <w:rFonts w:asciiTheme="minorHAnsi" w:hAnsiTheme="minorHAnsi"/>
          <w:color w:val="595959"/>
          <w:sz w:val="22"/>
        </w:rPr>
        <w:t xml:space="preserve"> and explain </w:t>
      </w:r>
      <w:r w:rsidRPr="0054432E">
        <w:rPr>
          <w:rFonts w:asciiTheme="minorHAnsi" w:hAnsiTheme="minorHAnsi"/>
          <w:color w:val="595959"/>
          <w:sz w:val="22"/>
          <w:u w:val="single"/>
        </w:rPr>
        <w:t>who lobbyists are and the role they play in our political system</w:t>
      </w:r>
      <w:r w:rsidRPr="0054432E">
        <w:rPr>
          <w:rFonts w:asciiTheme="minorHAnsi" w:hAnsiTheme="minorHAnsi"/>
          <w:color w:val="595959"/>
          <w:sz w:val="22"/>
        </w:rPr>
        <w:t xml:space="preserve">. Support your discussion with evidence from your research. L2 What </w:t>
      </w:r>
      <w:r w:rsidRPr="009C4FA8">
        <w:rPr>
          <w:rFonts w:asciiTheme="minorHAnsi" w:hAnsiTheme="minorHAnsi"/>
          <w:color w:val="595959"/>
          <w:sz w:val="22"/>
          <w:u w:val="single"/>
        </w:rPr>
        <w:t>implications</w:t>
      </w:r>
      <w:r w:rsidRPr="0054432E">
        <w:rPr>
          <w:rFonts w:asciiTheme="minorHAnsi" w:hAnsiTheme="minorHAnsi"/>
          <w:color w:val="595959"/>
          <w:sz w:val="22"/>
        </w:rPr>
        <w:t xml:space="preserve"> can you draw </w:t>
      </w:r>
      <w:r w:rsidRPr="009C4FA8">
        <w:rPr>
          <w:rFonts w:asciiTheme="minorHAnsi" w:hAnsiTheme="minorHAnsi"/>
          <w:color w:val="595959"/>
          <w:sz w:val="22"/>
          <w:u w:val="single"/>
        </w:rPr>
        <w:t>about the impact of lobbying on the political system</w:t>
      </w:r>
      <w:r w:rsidRPr="0054432E">
        <w:rPr>
          <w:rFonts w:asciiTheme="minorHAnsi" w:hAnsiTheme="minorHAnsi"/>
          <w:color w:val="595959"/>
          <w:sz w:val="22"/>
        </w:rPr>
        <w:t>?</w:t>
      </w:r>
      <w:r w:rsidR="00655518">
        <w:rPr>
          <w:rFonts w:asciiTheme="minorHAnsi" w:hAnsiTheme="minorHAnsi"/>
          <w:color w:val="595959"/>
          <w:sz w:val="22"/>
        </w:rPr>
        <w:t xml:space="preserve"> (</w:t>
      </w:r>
      <w:r w:rsidRPr="0054432E">
        <w:rPr>
          <w:rFonts w:asciiTheme="minorHAnsi" w:hAnsiTheme="minorHAnsi"/>
          <w:color w:val="595959"/>
          <w:sz w:val="22"/>
        </w:rPr>
        <w:t>Informational or Explanatory/Definition</w:t>
      </w:r>
      <w:r w:rsidR="00655518">
        <w:rPr>
          <w:rFonts w:asciiTheme="minorHAnsi" w:hAnsiTheme="minorHAnsi" w:cs="Calibri"/>
          <w:color w:val="595959"/>
          <w:sz w:val="22"/>
          <w:szCs w:val="22"/>
        </w:rPr>
        <w:t>)</w:t>
      </w:r>
    </w:p>
    <w:p w14:paraId="6CE556A5" w14:textId="77777777" w:rsidR="00313EC1" w:rsidRPr="0054432E" w:rsidRDefault="00313EC1">
      <w:pPr>
        <w:ind w:left="720"/>
        <w:rPr>
          <w:rFonts w:asciiTheme="minorHAnsi" w:hAnsiTheme="minorHAnsi"/>
          <w:color w:val="595959"/>
          <w:sz w:val="22"/>
        </w:rPr>
      </w:pPr>
    </w:p>
    <w:tbl>
      <w:tblPr>
        <w:tblW w:w="0" w:type="auto"/>
        <w:tblLayout w:type="fixed"/>
        <w:tblLook w:val="0000" w:firstRow="0" w:lastRow="0" w:firstColumn="0" w:lastColumn="0" w:noHBand="0" w:noVBand="0"/>
      </w:tblPr>
      <w:tblGrid>
        <w:gridCol w:w="14328"/>
      </w:tblGrid>
      <w:tr w:rsidR="00313EC1" w:rsidRPr="003C482C" w14:paraId="31389771"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3539D8E6" w14:textId="77777777" w:rsidR="00313EC1" w:rsidRPr="003C482C" w:rsidRDefault="00313EC1">
            <w:pPr>
              <w:rPr>
                <w:rFonts w:asciiTheme="minorHAnsi" w:hAnsiTheme="minorHAnsi"/>
                <w:b/>
                <w:sz w:val="22"/>
              </w:rPr>
            </w:pPr>
          </w:p>
          <w:p w14:paraId="0742CB32" w14:textId="6AED0106" w:rsidR="00313EC1" w:rsidRPr="003C482C" w:rsidRDefault="00313EC1">
            <w:pPr>
              <w:rPr>
                <w:rFonts w:asciiTheme="minorHAnsi" w:hAnsiTheme="minorHAnsi"/>
                <w:sz w:val="22"/>
              </w:rPr>
            </w:pPr>
            <w:r w:rsidRPr="003C482C">
              <w:rPr>
                <w:rFonts w:asciiTheme="minorHAnsi" w:hAnsiTheme="minorHAnsi"/>
                <w:b/>
                <w:sz w:val="22"/>
              </w:rPr>
              <w:t>Task 12</w:t>
            </w:r>
            <w:r w:rsidR="005C300F">
              <w:rPr>
                <w:rFonts w:asciiTheme="minorHAnsi" w:hAnsiTheme="minorHAnsi" w:cs="Calibri"/>
                <w:b/>
                <w:sz w:val="22"/>
                <w:szCs w:val="22"/>
              </w:rPr>
              <w:t xml:space="preserve"> Template</w:t>
            </w:r>
            <w:r w:rsidRPr="003C482C">
              <w:rPr>
                <w:rFonts w:asciiTheme="minorHAnsi" w:hAnsiTheme="minorHAnsi"/>
                <w:b/>
                <w:sz w:val="22"/>
              </w:rPr>
              <w:t>:</w:t>
            </w:r>
            <w:r w:rsidRPr="003C482C">
              <w:rPr>
                <w:rFonts w:asciiTheme="minorHAnsi" w:hAnsiTheme="minorHAnsi"/>
                <w:sz w:val="22"/>
              </w:rPr>
              <w:t xml:space="preserve"> [Insert question] 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763E16">
              <w:rPr>
                <w:rFonts w:asciiTheme="minorHAnsi" w:hAnsiTheme="minorHAnsi"/>
                <w:sz w:val="22"/>
              </w:rPr>
              <w:t>),</w:t>
            </w:r>
            <w:r w:rsidRPr="003C482C">
              <w:rPr>
                <w:rFonts w:asciiTheme="minorHAnsi" w:hAnsiTheme="minorHAnsi"/>
                <w:sz w:val="22"/>
              </w:rPr>
              <w:t xml:space="preserve"> write</w:t>
            </w:r>
            <w:r w:rsidR="00F971FB">
              <w:rPr>
                <w:rFonts w:cs="Calibri"/>
                <w:sz w:val="22"/>
                <w:szCs w:val="22"/>
              </w:rPr>
              <w:t xml:space="preserve"> a/an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essay, report, or substitute</w:t>
            </w:r>
            <w:r w:rsidR="00655518">
              <w:rPr>
                <w:rFonts w:asciiTheme="minorHAnsi" w:hAnsiTheme="minorHAnsi"/>
                <w:sz w:val="22"/>
              </w:rPr>
              <w:t xml:space="preserve">) </w:t>
            </w:r>
            <w:r w:rsidRPr="003C482C">
              <w:rPr>
                <w:rFonts w:asciiTheme="minorHAnsi" w:hAnsiTheme="minorHAnsi"/>
                <w:sz w:val="22"/>
              </w:rPr>
              <w:t>that defines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term or concept</w:t>
            </w:r>
            <w:r w:rsidR="00655518">
              <w:rPr>
                <w:rFonts w:asciiTheme="minorHAnsi" w:hAnsiTheme="minorHAnsi"/>
                <w:sz w:val="22"/>
              </w:rPr>
              <w:t xml:space="preserve">) </w:t>
            </w:r>
            <w:r w:rsidRPr="003C482C">
              <w:rPr>
                <w:rFonts w:asciiTheme="minorHAnsi" w:hAnsiTheme="minorHAnsi"/>
                <w:sz w:val="22"/>
              </w:rPr>
              <w:t>and explains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Support your discussion with evidence from the </w:t>
            </w:r>
            <w:r w:rsidR="00763E16">
              <w:rPr>
                <w:rFonts w:asciiTheme="minorHAnsi" w:hAnsiTheme="minorHAnsi"/>
                <w:sz w:val="22"/>
              </w:rPr>
              <w:t>text(s)</w:t>
            </w:r>
            <w:r w:rsidR="00655518">
              <w:rPr>
                <w:rFonts w:asciiTheme="minorHAnsi" w:hAnsiTheme="minorHAnsi"/>
                <w:sz w:val="22"/>
              </w:rPr>
              <w:t>.</w:t>
            </w:r>
            <w:r w:rsidR="00655518">
              <w:rPr>
                <w:rFonts w:asciiTheme="minorHAnsi" w:hAnsiTheme="minorHAnsi" w:cs="Calibri"/>
                <w:sz w:val="22"/>
                <w:szCs w:val="22"/>
              </w:rPr>
              <w:t xml:space="preserve"> </w:t>
            </w:r>
          </w:p>
          <w:p w14:paraId="2879F643" w14:textId="34810784" w:rsidR="00313EC1" w:rsidRPr="003C482C" w:rsidRDefault="00313EC1">
            <w:pPr>
              <w:rPr>
                <w:rFonts w:asciiTheme="minorHAnsi" w:hAnsiTheme="minorHAnsi"/>
                <w:sz w:val="22"/>
              </w:rPr>
            </w:pPr>
            <w:r w:rsidRPr="003C482C">
              <w:rPr>
                <w:rFonts w:asciiTheme="minorHAnsi" w:hAnsiTheme="minorHAnsi"/>
                <w:sz w:val="22"/>
              </w:rPr>
              <w:t xml:space="preserve"> </w:t>
            </w:r>
            <w:r w:rsidRPr="003C482C">
              <w:rPr>
                <w:rFonts w:asciiTheme="minorHAnsi" w:hAnsiTheme="minorHAnsi"/>
                <w:b/>
                <w:sz w:val="22"/>
              </w:rPr>
              <w:t xml:space="preserve">L2 </w:t>
            </w:r>
            <w:r w:rsidR="00A11A7F">
              <w:rPr>
                <w:rFonts w:asciiTheme="minorHAnsi" w:hAnsiTheme="minorHAnsi"/>
                <w:sz w:val="22"/>
              </w:rPr>
              <w:t xml:space="preserve">What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conclusions or implications</w:t>
            </w:r>
            <w:r w:rsidR="00655518">
              <w:rPr>
                <w:rFonts w:asciiTheme="minorHAnsi" w:hAnsiTheme="minorHAnsi"/>
                <w:sz w:val="22"/>
              </w:rPr>
              <w:t xml:space="preserve">) </w:t>
            </w:r>
            <w:r w:rsidRPr="003C482C">
              <w:rPr>
                <w:rFonts w:asciiTheme="minorHAnsi" w:hAnsiTheme="minorHAnsi"/>
                <w:sz w:val="22"/>
              </w:rPr>
              <w:t>can you draw?</w:t>
            </w:r>
            <w:r w:rsidR="009C4FA8">
              <w:rPr>
                <w:rFonts w:asciiTheme="minorHAnsi" w:hAnsiTheme="minorHAnsi"/>
                <w:sz w:val="22"/>
              </w:rPr>
              <w:t xml:space="preserve"> </w:t>
            </w:r>
            <w:r w:rsidR="009C4FA8" w:rsidRPr="008F14D6">
              <w:rPr>
                <w:rFonts w:asciiTheme="minorHAnsi" w:hAnsiTheme="minorHAnsi"/>
                <w:b/>
                <w:sz w:val="22"/>
              </w:rPr>
              <w:t>(Informational or Explanatory/Definition)</w:t>
            </w:r>
          </w:p>
          <w:p w14:paraId="69E92B8C" w14:textId="77777777" w:rsidR="00313EC1" w:rsidRPr="003C482C" w:rsidRDefault="00313EC1">
            <w:pPr>
              <w:rPr>
                <w:rFonts w:asciiTheme="minorHAnsi" w:hAnsiTheme="minorHAnsi"/>
                <w:b/>
                <w:sz w:val="22"/>
              </w:rPr>
            </w:pPr>
          </w:p>
        </w:tc>
      </w:tr>
    </w:tbl>
    <w:p w14:paraId="63168E02" w14:textId="77777777" w:rsidR="00313EC1" w:rsidRPr="003C482C" w:rsidRDefault="00313EC1">
      <w:pPr>
        <w:rPr>
          <w:rFonts w:asciiTheme="minorHAnsi" w:hAnsiTheme="minorHAnsi"/>
          <w:sz w:val="22"/>
        </w:rPr>
      </w:pPr>
    </w:p>
    <w:p w14:paraId="7352D943" w14:textId="691204E7" w:rsidR="00313EC1" w:rsidRPr="0054432E" w:rsidRDefault="00313EC1">
      <w:pPr>
        <w:ind w:left="720"/>
        <w:rPr>
          <w:rFonts w:asciiTheme="minorHAnsi" w:hAnsiTheme="minorHAnsi"/>
          <w:sz w:val="22"/>
        </w:rPr>
      </w:pPr>
      <w:r w:rsidRPr="0054432E">
        <w:rPr>
          <w:rFonts w:asciiTheme="minorHAnsi" w:hAnsiTheme="minorHAnsi"/>
          <w:b/>
          <w:sz w:val="22"/>
        </w:rPr>
        <w:t>Task 12 ELA Example:</w:t>
      </w:r>
      <w:r w:rsidRPr="0054432E">
        <w:rPr>
          <w:rFonts w:asciiTheme="minorHAnsi" w:hAnsiTheme="minorHAnsi"/>
          <w:sz w:val="22"/>
        </w:rPr>
        <w:t xml:space="preserve"> </w:t>
      </w:r>
      <w:r w:rsidRPr="0054432E">
        <w:rPr>
          <w:rFonts w:asciiTheme="minorHAnsi" w:hAnsiTheme="minorHAnsi"/>
          <w:sz w:val="22"/>
          <w:u w:val="single"/>
        </w:rPr>
        <w:t>What is a “metaphor”?</w:t>
      </w:r>
      <w:r w:rsidRPr="0054432E">
        <w:rPr>
          <w:rFonts w:asciiTheme="minorHAnsi" w:hAnsiTheme="minorHAnsi"/>
          <w:sz w:val="22"/>
        </w:rPr>
        <w:t xml:space="preserve"> After reading </w:t>
      </w:r>
      <w:r w:rsidRPr="0054432E">
        <w:rPr>
          <w:rFonts w:asciiTheme="minorHAnsi" w:hAnsiTheme="minorHAnsi"/>
          <w:i/>
          <w:sz w:val="22"/>
          <w:u w:val="single"/>
        </w:rPr>
        <w:t>The House on Mango Street</w:t>
      </w:r>
      <w:r w:rsidRPr="0054432E">
        <w:rPr>
          <w:rFonts w:asciiTheme="minorHAnsi" w:hAnsiTheme="minorHAnsi"/>
          <w:sz w:val="22"/>
          <w:u w:val="single"/>
        </w:rPr>
        <w:t xml:space="preserve"> and drawing from other works you’ve read this year</w:t>
      </w:r>
      <w:r w:rsidRPr="0054432E">
        <w:rPr>
          <w:rFonts w:asciiTheme="minorHAnsi" w:hAnsiTheme="minorHAnsi"/>
          <w:sz w:val="22"/>
        </w:rPr>
        <w:t xml:space="preserve">, write an </w:t>
      </w:r>
      <w:r w:rsidRPr="0054432E">
        <w:rPr>
          <w:rFonts w:asciiTheme="minorHAnsi" w:hAnsiTheme="minorHAnsi"/>
          <w:sz w:val="22"/>
          <w:u w:val="single"/>
        </w:rPr>
        <w:t>essay</w:t>
      </w:r>
      <w:r w:rsidRPr="0054432E">
        <w:rPr>
          <w:rFonts w:asciiTheme="minorHAnsi" w:hAnsiTheme="minorHAnsi"/>
          <w:sz w:val="22"/>
        </w:rPr>
        <w:t xml:space="preserve"> that defines </w:t>
      </w:r>
      <w:r w:rsidRPr="0054432E">
        <w:rPr>
          <w:rFonts w:asciiTheme="minorHAnsi" w:hAnsiTheme="minorHAnsi"/>
          <w:sz w:val="22"/>
          <w:u w:val="single"/>
        </w:rPr>
        <w:t>“metaphor”</w:t>
      </w:r>
      <w:r w:rsidRPr="0054432E">
        <w:rPr>
          <w:rFonts w:asciiTheme="minorHAnsi" w:hAnsiTheme="minorHAnsi"/>
          <w:sz w:val="22"/>
        </w:rPr>
        <w:t xml:space="preserve"> and explains </w:t>
      </w:r>
      <w:r w:rsidRPr="0054432E">
        <w:rPr>
          <w:rFonts w:asciiTheme="minorHAnsi" w:hAnsiTheme="minorHAnsi"/>
          <w:sz w:val="22"/>
          <w:u w:val="single"/>
        </w:rPr>
        <w:t>how authors use it to enhance their writing</w:t>
      </w:r>
      <w:r w:rsidRPr="0054432E">
        <w:rPr>
          <w:rFonts w:asciiTheme="minorHAnsi" w:hAnsiTheme="minorHAnsi"/>
          <w:sz w:val="22"/>
        </w:rPr>
        <w:t>. Support your discussion with evidence from the texts.</w:t>
      </w:r>
      <w:r w:rsidR="00655518">
        <w:rPr>
          <w:rFonts w:asciiTheme="minorHAnsi" w:hAnsiTheme="minorHAnsi"/>
          <w:sz w:val="22"/>
        </w:rPr>
        <w:t xml:space="preserve"> (</w:t>
      </w:r>
      <w:r w:rsidRPr="0054432E">
        <w:rPr>
          <w:rFonts w:asciiTheme="minorHAnsi" w:hAnsiTheme="minorHAnsi"/>
          <w:sz w:val="22"/>
        </w:rPr>
        <w:t>Informational or Explanatory/Definition</w:t>
      </w:r>
      <w:r w:rsidR="009C4FA8">
        <w:rPr>
          <w:rFonts w:asciiTheme="minorHAnsi" w:hAnsiTheme="minorHAnsi"/>
          <w:sz w:val="22"/>
        </w:rPr>
        <w:t>)</w:t>
      </w:r>
    </w:p>
    <w:p w14:paraId="4C65C6D1" w14:textId="77777777" w:rsidR="00313EC1" w:rsidRPr="003C482C" w:rsidRDefault="00313EC1">
      <w:pPr>
        <w:ind w:left="720"/>
        <w:rPr>
          <w:rFonts w:asciiTheme="minorHAnsi" w:hAnsiTheme="minorHAnsi"/>
          <w:b/>
          <w:sz w:val="22"/>
        </w:rPr>
      </w:pPr>
    </w:p>
    <w:p w14:paraId="778913EB" w14:textId="77777777" w:rsidR="00C1704C" w:rsidRDefault="00C1704C">
      <w:pPr>
        <w:ind w:left="720"/>
        <w:rPr>
          <w:rFonts w:asciiTheme="minorHAnsi" w:hAnsiTheme="minorHAnsi" w:cs="Calibri"/>
          <w:b/>
          <w:sz w:val="22"/>
          <w:szCs w:val="22"/>
        </w:rPr>
        <w:sectPr w:rsidR="00C1704C">
          <w:headerReference w:type="even" r:id="rId57"/>
          <w:headerReference w:type="default" r:id="rId58"/>
          <w:footerReference w:type="even" r:id="rId59"/>
          <w:headerReference w:type="first" r:id="rId60"/>
          <w:footerReference w:type="first" r:id="rId61"/>
          <w:pgSz w:w="15840" w:h="12240" w:orient="landscape"/>
          <w:pgMar w:top="864" w:right="864" w:bottom="864" w:left="864" w:header="720" w:footer="720" w:gutter="0"/>
          <w:cols w:space="720"/>
          <w:docGrid w:linePitch="240" w:charSpace="32768"/>
        </w:sectPr>
      </w:pPr>
    </w:p>
    <w:p w14:paraId="60CE0FF6" w14:textId="2EF9E3D6" w:rsidR="00313EC1" w:rsidRPr="0054432E" w:rsidRDefault="00313EC1">
      <w:pPr>
        <w:ind w:left="720"/>
        <w:rPr>
          <w:rFonts w:asciiTheme="minorHAnsi" w:hAnsiTheme="minorHAnsi"/>
          <w:sz w:val="22"/>
        </w:rPr>
      </w:pPr>
      <w:r w:rsidRPr="0054432E">
        <w:rPr>
          <w:rFonts w:asciiTheme="minorHAnsi" w:hAnsiTheme="minorHAnsi"/>
          <w:b/>
          <w:sz w:val="22"/>
        </w:rPr>
        <w:lastRenderedPageBreak/>
        <w:t>Task 12 Social Studies Example</w:t>
      </w:r>
      <w:r w:rsidRPr="0054432E">
        <w:rPr>
          <w:rFonts w:asciiTheme="minorHAnsi" w:hAnsiTheme="minorHAnsi"/>
          <w:sz w:val="22"/>
        </w:rPr>
        <w:t xml:space="preserve">: </w:t>
      </w:r>
      <w:r w:rsidRPr="0054432E">
        <w:rPr>
          <w:rFonts w:asciiTheme="minorHAnsi" w:hAnsiTheme="minorHAnsi"/>
          <w:sz w:val="22"/>
          <w:u w:val="single"/>
        </w:rPr>
        <w:t xml:space="preserve">What did the authors of the </w:t>
      </w:r>
      <w:r w:rsidRPr="0054432E">
        <w:rPr>
          <w:rFonts w:asciiTheme="minorHAnsi" w:hAnsiTheme="minorHAnsi"/>
          <w:i/>
          <w:sz w:val="22"/>
          <w:u w:val="single"/>
        </w:rPr>
        <w:t>American Constitution</w:t>
      </w:r>
      <w:r w:rsidRPr="0054432E">
        <w:rPr>
          <w:rFonts w:asciiTheme="minorHAnsi" w:hAnsiTheme="minorHAnsi"/>
          <w:sz w:val="22"/>
          <w:u w:val="single"/>
        </w:rPr>
        <w:t xml:space="preserve"> mean by “rights”?</w:t>
      </w:r>
      <w:r w:rsidRPr="0054432E">
        <w:rPr>
          <w:rFonts w:asciiTheme="minorHAnsi" w:hAnsiTheme="minorHAnsi"/>
          <w:sz w:val="22"/>
        </w:rPr>
        <w:t xml:space="preserve"> After reading </w:t>
      </w:r>
      <w:r w:rsidRPr="0054432E">
        <w:rPr>
          <w:rFonts w:asciiTheme="minorHAnsi" w:hAnsiTheme="minorHAnsi"/>
          <w:sz w:val="22"/>
          <w:u w:val="single"/>
        </w:rPr>
        <w:t xml:space="preserve">the </w:t>
      </w:r>
      <w:r w:rsidRPr="0054432E">
        <w:rPr>
          <w:rFonts w:asciiTheme="minorHAnsi" w:hAnsiTheme="minorHAnsi"/>
          <w:i/>
          <w:sz w:val="22"/>
          <w:u w:val="single"/>
        </w:rPr>
        <w:t>Bill of Rights</w:t>
      </w:r>
      <w:r w:rsidRPr="0054432E">
        <w:rPr>
          <w:rFonts w:asciiTheme="minorHAnsi" w:hAnsiTheme="minorHAnsi"/>
          <w:sz w:val="22"/>
        </w:rPr>
        <w:t xml:space="preserve">, write an </w:t>
      </w:r>
      <w:r w:rsidRPr="0054432E">
        <w:rPr>
          <w:rFonts w:asciiTheme="minorHAnsi" w:hAnsiTheme="minorHAnsi"/>
          <w:sz w:val="22"/>
          <w:u w:val="single"/>
        </w:rPr>
        <w:t>essay</w:t>
      </w:r>
      <w:r w:rsidRPr="0054432E">
        <w:rPr>
          <w:rFonts w:asciiTheme="minorHAnsi" w:hAnsiTheme="minorHAnsi"/>
          <w:sz w:val="22"/>
        </w:rPr>
        <w:t xml:space="preserve"> that defines </w:t>
      </w:r>
      <w:r w:rsidRPr="0054432E">
        <w:rPr>
          <w:rFonts w:asciiTheme="minorHAnsi" w:hAnsiTheme="minorHAnsi"/>
          <w:sz w:val="22"/>
          <w:u w:val="single"/>
        </w:rPr>
        <w:t>”rights”</w:t>
      </w:r>
      <w:r w:rsidRPr="0054432E">
        <w:rPr>
          <w:rFonts w:asciiTheme="minorHAnsi" w:hAnsiTheme="minorHAnsi"/>
          <w:sz w:val="22"/>
        </w:rPr>
        <w:t xml:space="preserve"> and explains </w:t>
      </w:r>
      <w:r w:rsidR="00C5695A">
        <w:rPr>
          <w:rFonts w:asciiTheme="minorHAnsi" w:hAnsiTheme="minorHAnsi"/>
          <w:sz w:val="22"/>
          <w:u w:val="single"/>
        </w:rPr>
        <w:t xml:space="preserve">“rights” as the authors </w:t>
      </w:r>
      <w:r w:rsidRPr="0054432E">
        <w:rPr>
          <w:rFonts w:asciiTheme="minorHAnsi" w:hAnsiTheme="minorHAnsi"/>
          <w:sz w:val="22"/>
          <w:u w:val="single"/>
        </w:rPr>
        <w:t>use it in this foundational document</w:t>
      </w:r>
      <w:r w:rsidRPr="00840AB1">
        <w:rPr>
          <w:rFonts w:asciiTheme="minorHAnsi" w:hAnsiTheme="minorHAnsi"/>
          <w:sz w:val="22"/>
        </w:rPr>
        <w:t>.</w:t>
      </w:r>
      <w:r w:rsidRPr="0054432E">
        <w:rPr>
          <w:rFonts w:asciiTheme="minorHAnsi" w:hAnsiTheme="minorHAnsi"/>
          <w:sz w:val="22"/>
        </w:rPr>
        <w:t xml:space="preserve"> Support your discussion with evidence from the text. L2 What </w:t>
      </w:r>
      <w:r w:rsidRPr="00840AB1">
        <w:rPr>
          <w:rFonts w:asciiTheme="minorHAnsi" w:hAnsiTheme="minorHAnsi"/>
          <w:sz w:val="22"/>
          <w:u w:val="single"/>
        </w:rPr>
        <w:t>implications</w:t>
      </w:r>
      <w:r w:rsidRPr="0054432E">
        <w:rPr>
          <w:rFonts w:asciiTheme="minorHAnsi" w:hAnsiTheme="minorHAnsi"/>
          <w:sz w:val="22"/>
        </w:rPr>
        <w:t xml:space="preserve"> can you draw?</w:t>
      </w:r>
      <w:r w:rsidR="00655518">
        <w:rPr>
          <w:rFonts w:asciiTheme="minorHAnsi" w:hAnsiTheme="minorHAnsi"/>
          <w:sz w:val="22"/>
        </w:rPr>
        <w:t xml:space="preserve"> (</w:t>
      </w:r>
      <w:r w:rsidRPr="0054432E">
        <w:rPr>
          <w:rFonts w:asciiTheme="minorHAnsi" w:hAnsiTheme="minorHAnsi"/>
          <w:sz w:val="22"/>
        </w:rPr>
        <w:t>Informational or Explanatory/Definition</w:t>
      </w:r>
      <w:r w:rsidR="00840AB1">
        <w:rPr>
          <w:rFonts w:asciiTheme="minorHAnsi" w:hAnsiTheme="minorHAnsi"/>
          <w:sz w:val="22"/>
        </w:rPr>
        <w:t>)</w:t>
      </w:r>
    </w:p>
    <w:p w14:paraId="5C47384B" w14:textId="77777777" w:rsidR="00313EC1" w:rsidRPr="0054432E" w:rsidRDefault="00313EC1">
      <w:pPr>
        <w:ind w:left="720"/>
        <w:rPr>
          <w:rFonts w:asciiTheme="minorHAnsi" w:hAnsiTheme="minorHAnsi"/>
          <w:sz w:val="22"/>
        </w:rPr>
      </w:pPr>
    </w:p>
    <w:p w14:paraId="33476C9D" w14:textId="0F4AEDD4" w:rsidR="00313EC1" w:rsidRPr="0054432E" w:rsidRDefault="00313EC1">
      <w:pPr>
        <w:ind w:left="720"/>
        <w:rPr>
          <w:rFonts w:asciiTheme="minorHAnsi" w:hAnsiTheme="minorHAnsi"/>
          <w:sz w:val="22"/>
        </w:rPr>
      </w:pPr>
      <w:r w:rsidRPr="0054432E">
        <w:rPr>
          <w:rFonts w:asciiTheme="minorHAnsi" w:hAnsiTheme="minorHAnsi"/>
          <w:b/>
          <w:sz w:val="22"/>
        </w:rPr>
        <w:t>Task 12 Science Example:</w:t>
      </w:r>
      <w:r w:rsidRPr="0054432E">
        <w:rPr>
          <w:rFonts w:asciiTheme="minorHAnsi" w:hAnsiTheme="minorHAnsi"/>
          <w:sz w:val="22"/>
        </w:rPr>
        <w:t xml:space="preserve"> </w:t>
      </w:r>
      <w:r w:rsidRPr="0054432E">
        <w:rPr>
          <w:rFonts w:asciiTheme="minorHAnsi" w:hAnsiTheme="minorHAnsi"/>
          <w:sz w:val="22"/>
          <w:u w:val="single"/>
        </w:rPr>
        <w:t xml:space="preserve">Can “talent” be learned? </w:t>
      </w:r>
      <w:r w:rsidRPr="0054432E">
        <w:rPr>
          <w:rFonts w:asciiTheme="minorHAnsi" w:hAnsiTheme="minorHAnsi"/>
          <w:sz w:val="22"/>
        </w:rPr>
        <w:t xml:space="preserve">After reading </w:t>
      </w:r>
      <w:r w:rsidRPr="0054432E">
        <w:rPr>
          <w:rFonts w:asciiTheme="minorHAnsi" w:hAnsiTheme="minorHAnsi"/>
          <w:sz w:val="22"/>
          <w:u w:val="single"/>
        </w:rPr>
        <w:t>scientific sources</w:t>
      </w:r>
      <w:r w:rsidRPr="0054432E">
        <w:rPr>
          <w:rFonts w:asciiTheme="minorHAnsi" w:hAnsiTheme="minorHAnsi"/>
          <w:sz w:val="22"/>
        </w:rPr>
        <w:t xml:space="preserve">, write an </w:t>
      </w:r>
      <w:r w:rsidRPr="0054432E">
        <w:rPr>
          <w:rFonts w:asciiTheme="minorHAnsi" w:hAnsiTheme="minorHAnsi"/>
          <w:sz w:val="22"/>
          <w:u w:val="single"/>
        </w:rPr>
        <w:t>essay</w:t>
      </w:r>
      <w:r w:rsidRPr="0054432E">
        <w:rPr>
          <w:rFonts w:asciiTheme="minorHAnsi" w:hAnsiTheme="minorHAnsi"/>
          <w:sz w:val="22"/>
        </w:rPr>
        <w:t xml:space="preserve"> that defines </w:t>
      </w:r>
      <w:r w:rsidRPr="0054432E">
        <w:rPr>
          <w:rFonts w:asciiTheme="minorHAnsi" w:hAnsiTheme="minorHAnsi"/>
          <w:sz w:val="22"/>
          <w:u w:val="single"/>
        </w:rPr>
        <w:t>“innate abilities”</w:t>
      </w:r>
      <w:r w:rsidRPr="0054432E">
        <w:rPr>
          <w:rFonts w:asciiTheme="minorHAnsi" w:hAnsiTheme="minorHAnsi"/>
          <w:sz w:val="22"/>
        </w:rPr>
        <w:t xml:space="preserve"> and explains </w:t>
      </w:r>
      <w:r w:rsidRPr="0054432E">
        <w:rPr>
          <w:rFonts w:asciiTheme="minorHAnsi" w:hAnsiTheme="minorHAnsi"/>
          <w:sz w:val="22"/>
          <w:u w:val="single"/>
        </w:rPr>
        <w:t>its relevance to “talent</w:t>
      </w:r>
      <w:r w:rsidR="007B2E75">
        <w:rPr>
          <w:rFonts w:asciiTheme="minorHAnsi" w:hAnsiTheme="minorHAnsi"/>
          <w:sz w:val="22"/>
          <w:u w:val="single"/>
        </w:rPr>
        <w:t>.</w:t>
      </w:r>
      <w:r w:rsidRPr="0054432E">
        <w:rPr>
          <w:rFonts w:asciiTheme="minorHAnsi" w:hAnsiTheme="minorHAnsi"/>
          <w:sz w:val="22"/>
          <w:u w:val="single"/>
        </w:rPr>
        <w:t>”</w:t>
      </w:r>
      <w:r w:rsidRPr="0054432E">
        <w:rPr>
          <w:rFonts w:asciiTheme="minorHAnsi" w:hAnsiTheme="minorHAnsi"/>
          <w:sz w:val="22"/>
        </w:rPr>
        <w:t xml:space="preserve"> Support your discussion with evidence from the texts.</w:t>
      </w:r>
      <w:r w:rsidR="00655518">
        <w:rPr>
          <w:rFonts w:asciiTheme="minorHAnsi" w:hAnsiTheme="minorHAnsi"/>
          <w:sz w:val="22"/>
        </w:rPr>
        <w:t xml:space="preserve"> (</w:t>
      </w:r>
      <w:r w:rsidRPr="0054432E">
        <w:rPr>
          <w:rFonts w:asciiTheme="minorHAnsi" w:hAnsiTheme="minorHAnsi"/>
          <w:sz w:val="22"/>
        </w:rPr>
        <w:t>Informational or Explanatory/Definition</w:t>
      </w:r>
    </w:p>
    <w:p w14:paraId="561E94EE" w14:textId="77777777" w:rsidR="00313EC1" w:rsidRPr="003C482C" w:rsidRDefault="00313EC1">
      <w:pPr>
        <w:pStyle w:val="Heading1"/>
        <w:spacing w:before="0" w:after="0"/>
        <w:ind w:left="720"/>
        <w:rPr>
          <w:rFonts w:asciiTheme="minorHAnsi" w:hAnsiTheme="minorHAnsi"/>
          <w:sz w:val="22"/>
        </w:rPr>
      </w:pPr>
    </w:p>
    <w:p w14:paraId="6E445CC1" w14:textId="2B6F802A" w:rsidR="00313EC1" w:rsidRPr="003C482C" w:rsidRDefault="00313EC1">
      <w:pPr>
        <w:pStyle w:val="Heading1"/>
        <w:spacing w:before="0" w:after="0"/>
        <w:jc w:val="left"/>
        <w:rPr>
          <w:rFonts w:asciiTheme="minorHAnsi" w:hAnsiTheme="minorHAnsi"/>
          <w:color w:val="595959"/>
          <w:sz w:val="22"/>
        </w:rPr>
      </w:pPr>
      <w:r w:rsidRPr="003C482C">
        <w:rPr>
          <w:rFonts w:asciiTheme="minorHAnsi" w:hAnsiTheme="minorHAnsi"/>
          <w:color w:val="595959"/>
          <w:sz w:val="22"/>
        </w:rPr>
        <w:t xml:space="preserve">Variation Task 12 </w:t>
      </w:r>
      <w:r w:rsidR="00345FEE">
        <w:rPr>
          <w:rFonts w:asciiTheme="minorHAnsi" w:hAnsiTheme="minorHAnsi"/>
          <w:color w:val="595959"/>
          <w:sz w:val="22"/>
          <w:szCs w:val="22"/>
        </w:rPr>
        <w:t>Template</w:t>
      </w:r>
      <w:r w:rsidRPr="003C482C">
        <w:rPr>
          <w:rFonts w:asciiTheme="minorHAnsi" w:hAnsiTheme="minorHAnsi"/>
          <w:color w:val="595959"/>
          <w:sz w:val="22"/>
        </w:rPr>
        <w:t xml:space="preserve">: </w:t>
      </w:r>
      <w:r w:rsidRPr="003C482C">
        <w:rPr>
          <w:rFonts w:asciiTheme="minorHAnsi" w:hAnsiTheme="minorHAnsi"/>
          <w:b w:val="0"/>
          <w:color w:val="595959"/>
          <w:sz w:val="22"/>
        </w:rPr>
        <w:t xml:space="preserve">[Insert question] </w:t>
      </w:r>
      <w:proofErr w:type="gramStart"/>
      <w:r w:rsidRPr="003C482C">
        <w:rPr>
          <w:rFonts w:asciiTheme="minorHAnsi" w:hAnsiTheme="minorHAnsi"/>
          <w:b w:val="0"/>
          <w:color w:val="595959"/>
          <w:sz w:val="22"/>
        </w:rPr>
        <w:t>After</w:t>
      </w:r>
      <w:proofErr w:type="gramEnd"/>
      <w:r w:rsidRPr="003C482C">
        <w:rPr>
          <w:rFonts w:asciiTheme="minorHAnsi" w:hAnsiTheme="minorHAnsi"/>
          <w:b w:val="0"/>
          <w:color w:val="595959"/>
          <w:sz w:val="22"/>
        </w:rPr>
        <w:t xml:space="preserve"> reading and analyzing</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literature or informational texts</w:t>
      </w:r>
      <w:r w:rsidR="00763E16">
        <w:rPr>
          <w:rFonts w:asciiTheme="minorHAnsi" w:hAnsiTheme="minorHAnsi"/>
          <w:b w:val="0"/>
          <w:color w:val="595959"/>
          <w:sz w:val="22"/>
        </w:rPr>
        <w:t>),</w:t>
      </w:r>
      <w:r w:rsidRPr="003C482C">
        <w:rPr>
          <w:rFonts w:asciiTheme="minorHAnsi" w:hAnsiTheme="minorHAnsi"/>
          <w:b w:val="0"/>
          <w:color w:val="595959"/>
          <w:sz w:val="22"/>
        </w:rPr>
        <w:t xml:space="preserve"> write</w:t>
      </w:r>
      <w:r w:rsidR="00F971FB">
        <w:rPr>
          <w:rFonts w:asciiTheme="minorHAnsi" w:hAnsiTheme="minorHAnsi"/>
          <w:b w:val="0"/>
          <w:color w:val="595959"/>
          <w:sz w:val="22"/>
        </w:rPr>
        <w:t xml:space="preserve"> a/an</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essay, report, or substitute</w:t>
      </w:r>
      <w:r w:rsidR="00655518">
        <w:rPr>
          <w:rFonts w:asciiTheme="minorHAnsi" w:hAnsiTheme="minorHAnsi"/>
          <w:b w:val="0"/>
          <w:color w:val="595959"/>
          <w:sz w:val="22"/>
        </w:rPr>
        <w:t xml:space="preserve">) </w:t>
      </w:r>
      <w:r w:rsidRPr="003C482C">
        <w:rPr>
          <w:rFonts w:asciiTheme="minorHAnsi" w:hAnsiTheme="minorHAnsi"/>
          <w:b w:val="0"/>
          <w:color w:val="595959"/>
          <w:sz w:val="22"/>
        </w:rPr>
        <w:t>in which you define</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term or concept</w:t>
      </w:r>
      <w:r w:rsidR="00655518">
        <w:rPr>
          <w:rFonts w:asciiTheme="minorHAnsi" w:hAnsiTheme="minorHAnsi"/>
          <w:b w:val="0"/>
          <w:color w:val="595959"/>
          <w:sz w:val="22"/>
        </w:rPr>
        <w:t xml:space="preserve">) </w:t>
      </w:r>
      <w:r w:rsidRPr="003C482C">
        <w:rPr>
          <w:rFonts w:asciiTheme="minorHAnsi" w:hAnsiTheme="minorHAnsi"/>
          <w:b w:val="0"/>
          <w:color w:val="595959"/>
          <w:sz w:val="22"/>
        </w:rPr>
        <w:t>and explain</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content</w:t>
      </w:r>
      <w:r w:rsidR="00655518">
        <w:rPr>
          <w:rFonts w:asciiTheme="minorHAnsi" w:hAnsiTheme="minorHAnsi"/>
          <w:b w:val="0"/>
          <w:color w:val="595959"/>
          <w:sz w:val="22"/>
        </w:rPr>
        <w:t xml:space="preserve">). </w:t>
      </w:r>
      <w:r w:rsidRPr="003C482C">
        <w:rPr>
          <w:rFonts w:asciiTheme="minorHAnsi" w:hAnsiTheme="minorHAnsi"/>
          <w:b w:val="0"/>
          <w:bCs w:val="0"/>
          <w:color w:val="595959"/>
          <w:sz w:val="22"/>
          <w:szCs w:val="22"/>
        </w:rPr>
        <w:t xml:space="preserve"> </w:t>
      </w:r>
      <w:r w:rsidRPr="003C482C">
        <w:rPr>
          <w:rFonts w:asciiTheme="minorHAnsi" w:hAnsiTheme="minorHAnsi"/>
          <w:b w:val="0"/>
          <w:color w:val="595959"/>
          <w:sz w:val="22"/>
        </w:rPr>
        <w:t xml:space="preserve">Support your discussion with evidence from the </w:t>
      </w:r>
      <w:r w:rsidR="00763E16">
        <w:rPr>
          <w:rFonts w:asciiTheme="minorHAnsi" w:hAnsiTheme="minorHAnsi"/>
          <w:b w:val="0"/>
          <w:color w:val="595959"/>
          <w:sz w:val="22"/>
        </w:rPr>
        <w:t>text(s)</w:t>
      </w:r>
      <w:r w:rsidR="00655518">
        <w:rPr>
          <w:rFonts w:asciiTheme="minorHAnsi" w:hAnsiTheme="minorHAnsi"/>
          <w:b w:val="0"/>
          <w:color w:val="595959"/>
          <w:sz w:val="22"/>
        </w:rPr>
        <w:t xml:space="preserve">. </w:t>
      </w:r>
      <w:r w:rsidRPr="003C482C">
        <w:rPr>
          <w:rFonts w:asciiTheme="minorHAnsi" w:hAnsiTheme="minorHAnsi"/>
          <w:b w:val="0"/>
          <w:bCs w:val="0"/>
          <w:color w:val="595959"/>
          <w:sz w:val="22"/>
          <w:szCs w:val="22"/>
        </w:rPr>
        <w:t xml:space="preserve"> </w:t>
      </w:r>
      <w:r w:rsidRPr="0054432E">
        <w:rPr>
          <w:rFonts w:asciiTheme="minorHAnsi" w:hAnsiTheme="minorHAnsi"/>
          <w:color w:val="595959"/>
          <w:sz w:val="22"/>
        </w:rPr>
        <w:t xml:space="preserve">L2 </w:t>
      </w:r>
      <w:r w:rsidRPr="003C482C">
        <w:rPr>
          <w:rFonts w:asciiTheme="minorHAnsi" w:hAnsiTheme="minorHAnsi"/>
          <w:b w:val="0"/>
          <w:color w:val="595959"/>
          <w:sz w:val="22"/>
        </w:rPr>
        <w:t>What</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conclusion</w:t>
      </w:r>
      <w:r w:rsidR="00840AB1">
        <w:rPr>
          <w:rFonts w:asciiTheme="minorHAnsi" w:hAnsiTheme="minorHAnsi"/>
          <w:b w:val="0"/>
          <w:color w:val="595959"/>
          <w:sz w:val="22"/>
        </w:rPr>
        <w:t>/</w:t>
      </w:r>
      <w:r w:rsidR="0061705B">
        <w:rPr>
          <w:rFonts w:asciiTheme="minorHAnsi" w:hAnsiTheme="minorHAnsi"/>
          <w:b w:val="0"/>
          <w:color w:val="595959"/>
          <w:sz w:val="22"/>
        </w:rPr>
        <w:t xml:space="preserve">s </w:t>
      </w:r>
      <w:r w:rsidRPr="003C482C">
        <w:rPr>
          <w:rFonts w:asciiTheme="minorHAnsi" w:hAnsiTheme="minorHAnsi"/>
          <w:b w:val="0"/>
          <w:color w:val="595959"/>
          <w:sz w:val="22"/>
        </w:rPr>
        <w:t>or implication/s</w:t>
      </w:r>
      <w:r w:rsidR="00655518">
        <w:rPr>
          <w:rFonts w:asciiTheme="minorHAnsi" w:hAnsiTheme="minorHAnsi"/>
          <w:b w:val="0"/>
          <w:color w:val="595959"/>
          <w:sz w:val="22"/>
        </w:rPr>
        <w:t xml:space="preserve">) </w:t>
      </w:r>
      <w:r w:rsidRPr="003C482C">
        <w:rPr>
          <w:rFonts w:asciiTheme="minorHAnsi" w:hAnsiTheme="minorHAnsi"/>
          <w:b w:val="0"/>
          <w:color w:val="595959"/>
          <w:sz w:val="22"/>
        </w:rPr>
        <w:t xml:space="preserve">can you </w:t>
      </w:r>
      <w:r w:rsidR="00A11A7F">
        <w:rPr>
          <w:rFonts w:asciiTheme="minorHAnsi" w:hAnsiTheme="minorHAnsi"/>
          <w:b w:val="0"/>
          <w:color w:val="595959"/>
          <w:sz w:val="22"/>
        </w:rPr>
        <w:t xml:space="preserve">draw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content</w:t>
      </w:r>
      <w:r w:rsidR="00655518">
        <w:rPr>
          <w:rFonts w:asciiTheme="minorHAnsi" w:hAnsiTheme="minorHAnsi"/>
          <w:b w:val="0"/>
          <w:bCs w:val="0"/>
          <w:color w:val="595959"/>
          <w:sz w:val="22"/>
          <w:szCs w:val="22"/>
        </w:rPr>
        <w:t>)</w:t>
      </w:r>
      <w:r w:rsidR="0070747F">
        <w:rPr>
          <w:rFonts w:asciiTheme="minorHAnsi" w:hAnsiTheme="minorHAnsi"/>
          <w:b w:val="0"/>
          <w:bCs w:val="0"/>
          <w:color w:val="595959"/>
          <w:sz w:val="22"/>
          <w:szCs w:val="22"/>
        </w:rPr>
        <w:t>?</w:t>
      </w:r>
      <w:r w:rsidR="00655518">
        <w:rPr>
          <w:rFonts w:asciiTheme="minorHAnsi" w:hAnsiTheme="minorHAnsi"/>
          <w:color w:val="595959"/>
          <w:sz w:val="22"/>
        </w:rPr>
        <w:t xml:space="preserve"> (</w:t>
      </w:r>
      <w:r w:rsidRPr="003C482C">
        <w:rPr>
          <w:rFonts w:asciiTheme="minorHAnsi" w:hAnsiTheme="minorHAnsi"/>
          <w:color w:val="595959"/>
          <w:sz w:val="22"/>
        </w:rPr>
        <w:t>Informational or Explanatory/Definition</w:t>
      </w:r>
      <w:r w:rsidR="00840AB1">
        <w:rPr>
          <w:rFonts w:asciiTheme="minorHAnsi" w:hAnsiTheme="minorHAnsi"/>
          <w:color w:val="595959"/>
          <w:sz w:val="22"/>
        </w:rPr>
        <w:t>)</w:t>
      </w:r>
    </w:p>
    <w:p w14:paraId="4FA74057" w14:textId="77777777" w:rsidR="00313EC1" w:rsidRPr="003C482C" w:rsidRDefault="00313EC1">
      <w:pPr>
        <w:pStyle w:val="Heading1"/>
        <w:spacing w:before="0" w:after="0"/>
        <w:ind w:left="720"/>
        <w:jc w:val="left"/>
        <w:rPr>
          <w:rFonts w:asciiTheme="minorHAnsi" w:hAnsiTheme="minorHAnsi"/>
          <w:color w:val="595959"/>
          <w:sz w:val="22"/>
        </w:rPr>
      </w:pPr>
    </w:p>
    <w:p w14:paraId="5E5C168E" w14:textId="61575D58" w:rsidR="00313EC1" w:rsidRPr="0054432E" w:rsidRDefault="00313EC1">
      <w:pPr>
        <w:pStyle w:val="Heading1"/>
        <w:spacing w:before="0" w:after="0"/>
        <w:ind w:left="720"/>
        <w:jc w:val="left"/>
        <w:rPr>
          <w:rFonts w:asciiTheme="minorHAnsi" w:hAnsiTheme="minorHAnsi"/>
          <w:b w:val="0"/>
          <w:color w:val="595959"/>
          <w:sz w:val="22"/>
        </w:rPr>
      </w:pPr>
      <w:r w:rsidRPr="0054432E">
        <w:rPr>
          <w:rFonts w:asciiTheme="minorHAnsi" w:hAnsiTheme="minorHAnsi"/>
          <w:color w:val="595959"/>
          <w:sz w:val="22"/>
        </w:rPr>
        <w:t xml:space="preserve">Variation Task </w:t>
      </w:r>
      <w:r w:rsidR="00D6044B" w:rsidRPr="0054432E">
        <w:rPr>
          <w:rFonts w:asciiTheme="minorHAnsi" w:hAnsiTheme="minorHAnsi"/>
          <w:color w:val="595959"/>
          <w:sz w:val="22"/>
        </w:rPr>
        <w:t xml:space="preserve">12 </w:t>
      </w:r>
      <w:r w:rsidR="00D6044B">
        <w:rPr>
          <w:rFonts w:asciiTheme="minorHAnsi" w:hAnsiTheme="minorHAnsi"/>
          <w:color w:val="595959"/>
          <w:sz w:val="22"/>
        </w:rPr>
        <w:t>Example</w:t>
      </w:r>
      <w:r w:rsidRPr="0054432E">
        <w:rPr>
          <w:rFonts w:asciiTheme="minorHAnsi" w:hAnsiTheme="minorHAnsi"/>
          <w:color w:val="595959"/>
          <w:sz w:val="22"/>
        </w:rPr>
        <w:t>:</w:t>
      </w:r>
      <w:r w:rsidRPr="0054432E">
        <w:rPr>
          <w:rFonts w:asciiTheme="minorHAnsi" w:hAnsiTheme="minorHAnsi"/>
          <w:b w:val="0"/>
          <w:color w:val="595959"/>
          <w:sz w:val="22"/>
        </w:rPr>
        <w:t xml:space="preserve"> </w:t>
      </w:r>
      <w:r w:rsidRPr="0054432E">
        <w:rPr>
          <w:rFonts w:asciiTheme="minorHAnsi" w:hAnsiTheme="minorHAnsi"/>
          <w:b w:val="0"/>
          <w:color w:val="595959"/>
          <w:sz w:val="22"/>
          <w:u w:val="single"/>
        </w:rPr>
        <w:t xml:space="preserve">What did the authors of the </w:t>
      </w:r>
      <w:r w:rsidRPr="0054432E">
        <w:rPr>
          <w:rFonts w:asciiTheme="minorHAnsi" w:hAnsiTheme="minorHAnsi"/>
          <w:b w:val="0"/>
          <w:i/>
          <w:color w:val="595959"/>
          <w:sz w:val="22"/>
          <w:u w:val="single"/>
        </w:rPr>
        <w:t>American Constitution</w:t>
      </w:r>
      <w:r w:rsidRPr="0054432E">
        <w:rPr>
          <w:rFonts w:asciiTheme="minorHAnsi" w:hAnsiTheme="minorHAnsi"/>
          <w:b w:val="0"/>
          <w:color w:val="595959"/>
          <w:sz w:val="22"/>
          <w:u w:val="single"/>
        </w:rPr>
        <w:t xml:space="preserve"> mean by “rights”?</w:t>
      </w:r>
      <w:r w:rsidRPr="0054432E">
        <w:rPr>
          <w:rFonts w:asciiTheme="minorHAnsi" w:hAnsiTheme="minorHAnsi"/>
          <w:b w:val="0"/>
          <w:color w:val="595959"/>
          <w:sz w:val="22"/>
        </w:rPr>
        <w:t xml:space="preserve"> After reading and analyzing </w:t>
      </w:r>
      <w:r w:rsidRPr="0054432E">
        <w:rPr>
          <w:rFonts w:asciiTheme="minorHAnsi" w:hAnsiTheme="minorHAnsi"/>
          <w:b w:val="0"/>
          <w:color w:val="595959"/>
          <w:sz w:val="22"/>
          <w:u w:val="single"/>
        </w:rPr>
        <w:t xml:space="preserve">relevant amendments of the </w:t>
      </w:r>
      <w:r w:rsidRPr="0054432E">
        <w:rPr>
          <w:rFonts w:asciiTheme="minorHAnsi" w:hAnsiTheme="minorHAnsi"/>
          <w:b w:val="0"/>
          <w:i/>
          <w:color w:val="595959"/>
          <w:sz w:val="22"/>
          <w:u w:val="single"/>
        </w:rPr>
        <w:t>Bill of Rights</w:t>
      </w:r>
      <w:r w:rsidRPr="0054432E">
        <w:rPr>
          <w:rFonts w:asciiTheme="minorHAnsi" w:hAnsiTheme="minorHAnsi"/>
          <w:b w:val="0"/>
          <w:color w:val="595959"/>
          <w:sz w:val="22"/>
        </w:rPr>
        <w:t xml:space="preserve">, write an </w:t>
      </w:r>
      <w:r w:rsidRPr="0054432E">
        <w:rPr>
          <w:rFonts w:asciiTheme="minorHAnsi" w:hAnsiTheme="minorHAnsi"/>
          <w:b w:val="0"/>
          <w:color w:val="595959"/>
          <w:sz w:val="22"/>
          <w:u w:val="single"/>
        </w:rPr>
        <w:t>essay</w:t>
      </w:r>
      <w:r w:rsidRPr="0054432E">
        <w:rPr>
          <w:rFonts w:asciiTheme="minorHAnsi" w:hAnsiTheme="minorHAnsi"/>
          <w:b w:val="0"/>
          <w:color w:val="595959"/>
          <w:sz w:val="22"/>
        </w:rPr>
        <w:t xml:space="preserve"> in which you define </w:t>
      </w:r>
      <w:r w:rsidRPr="0054432E">
        <w:rPr>
          <w:rFonts w:asciiTheme="minorHAnsi" w:hAnsiTheme="minorHAnsi"/>
          <w:b w:val="0"/>
          <w:color w:val="595959"/>
          <w:sz w:val="22"/>
          <w:u w:val="single"/>
        </w:rPr>
        <w:t>”rights”</w:t>
      </w:r>
      <w:r w:rsidRPr="0054432E">
        <w:rPr>
          <w:rFonts w:asciiTheme="minorHAnsi" w:hAnsiTheme="minorHAnsi"/>
          <w:b w:val="0"/>
          <w:color w:val="595959"/>
          <w:sz w:val="22"/>
        </w:rPr>
        <w:t xml:space="preserve"> and explain i</w:t>
      </w:r>
      <w:r w:rsidRPr="0054432E">
        <w:rPr>
          <w:rFonts w:asciiTheme="minorHAnsi" w:hAnsiTheme="minorHAnsi"/>
          <w:b w:val="0"/>
          <w:color w:val="595959"/>
          <w:sz w:val="22"/>
          <w:u w:val="single"/>
        </w:rPr>
        <w:t>ts meaning in this foundational document</w:t>
      </w:r>
      <w:r w:rsidRPr="007F02B7">
        <w:rPr>
          <w:rFonts w:asciiTheme="minorHAnsi" w:hAnsiTheme="minorHAnsi"/>
          <w:b w:val="0"/>
          <w:color w:val="595959"/>
          <w:sz w:val="22"/>
        </w:rPr>
        <w:t>.</w:t>
      </w:r>
      <w:r w:rsidRPr="0054432E">
        <w:rPr>
          <w:rFonts w:asciiTheme="minorHAnsi" w:hAnsiTheme="minorHAnsi"/>
          <w:b w:val="0"/>
          <w:color w:val="595959"/>
          <w:sz w:val="22"/>
        </w:rPr>
        <w:t xml:space="preserve"> Support your discussion with evidence from the text. L2 What </w:t>
      </w:r>
      <w:r w:rsidRPr="00840AB1">
        <w:rPr>
          <w:rFonts w:asciiTheme="minorHAnsi" w:hAnsiTheme="minorHAnsi"/>
          <w:b w:val="0"/>
          <w:color w:val="595959"/>
          <w:sz w:val="22"/>
          <w:u w:val="single"/>
        </w:rPr>
        <w:t>implication</w:t>
      </w:r>
      <w:r w:rsidRPr="0054432E">
        <w:rPr>
          <w:rFonts w:asciiTheme="minorHAnsi" w:hAnsiTheme="minorHAnsi"/>
          <w:b w:val="0"/>
          <w:color w:val="595959"/>
          <w:sz w:val="22"/>
        </w:rPr>
        <w:t xml:space="preserve"> can you draw </w:t>
      </w:r>
      <w:r w:rsidRPr="007F02B7">
        <w:rPr>
          <w:rFonts w:asciiTheme="minorHAnsi" w:hAnsiTheme="minorHAnsi"/>
          <w:b w:val="0"/>
          <w:color w:val="595959"/>
          <w:sz w:val="22"/>
          <w:u w:val="single"/>
        </w:rPr>
        <w:t>about h</w:t>
      </w:r>
      <w:r w:rsidRPr="00840AB1">
        <w:rPr>
          <w:rFonts w:asciiTheme="minorHAnsi" w:hAnsiTheme="minorHAnsi"/>
          <w:b w:val="0"/>
          <w:color w:val="595959"/>
          <w:sz w:val="22"/>
          <w:u w:val="single"/>
        </w:rPr>
        <w:t>ow political “rights” are defined today</w:t>
      </w:r>
      <w:r w:rsidRPr="0054432E">
        <w:rPr>
          <w:rFonts w:asciiTheme="minorHAnsi" w:hAnsiTheme="minorHAnsi"/>
          <w:b w:val="0"/>
          <w:color w:val="595959"/>
          <w:sz w:val="22"/>
        </w:rPr>
        <w:t>?</w:t>
      </w:r>
      <w:r w:rsidR="00655518">
        <w:rPr>
          <w:rFonts w:asciiTheme="minorHAnsi" w:hAnsiTheme="minorHAnsi"/>
          <w:b w:val="0"/>
          <w:color w:val="595959"/>
          <w:sz w:val="22"/>
        </w:rPr>
        <w:t xml:space="preserve"> (</w:t>
      </w:r>
      <w:r w:rsidRPr="0054432E">
        <w:rPr>
          <w:rFonts w:asciiTheme="minorHAnsi" w:hAnsiTheme="minorHAnsi"/>
          <w:b w:val="0"/>
          <w:color w:val="595959"/>
          <w:sz w:val="22"/>
        </w:rPr>
        <w:t>Informational or Explanatory/Definition</w:t>
      </w:r>
      <w:r w:rsidR="00840AB1">
        <w:rPr>
          <w:rFonts w:asciiTheme="minorHAnsi" w:hAnsiTheme="minorHAnsi"/>
          <w:b w:val="0"/>
          <w:color w:val="595959"/>
          <w:sz w:val="22"/>
        </w:rPr>
        <w:t>)</w:t>
      </w:r>
    </w:p>
    <w:p w14:paraId="0DDA3455" w14:textId="77777777" w:rsidR="00313EC1" w:rsidRPr="003C482C"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3C482C" w14:paraId="477789A3"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07166631" w14:textId="77777777" w:rsidR="00313EC1" w:rsidRPr="003C482C" w:rsidRDefault="00313EC1">
            <w:pPr>
              <w:rPr>
                <w:rFonts w:asciiTheme="minorHAnsi" w:hAnsiTheme="minorHAnsi"/>
                <w:b/>
                <w:sz w:val="22"/>
              </w:rPr>
            </w:pPr>
          </w:p>
          <w:p w14:paraId="015B19F4" w14:textId="214D3ED0" w:rsidR="00655518" w:rsidRDefault="00313EC1">
            <w:pPr>
              <w:rPr>
                <w:rFonts w:asciiTheme="minorHAnsi" w:hAnsiTheme="minorHAnsi"/>
                <w:b/>
                <w:sz w:val="22"/>
              </w:rPr>
            </w:pPr>
            <w:r w:rsidRPr="003C482C">
              <w:rPr>
                <w:rFonts w:asciiTheme="minorHAnsi" w:hAnsiTheme="minorHAnsi"/>
                <w:b/>
                <w:sz w:val="22"/>
              </w:rPr>
              <w:t xml:space="preserve">Task 13 Template: </w:t>
            </w:r>
            <w:r w:rsidRPr="003C482C">
              <w:rPr>
                <w:rFonts w:asciiTheme="minorHAnsi" w:hAnsiTheme="minorHAnsi"/>
                <w:sz w:val="22"/>
              </w:rPr>
              <w:t>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w:t>
            </w:r>
            <w:r w:rsidR="00F971FB">
              <w:rPr>
                <w:rFonts w:asciiTheme="minorHAnsi" w:hAnsiTheme="minorHAnsi"/>
                <w:sz w:val="22"/>
              </w:rPr>
              <w:t xml:space="preserv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Pr>
                <w:rFonts w:asciiTheme="minorHAnsi" w:hAnsiTheme="minorHAnsi"/>
                <w:sz w:val="22"/>
              </w:rPr>
              <w:t xml:space="preserve">) </w:t>
            </w:r>
            <w:r w:rsidRPr="003C482C">
              <w:rPr>
                <w:rFonts w:asciiTheme="minorHAnsi" w:hAnsiTheme="minorHAnsi"/>
                <w:sz w:val="22"/>
              </w:rPr>
              <w:t>that describes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Support your discussion with evidence from your research.</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Explanatory/Description</w:t>
            </w:r>
            <w:r w:rsidR="00655518">
              <w:rPr>
                <w:rFonts w:asciiTheme="minorHAnsi" w:hAnsiTheme="minorHAnsi"/>
                <w:b/>
                <w:sz w:val="22"/>
              </w:rPr>
              <w:t>)</w:t>
            </w:r>
          </w:p>
          <w:p w14:paraId="1EFF694E" w14:textId="77777777" w:rsidR="00313EC1" w:rsidRPr="003C482C" w:rsidRDefault="00313EC1">
            <w:pPr>
              <w:rPr>
                <w:rFonts w:asciiTheme="minorHAnsi" w:hAnsiTheme="minorHAnsi"/>
                <w:b/>
                <w:sz w:val="22"/>
              </w:rPr>
            </w:pPr>
          </w:p>
        </w:tc>
      </w:tr>
    </w:tbl>
    <w:p w14:paraId="4FE80F50" w14:textId="77777777" w:rsidR="00313EC1" w:rsidRPr="003C482C" w:rsidRDefault="00313EC1">
      <w:pPr>
        <w:rPr>
          <w:rFonts w:asciiTheme="minorHAnsi" w:hAnsiTheme="minorHAnsi"/>
          <w:b/>
          <w:sz w:val="22"/>
        </w:rPr>
      </w:pPr>
    </w:p>
    <w:p w14:paraId="14A0512C" w14:textId="77777777" w:rsidR="00655518" w:rsidRDefault="00313EC1" w:rsidP="00503CB4">
      <w:pPr>
        <w:pStyle w:val="ListParagraph"/>
        <w:ind w:left="709"/>
        <w:rPr>
          <w:rFonts w:asciiTheme="minorHAnsi" w:hAnsiTheme="minorHAnsi"/>
          <w:sz w:val="22"/>
        </w:rPr>
      </w:pPr>
      <w:r w:rsidRPr="0054432E">
        <w:rPr>
          <w:rFonts w:asciiTheme="minorHAnsi" w:hAnsiTheme="minorHAnsi"/>
          <w:b/>
          <w:sz w:val="22"/>
        </w:rPr>
        <w:t>Task 13 Social Studies Example:</w:t>
      </w:r>
      <w:r w:rsidRPr="0054432E">
        <w:rPr>
          <w:rFonts w:asciiTheme="minorHAnsi" w:hAnsiTheme="minorHAnsi"/>
          <w:sz w:val="22"/>
        </w:rPr>
        <w:t xml:space="preserve"> After researching </w:t>
      </w:r>
      <w:r w:rsidRPr="0054432E">
        <w:rPr>
          <w:rFonts w:asciiTheme="minorHAnsi" w:hAnsiTheme="minorHAnsi"/>
          <w:sz w:val="22"/>
          <w:u w:val="single"/>
        </w:rPr>
        <w:t>government and historical documents</w:t>
      </w:r>
      <w:r w:rsidRPr="0054432E">
        <w:rPr>
          <w:rFonts w:asciiTheme="minorHAnsi" w:hAnsiTheme="minorHAnsi"/>
          <w:sz w:val="22"/>
        </w:rPr>
        <w:t xml:space="preserve"> on </w:t>
      </w:r>
      <w:r w:rsidRPr="0054432E">
        <w:rPr>
          <w:rFonts w:asciiTheme="minorHAnsi" w:hAnsiTheme="minorHAnsi"/>
          <w:sz w:val="22"/>
          <w:u w:val="single"/>
        </w:rPr>
        <w:t>the electoral college</w:t>
      </w:r>
      <w:r w:rsidRPr="0054432E">
        <w:rPr>
          <w:rFonts w:asciiTheme="minorHAnsi" w:hAnsiTheme="minorHAnsi"/>
          <w:sz w:val="22"/>
        </w:rPr>
        <w:t xml:space="preserve">, write an </w:t>
      </w:r>
      <w:r w:rsidRPr="0054432E">
        <w:rPr>
          <w:rFonts w:asciiTheme="minorHAnsi" w:hAnsiTheme="minorHAnsi"/>
          <w:sz w:val="22"/>
          <w:u w:val="single"/>
        </w:rPr>
        <w:t>article for your local newspaper</w:t>
      </w:r>
      <w:r w:rsidRPr="0054432E">
        <w:rPr>
          <w:rFonts w:asciiTheme="minorHAnsi" w:hAnsiTheme="minorHAnsi"/>
          <w:sz w:val="22"/>
        </w:rPr>
        <w:t xml:space="preserve"> that describes </w:t>
      </w:r>
      <w:r w:rsidRPr="0054432E">
        <w:rPr>
          <w:rFonts w:asciiTheme="minorHAnsi" w:hAnsiTheme="minorHAnsi"/>
          <w:sz w:val="22"/>
          <w:u w:val="single"/>
        </w:rPr>
        <w:t>the historical significance of the electoral college</w:t>
      </w:r>
      <w:r w:rsidRPr="00840AB1">
        <w:rPr>
          <w:rFonts w:asciiTheme="minorHAnsi" w:hAnsiTheme="minorHAnsi"/>
          <w:sz w:val="22"/>
        </w:rPr>
        <w:t>.</w:t>
      </w:r>
      <w:r w:rsidRPr="0054432E">
        <w:rPr>
          <w:rFonts w:asciiTheme="minorHAnsi" w:hAnsiTheme="minorHAnsi"/>
          <w:sz w:val="22"/>
        </w:rPr>
        <w:t xml:space="preserve"> Support your discussion with evidence from your research.</w:t>
      </w:r>
      <w:r w:rsidR="00655518">
        <w:rPr>
          <w:rFonts w:asciiTheme="minorHAnsi" w:hAnsiTheme="minorHAnsi"/>
          <w:sz w:val="22"/>
        </w:rPr>
        <w:t xml:space="preserve"> (</w:t>
      </w:r>
      <w:r w:rsidRPr="0054432E">
        <w:rPr>
          <w:rFonts w:asciiTheme="minorHAnsi" w:hAnsiTheme="minorHAnsi"/>
          <w:sz w:val="22"/>
        </w:rPr>
        <w:t>Informational or Explanatory/Description</w:t>
      </w:r>
      <w:r w:rsidR="00655518">
        <w:rPr>
          <w:rFonts w:asciiTheme="minorHAnsi" w:hAnsiTheme="minorHAnsi"/>
          <w:sz w:val="22"/>
        </w:rPr>
        <w:t>)</w:t>
      </w:r>
    </w:p>
    <w:p w14:paraId="6556C80B" w14:textId="77777777" w:rsidR="00313EC1" w:rsidRPr="0054432E" w:rsidRDefault="00313EC1">
      <w:pPr>
        <w:pStyle w:val="ListParagraph"/>
        <w:rPr>
          <w:rFonts w:asciiTheme="minorHAnsi" w:hAnsiTheme="minorHAnsi"/>
          <w:sz w:val="22"/>
        </w:rPr>
      </w:pPr>
    </w:p>
    <w:p w14:paraId="4D453DA4" w14:textId="77777777" w:rsidR="00655518" w:rsidRDefault="00313EC1" w:rsidP="00503CB4">
      <w:pPr>
        <w:pStyle w:val="ListParagraph"/>
        <w:ind w:left="709"/>
        <w:rPr>
          <w:rFonts w:asciiTheme="minorHAnsi" w:hAnsiTheme="minorHAnsi"/>
          <w:sz w:val="22"/>
        </w:rPr>
      </w:pPr>
      <w:r w:rsidRPr="0054432E">
        <w:rPr>
          <w:rFonts w:asciiTheme="minorHAnsi" w:hAnsiTheme="minorHAnsi"/>
          <w:b/>
          <w:sz w:val="22"/>
        </w:rPr>
        <w:t xml:space="preserve">Task 13 Science Example: </w:t>
      </w:r>
      <w:r w:rsidRPr="0054432E">
        <w:rPr>
          <w:rFonts w:asciiTheme="minorHAnsi" w:hAnsiTheme="minorHAnsi"/>
          <w:sz w:val="22"/>
        </w:rPr>
        <w:t xml:space="preserve">After researching </w:t>
      </w:r>
      <w:r w:rsidRPr="0054432E">
        <w:rPr>
          <w:rFonts w:asciiTheme="minorHAnsi" w:hAnsiTheme="minorHAnsi"/>
          <w:sz w:val="22"/>
          <w:u w:val="single"/>
        </w:rPr>
        <w:t>cooking guides and articles</w:t>
      </w:r>
      <w:r w:rsidRPr="0054432E">
        <w:rPr>
          <w:rFonts w:asciiTheme="minorHAnsi" w:hAnsiTheme="minorHAnsi"/>
          <w:sz w:val="22"/>
        </w:rPr>
        <w:t xml:space="preserve"> on </w:t>
      </w:r>
      <w:r w:rsidRPr="0054432E">
        <w:rPr>
          <w:rFonts w:asciiTheme="minorHAnsi" w:hAnsiTheme="minorHAnsi"/>
          <w:sz w:val="22"/>
          <w:u w:val="single"/>
        </w:rPr>
        <w:t>“kitchen chemistry</w:t>
      </w:r>
      <w:r w:rsidRPr="0054432E">
        <w:rPr>
          <w:rFonts w:asciiTheme="minorHAnsi" w:hAnsiTheme="minorHAnsi"/>
          <w:sz w:val="22"/>
        </w:rPr>
        <w:t xml:space="preserve">,” write a </w:t>
      </w:r>
      <w:r w:rsidRPr="0054432E">
        <w:rPr>
          <w:rFonts w:asciiTheme="minorHAnsi" w:hAnsiTheme="minorHAnsi"/>
          <w:sz w:val="22"/>
          <w:u w:val="single"/>
        </w:rPr>
        <w:t>manual for the general public</w:t>
      </w:r>
      <w:r w:rsidRPr="0054432E">
        <w:rPr>
          <w:rFonts w:asciiTheme="minorHAnsi" w:hAnsiTheme="minorHAnsi"/>
          <w:sz w:val="22"/>
        </w:rPr>
        <w:t xml:space="preserve"> that describes </w:t>
      </w:r>
      <w:r w:rsidRPr="0054432E">
        <w:rPr>
          <w:rFonts w:asciiTheme="minorHAnsi" w:hAnsiTheme="minorHAnsi"/>
          <w:sz w:val="22"/>
          <w:u w:val="single"/>
        </w:rPr>
        <w:t>in detail how to use common products to solve an everyday problem such as cleaning fresh produce</w:t>
      </w:r>
      <w:r w:rsidRPr="00840AB1">
        <w:rPr>
          <w:rFonts w:asciiTheme="minorHAnsi" w:hAnsiTheme="minorHAnsi"/>
          <w:sz w:val="22"/>
        </w:rPr>
        <w:t>.</w:t>
      </w:r>
      <w:r w:rsidRPr="0054432E">
        <w:rPr>
          <w:rFonts w:asciiTheme="minorHAnsi" w:hAnsiTheme="minorHAnsi"/>
          <w:sz w:val="22"/>
        </w:rPr>
        <w:t xml:space="preserve"> Support your discussion with evidence from your research.</w:t>
      </w:r>
      <w:r w:rsidR="00655518">
        <w:rPr>
          <w:rFonts w:asciiTheme="minorHAnsi" w:hAnsiTheme="minorHAnsi"/>
          <w:sz w:val="22"/>
        </w:rPr>
        <w:t xml:space="preserve"> (</w:t>
      </w:r>
      <w:r w:rsidRPr="0054432E">
        <w:rPr>
          <w:rFonts w:asciiTheme="minorHAnsi" w:hAnsiTheme="minorHAnsi"/>
          <w:sz w:val="22"/>
        </w:rPr>
        <w:t>Informational or Explanatory/Description</w:t>
      </w:r>
      <w:r w:rsidR="00655518">
        <w:rPr>
          <w:rFonts w:asciiTheme="minorHAnsi" w:hAnsiTheme="minorHAnsi"/>
          <w:sz w:val="22"/>
        </w:rPr>
        <w:t>)</w:t>
      </w:r>
    </w:p>
    <w:p w14:paraId="745A88C7" w14:textId="77777777" w:rsidR="00313EC1" w:rsidRPr="0054432E" w:rsidRDefault="00313EC1">
      <w:pPr>
        <w:pStyle w:val="ListParagraph"/>
        <w:rPr>
          <w:rFonts w:asciiTheme="minorHAnsi" w:hAnsiTheme="minorHAnsi"/>
          <w:sz w:val="22"/>
        </w:rPr>
      </w:pPr>
    </w:p>
    <w:p w14:paraId="503E3014" w14:textId="6F94937C" w:rsidR="00655518" w:rsidRDefault="0054432E" w:rsidP="0054432E">
      <w:pPr>
        <w:rPr>
          <w:rFonts w:asciiTheme="minorHAnsi" w:hAnsiTheme="minorHAnsi"/>
          <w:b/>
          <w:color w:val="595959"/>
          <w:sz w:val="22"/>
        </w:rPr>
      </w:pPr>
      <w:r>
        <w:rPr>
          <w:rFonts w:asciiTheme="minorHAnsi" w:hAnsiTheme="minorHAnsi"/>
          <w:b/>
          <w:color w:val="595959"/>
          <w:sz w:val="22"/>
        </w:rPr>
        <w:t>Variation</w:t>
      </w:r>
      <w:r>
        <w:rPr>
          <w:rFonts w:asciiTheme="minorHAnsi" w:hAnsiTheme="minorHAnsi" w:cs="Calibri"/>
          <w:b/>
          <w:color w:val="595959"/>
          <w:sz w:val="22"/>
          <w:szCs w:val="22"/>
        </w:rPr>
        <w:t xml:space="preserve"> </w:t>
      </w:r>
      <w:r w:rsidR="00313EC1" w:rsidRPr="003C482C">
        <w:rPr>
          <w:rFonts w:asciiTheme="minorHAnsi" w:hAnsiTheme="minorHAnsi"/>
          <w:b/>
          <w:color w:val="595959"/>
          <w:sz w:val="22"/>
        </w:rPr>
        <w:t>Task 13 Template:</w:t>
      </w:r>
      <w:r w:rsidR="00313EC1" w:rsidRPr="003C482C">
        <w:rPr>
          <w:rFonts w:asciiTheme="minorHAnsi" w:hAnsiTheme="minorHAnsi"/>
          <w:color w:val="595959"/>
          <w:sz w:val="22"/>
        </w:rPr>
        <w:t xml:space="preserve"> After researching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00313EC1" w:rsidRPr="003C482C">
        <w:rPr>
          <w:rFonts w:asciiTheme="minorHAnsi" w:hAnsiTheme="minorHAnsi"/>
          <w:color w:val="595959"/>
          <w:sz w:val="22"/>
        </w:rPr>
        <w:t>informational texts</w:t>
      </w:r>
      <w:r w:rsidR="00763E16">
        <w:rPr>
          <w:rFonts w:asciiTheme="minorHAnsi" w:hAnsiTheme="minorHAnsi"/>
          <w:color w:val="595959"/>
          <w:sz w:val="22"/>
        </w:rPr>
        <w:t>),</w:t>
      </w:r>
      <w:r w:rsidR="00313EC1" w:rsidRPr="003C482C">
        <w:rPr>
          <w:rFonts w:asciiTheme="minorHAnsi" w:hAnsiTheme="minorHAnsi"/>
          <w:color w:val="595959"/>
          <w:sz w:val="22"/>
        </w:rPr>
        <w:t xml:space="preserve"> write</w:t>
      </w:r>
      <w:r w:rsidR="00F971FB">
        <w:rPr>
          <w:rFonts w:asciiTheme="minorHAnsi" w:hAnsiTheme="minorHAnsi"/>
          <w:color w:val="595959"/>
          <w:sz w:val="22"/>
        </w:rPr>
        <w:t xml:space="preserv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00313EC1"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00313EC1" w:rsidRPr="003C482C">
        <w:rPr>
          <w:rFonts w:asciiTheme="minorHAnsi" w:hAnsiTheme="minorHAnsi"/>
          <w:color w:val="595959"/>
          <w:sz w:val="22"/>
        </w:rPr>
        <w:t>in which you describe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00313EC1" w:rsidRPr="003C482C">
        <w:rPr>
          <w:rFonts w:asciiTheme="minorHAnsi" w:hAnsiTheme="minorHAnsi"/>
          <w:color w:val="595959"/>
          <w:sz w:val="22"/>
        </w:rPr>
        <w:t>content</w:t>
      </w:r>
      <w:r w:rsidR="00655518">
        <w:rPr>
          <w:rFonts w:asciiTheme="minorHAnsi" w:hAnsiTheme="minorHAnsi"/>
          <w:color w:val="595959"/>
          <w:sz w:val="22"/>
        </w:rPr>
        <w:t xml:space="preserve">). </w:t>
      </w:r>
      <w:r w:rsidR="00313EC1" w:rsidRPr="003C482C">
        <w:rPr>
          <w:rFonts w:asciiTheme="minorHAnsi" w:hAnsiTheme="minorHAnsi" w:cs="Calibri"/>
          <w:color w:val="595959"/>
          <w:sz w:val="22"/>
          <w:szCs w:val="22"/>
        </w:rPr>
        <w:t xml:space="preserve"> </w:t>
      </w:r>
      <w:r w:rsidR="00313EC1" w:rsidRPr="003C482C">
        <w:rPr>
          <w:rFonts w:asciiTheme="minorHAnsi" w:hAnsiTheme="minorHAnsi"/>
          <w:color w:val="595959"/>
          <w:sz w:val="22"/>
        </w:rPr>
        <w:t>Support your discussion with evidence from your research.</w:t>
      </w:r>
      <w:r w:rsidR="00655518">
        <w:rPr>
          <w:rFonts w:asciiTheme="minorHAnsi" w:hAnsiTheme="minorHAnsi"/>
          <w:color w:val="595959"/>
          <w:sz w:val="22"/>
        </w:rPr>
        <w:t xml:space="preserve"> </w:t>
      </w:r>
      <w:r w:rsidR="00655518" w:rsidRPr="00C5695A">
        <w:rPr>
          <w:rFonts w:asciiTheme="minorHAnsi" w:hAnsiTheme="minorHAnsi"/>
          <w:b/>
          <w:color w:val="595959"/>
          <w:sz w:val="22"/>
        </w:rPr>
        <w:t>(</w:t>
      </w:r>
      <w:r w:rsidR="00313EC1" w:rsidRPr="003C482C">
        <w:rPr>
          <w:rFonts w:asciiTheme="minorHAnsi" w:hAnsiTheme="minorHAnsi"/>
          <w:b/>
          <w:color w:val="595959"/>
          <w:sz w:val="22"/>
        </w:rPr>
        <w:t>Informational or Explanatory/Description</w:t>
      </w:r>
      <w:r w:rsidR="00655518">
        <w:rPr>
          <w:rFonts w:asciiTheme="minorHAnsi" w:hAnsiTheme="minorHAnsi"/>
          <w:b/>
          <w:color w:val="595959"/>
          <w:sz w:val="22"/>
        </w:rPr>
        <w:t>)</w:t>
      </w:r>
    </w:p>
    <w:p w14:paraId="7CC75DC8" w14:textId="77777777" w:rsidR="00313EC1" w:rsidRPr="003C482C" w:rsidRDefault="00313EC1">
      <w:pPr>
        <w:pStyle w:val="ListParagraph"/>
        <w:rPr>
          <w:rFonts w:asciiTheme="minorHAnsi" w:hAnsiTheme="minorHAnsi"/>
          <w:color w:val="595959"/>
          <w:sz w:val="22"/>
        </w:rPr>
      </w:pPr>
    </w:p>
    <w:p w14:paraId="0765BECA" w14:textId="77777777" w:rsidR="00655518" w:rsidRDefault="00313EC1" w:rsidP="00503CB4">
      <w:pPr>
        <w:pStyle w:val="ListParagraph"/>
        <w:ind w:left="709"/>
        <w:rPr>
          <w:rFonts w:asciiTheme="minorHAnsi" w:hAnsiTheme="minorHAnsi"/>
          <w:color w:val="808080" w:themeColor="background1" w:themeShade="80"/>
          <w:sz w:val="22"/>
        </w:rPr>
      </w:pPr>
      <w:r w:rsidRPr="0054432E">
        <w:rPr>
          <w:rFonts w:asciiTheme="minorHAnsi" w:hAnsiTheme="minorHAnsi"/>
          <w:b/>
          <w:color w:val="595959"/>
          <w:sz w:val="22"/>
        </w:rPr>
        <w:t>Variation Task 13 Example:</w:t>
      </w:r>
      <w:r w:rsidRPr="0054432E">
        <w:rPr>
          <w:rFonts w:asciiTheme="minorHAnsi" w:hAnsiTheme="minorHAnsi"/>
          <w:color w:val="595959"/>
          <w:sz w:val="22"/>
        </w:rPr>
        <w:t xml:space="preserve"> After researching </w:t>
      </w:r>
      <w:r w:rsidRPr="0054432E">
        <w:rPr>
          <w:rFonts w:asciiTheme="minorHAnsi" w:hAnsiTheme="minorHAnsi"/>
          <w:color w:val="595959"/>
          <w:sz w:val="22"/>
          <w:u w:val="single"/>
        </w:rPr>
        <w:t>cooking guides and articles</w:t>
      </w:r>
      <w:r w:rsidRPr="0054432E">
        <w:rPr>
          <w:rFonts w:asciiTheme="minorHAnsi" w:hAnsiTheme="minorHAnsi"/>
          <w:color w:val="595959"/>
          <w:sz w:val="22"/>
        </w:rPr>
        <w:t xml:space="preserve">, write a </w:t>
      </w:r>
      <w:r w:rsidRPr="0054432E">
        <w:rPr>
          <w:rFonts w:asciiTheme="minorHAnsi" w:hAnsiTheme="minorHAnsi"/>
          <w:color w:val="595959"/>
          <w:sz w:val="22"/>
          <w:u w:val="single"/>
        </w:rPr>
        <w:t>manual for the general public</w:t>
      </w:r>
      <w:r w:rsidRPr="0054432E">
        <w:rPr>
          <w:rFonts w:asciiTheme="minorHAnsi" w:hAnsiTheme="minorHAnsi"/>
          <w:color w:val="595959"/>
          <w:sz w:val="22"/>
        </w:rPr>
        <w:t xml:space="preserve"> in which you describe </w:t>
      </w:r>
      <w:r w:rsidRPr="0054432E">
        <w:rPr>
          <w:rFonts w:asciiTheme="minorHAnsi" w:hAnsiTheme="minorHAnsi"/>
          <w:color w:val="595959"/>
          <w:sz w:val="22"/>
          <w:u w:val="single"/>
        </w:rPr>
        <w:t xml:space="preserve">in detail </w:t>
      </w:r>
      <w:r w:rsidRPr="0054432E">
        <w:rPr>
          <w:rFonts w:asciiTheme="minorHAnsi" w:hAnsiTheme="minorHAnsi"/>
          <w:color w:val="808080" w:themeColor="background1" w:themeShade="80"/>
          <w:sz w:val="22"/>
          <w:u w:val="single"/>
        </w:rPr>
        <w:t>how to use common products to solve an everyday household problem</w:t>
      </w:r>
      <w:r w:rsidRPr="00840AB1">
        <w:rPr>
          <w:rFonts w:asciiTheme="minorHAnsi" w:hAnsiTheme="minorHAnsi"/>
          <w:color w:val="808080" w:themeColor="background1" w:themeShade="80"/>
          <w:sz w:val="22"/>
        </w:rPr>
        <w:t>.</w:t>
      </w:r>
      <w:r w:rsidRPr="0054432E">
        <w:rPr>
          <w:rFonts w:asciiTheme="minorHAnsi" w:hAnsiTheme="minorHAnsi"/>
          <w:color w:val="808080" w:themeColor="background1" w:themeShade="80"/>
          <w:sz w:val="22"/>
        </w:rPr>
        <w:t xml:space="preserve"> Support your discussion with evidence from your research.</w:t>
      </w:r>
      <w:r w:rsidR="00655518">
        <w:rPr>
          <w:rFonts w:asciiTheme="minorHAnsi" w:hAnsiTheme="minorHAnsi"/>
          <w:color w:val="808080" w:themeColor="background1" w:themeShade="80"/>
          <w:sz w:val="22"/>
        </w:rPr>
        <w:t xml:space="preserve"> (</w:t>
      </w:r>
      <w:r w:rsidRPr="0054432E">
        <w:rPr>
          <w:rFonts w:asciiTheme="minorHAnsi" w:hAnsiTheme="minorHAnsi"/>
          <w:color w:val="808080" w:themeColor="background1" w:themeShade="80"/>
          <w:sz w:val="22"/>
        </w:rPr>
        <w:t>Informational or Explanatory/Description</w:t>
      </w:r>
      <w:r w:rsidR="00655518">
        <w:rPr>
          <w:rFonts w:asciiTheme="minorHAnsi" w:hAnsiTheme="minorHAnsi"/>
          <w:color w:val="808080" w:themeColor="background1" w:themeShade="80"/>
          <w:sz w:val="22"/>
        </w:rPr>
        <w:t>)</w:t>
      </w:r>
    </w:p>
    <w:p w14:paraId="65550C0B" w14:textId="77777777" w:rsidR="00313EC1" w:rsidRPr="0054432E" w:rsidRDefault="00313EC1">
      <w:pPr>
        <w:pStyle w:val="ListParagraph"/>
        <w:rPr>
          <w:rFonts w:asciiTheme="minorHAnsi" w:hAnsiTheme="minorHAnsi"/>
          <w:sz w:val="22"/>
        </w:rPr>
      </w:pPr>
    </w:p>
    <w:p w14:paraId="0ABBF8D6" w14:textId="77777777" w:rsidR="00C1704C" w:rsidRDefault="00C1704C">
      <w:pPr>
        <w:pStyle w:val="ListParagraph"/>
        <w:rPr>
          <w:rFonts w:asciiTheme="minorHAnsi" w:hAnsiTheme="minorHAnsi" w:cs="Calibri"/>
          <w:b/>
          <w:sz w:val="22"/>
          <w:szCs w:val="22"/>
        </w:rPr>
        <w:sectPr w:rsidR="00C1704C">
          <w:pgSz w:w="15840" w:h="12240" w:orient="landscape"/>
          <w:pgMar w:top="864" w:right="864" w:bottom="864" w:left="864" w:header="720" w:footer="720" w:gutter="0"/>
          <w:cols w:space="720"/>
          <w:docGrid w:linePitch="240" w:charSpace="32768"/>
        </w:sectPr>
      </w:pPr>
    </w:p>
    <w:tbl>
      <w:tblPr>
        <w:tblW w:w="0" w:type="auto"/>
        <w:tblLayout w:type="fixed"/>
        <w:tblLook w:val="0000" w:firstRow="0" w:lastRow="0" w:firstColumn="0" w:lastColumn="0" w:noHBand="0" w:noVBand="0"/>
      </w:tblPr>
      <w:tblGrid>
        <w:gridCol w:w="14328"/>
      </w:tblGrid>
      <w:tr w:rsidR="00313EC1" w:rsidRPr="003C482C" w14:paraId="740B7635"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6845E05D" w14:textId="77777777" w:rsidR="00313EC1" w:rsidRPr="003C482C" w:rsidRDefault="00313EC1">
            <w:pPr>
              <w:pStyle w:val="ListParagraph"/>
              <w:rPr>
                <w:rFonts w:asciiTheme="minorHAnsi" w:hAnsiTheme="minorHAnsi"/>
                <w:b/>
                <w:sz w:val="22"/>
              </w:rPr>
            </w:pPr>
          </w:p>
          <w:p w14:paraId="5BBD3995" w14:textId="1F716E46" w:rsidR="00655518" w:rsidRDefault="00313EC1">
            <w:pPr>
              <w:pStyle w:val="ListParagraph"/>
              <w:rPr>
                <w:rFonts w:asciiTheme="minorHAnsi" w:hAnsiTheme="minorHAnsi"/>
                <w:b/>
                <w:sz w:val="22"/>
              </w:rPr>
            </w:pPr>
            <w:r w:rsidRPr="003C482C">
              <w:rPr>
                <w:rFonts w:asciiTheme="minorHAnsi" w:hAnsiTheme="minorHAnsi"/>
                <w:b/>
                <w:sz w:val="22"/>
              </w:rPr>
              <w:t xml:space="preserve">Task 14 Template: </w:t>
            </w:r>
            <w:r w:rsidRPr="003C482C">
              <w:rPr>
                <w:rFonts w:asciiTheme="minorHAnsi" w:hAnsiTheme="minorHAnsi"/>
                <w:sz w:val="22"/>
              </w:rPr>
              <w:t>[Insert question]</w:t>
            </w:r>
            <w:r w:rsidRPr="003C482C">
              <w:rPr>
                <w:rFonts w:asciiTheme="minorHAnsi" w:hAnsiTheme="minorHAnsi"/>
                <w:b/>
                <w:sz w:val="22"/>
              </w:rPr>
              <w:t xml:space="preserve"> </w:t>
            </w:r>
            <w:r w:rsidRPr="003C482C">
              <w:rPr>
                <w:rFonts w:asciiTheme="minorHAnsi" w:hAnsiTheme="minorHAnsi"/>
                <w:sz w:val="22"/>
              </w:rPr>
              <w:t>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763E16">
              <w:rPr>
                <w:rFonts w:asciiTheme="minorHAnsi" w:hAnsiTheme="minorHAnsi"/>
                <w:sz w:val="22"/>
              </w:rPr>
              <w:t>),</w:t>
            </w:r>
            <w:r w:rsidRPr="003C482C">
              <w:rPr>
                <w:rFonts w:asciiTheme="minorHAnsi" w:hAnsiTheme="minorHAnsi"/>
                <w:sz w:val="22"/>
              </w:rPr>
              <w:t xml:space="preserve"> write</w:t>
            </w:r>
            <w:r w:rsidR="00F971FB">
              <w:rPr>
                <w:rFonts w:cs="Calibri"/>
                <w:sz w:val="22"/>
                <w:szCs w:val="22"/>
              </w:rPr>
              <w:t xml:space="preserve"> a/an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essay, report, or substitute</w:t>
            </w:r>
            <w:r w:rsidR="00655518">
              <w:rPr>
                <w:rFonts w:asciiTheme="minorHAnsi" w:hAnsiTheme="minorHAnsi"/>
                <w:sz w:val="22"/>
              </w:rPr>
              <w:t xml:space="preserve">) </w:t>
            </w:r>
            <w:r w:rsidRPr="003C482C">
              <w:rPr>
                <w:rFonts w:asciiTheme="minorHAnsi" w:hAnsiTheme="minorHAnsi"/>
                <w:sz w:val="22"/>
              </w:rPr>
              <w:t>that describes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 xml:space="preserve">) </w:t>
            </w:r>
            <w:r w:rsidRPr="003C482C">
              <w:rPr>
                <w:rFonts w:asciiTheme="minorHAnsi" w:hAnsiTheme="minorHAnsi"/>
                <w:sz w:val="22"/>
              </w:rPr>
              <w:t xml:space="preserve">and addresses the question. Support your discussion with evidence from the </w:t>
            </w:r>
            <w:r w:rsidR="00763E16">
              <w:rPr>
                <w:rFonts w:asciiTheme="minorHAnsi" w:hAnsiTheme="minorHAnsi"/>
                <w:sz w:val="22"/>
              </w:rPr>
              <w:t>text(s)</w:t>
            </w:r>
            <w:r w:rsidR="00655518">
              <w:rPr>
                <w:rFonts w:asciiTheme="minorHAnsi" w:hAnsiTheme="minorHAnsi"/>
                <w:sz w:val="22"/>
              </w:rPr>
              <w:t xml:space="preserve">. </w:t>
            </w:r>
            <w:r w:rsidR="00655518">
              <w:rPr>
                <w:rFonts w:asciiTheme="minorHAnsi" w:hAnsiTheme="minorHAnsi" w:cs="Calibri"/>
                <w:sz w:val="22"/>
                <w:szCs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Explanatory/Description</w:t>
            </w:r>
            <w:r w:rsidR="00655518">
              <w:rPr>
                <w:rFonts w:asciiTheme="minorHAnsi" w:hAnsiTheme="minorHAnsi"/>
                <w:b/>
                <w:sz w:val="22"/>
              </w:rPr>
              <w:t>)</w:t>
            </w:r>
          </w:p>
          <w:p w14:paraId="0556F541" w14:textId="77777777" w:rsidR="00313EC1" w:rsidRPr="003C482C" w:rsidRDefault="00313EC1">
            <w:pPr>
              <w:pStyle w:val="ListParagraph"/>
              <w:rPr>
                <w:rFonts w:asciiTheme="minorHAnsi" w:hAnsiTheme="minorHAnsi"/>
                <w:b/>
                <w:sz w:val="22"/>
              </w:rPr>
            </w:pPr>
          </w:p>
        </w:tc>
      </w:tr>
    </w:tbl>
    <w:p w14:paraId="76C2C6E9" w14:textId="77777777" w:rsidR="00313EC1" w:rsidRPr="003C482C" w:rsidRDefault="00313EC1">
      <w:pPr>
        <w:pStyle w:val="ListParagraph"/>
        <w:rPr>
          <w:rFonts w:asciiTheme="minorHAnsi" w:hAnsiTheme="minorHAnsi"/>
          <w:sz w:val="22"/>
        </w:rPr>
      </w:pPr>
    </w:p>
    <w:p w14:paraId="2955DBFF" w14:textId="77777777" w:rsidR="00655518" w:rsidRPr="00927C31" w:rsidRDefault="00313EC1" w:rsidP="00503CB4">
      <w:pPr>
        <w:pStyle w:val="ListParagraph"/>
        <w:ind w:left="709"/>
        <w:rPr>
          <w:rFonts w:asciiTheme="minorHAnsi" w:hAnsiTheme="minorHAnsi"/>
          <w:sz w:val="22"/>
        </w:rPr>
      </w:pPr>
      <w:r w:rsidRPr="003C482C">
        <w:rPr>
          <w:rFonts w:asciiTheme="minorHAnsi" w:hAnsiTheme="minorHAnsi"/>
          <w:b/>
          <w:sz w:val="22"/>
        </w:rPr>
        <w:t xml:space="preserve">Task 14 ELA Example: </w:t>
      </w:r>
      <w:r w:rsidRPr="003C482C">
        <w:rPr>
          <w:rFonts w:asciiTheme="minorHAnsi" w:hAnsiTheme="minorHAnsi"/>
          <w:sz w:val="22"/>
          <w:u w:val="single"/>
        </w:rPr>
        <w:t>How does Esperanza deal with her challenges as an immigrant to the United States?</w:t>
      </w:r>
      <w:r w:rsidRPr="003C482C">
        <w:rPr>
          <w:rFonts w:asciiTheme="minorHAnsi" w:hAnsiTheme="minorHAnsi"/>
          <w:b/>
          <w:sz w:val="22"/>
          <w:u w:val="single"/>
        </w:rPr>
        <w:t xml:space="preserve"> </w:t>
      </w:r>
      <w:r w:rsidRPr="003C482C">
        <w:rPr>
          <w:rFonts w:asciiTheme="minorHAnsi" w:hAnsiTheme="minorHAnsi"/>
          <w:sz w:val="22"/>
        </w:rPr>
        <w:t xml:space="preserve">After reading </w:t>
      </w:r>
      <w:r w:rsidRPr="003C482C">
        <w:rPr>
          <w:rFonts w:asciiTheme="minorHAnsi" w:hAnsiTheme="minorHAnsi"/>
          <w:i/>
          <w:sz w:val="22"/>
          <w:u w:val="single"/>
        </w:rPr>
        <w:t>Esperanza Rising</w:t>
      </w:r>
      <w:r w:rsidRPr="003C482C">
        <w:rPr>
          <w:rFonts w:asciiTheme="minorHAnsi" w:hAnsiTheme="minorHAnsi"/>
          <w:sz w:val="22"/>
        </w:rPr>
        <w:t xml:space="preserve">, write an </w:t>
      </w:r>
      <w:r w:rsidRPr="00927C31">
        <w:rPr>
          <w:rFonts w:asciiTheme="minorHAnsi" w:hAnsiTheme="minorHAnsi"/>
          <w:sz w:val="22"/>
          <w:u w:val="single"/>
        </w:rPr>
        <w:t>essay</w:t>
      </w:r>
      <w:r w:rsidRPr="00927C31">
        <w:rPr>
          <w:rFonts w:asciiTheme="minorHAnsi" w:hAnsiTheme="minorHAnsi"/>
          <w:sz w:val="22"/>
        </w:rPr>
        <w:t xml:space="preserve"> that describes </w:t>
      </w:r>
      <w:r w:rsidRPr="00927C31">
        <w:rPr>
          <w:rFonts w:asciiTheme="minorHAnsi" w:hAnsiTheme="minorHAnsi"/>
          <w:sz w:val="22"/>
          <w:u w:val="single"/>
        </w:rPr>
        <w:t>her challenges</w:t>
      </w:r>
      <w:r w:rsidRPr="00927C31">
        <w:rPr>
          <w:rFonts w:asciiTheme="minorHAnsi" w:hAnsiTheme="minorHAnsi"/>
          <w:sz w:val="22"/>
        </w:rPr>
        <w:t xml:space="preserve"> and addresses the question. Support your discussion with evidence from the text.</w:t>
      </w:r>
      <w:r w:rsidR="00655518" w:rsidRPr="00927C31">
        <w:rPr>
          <w:rFonts w:asciiTheme="minorHAnsi" w:hAnsiTheme="minorHAnsi"/>
          <w:sz w:val="22"/>
        </w:rPr>
        <w:t xml:space="preserve"> (</w:t>
      </w:r>
      <w:r w:rsidRPr="00927C31">
        <w:rPr>
          <w:rFonts w:asciiTheme="minorHAnsi" w:hAnsiTheme="minorHAnsi"/>
          <w:sz w:val="22"/>
        </w:rPr>
        <w:t>Informational or Explanatory/Description</w:t>
      </w:r>
      <w:r w:rsidR="00655518" w:rsidRPr="00927C31">
        <w:rPr>
          <w:rFonts w:asciiTheme="minorHAnsi" w:hAnsiTheme="minorHAnsi"/>
          <w:sz w:val="22"/>
        </w:rPr>
        <w:t>)</w:t>
      </w:r>
    </w:p>
    <w:p w14:paraId="5DE58925" w14:textId="77777777" w:rsidR="00313EC1" w:rsidRPr="003C482C" w:rsidRDefault="00313EC1" w:rsidP="00503CB4">
      <w:pPr>
        <w:pStyle w:val="ListParagraph"/>
        <w:ind w:left="709"/>
        <w:rPr>
          <w:rFonts w:asciiTheme="minorHAnsi" w:hAnsiTheme="minorHAnsi"/>
          <w:sz w:val="22"/>
        </w:rPr>
      </w:pPr>
    </w:p>
    <w:p w14:paraId="49CB4388" w14:textId="77777777" w:rsidR="00655518" w:rsidRPr="00927C31" w:rsidRDefault="00313EC1" w:rsidP="00503CB4">
      <w:pPr>
        <w:pStyle w:val="ListParagraph"/>
        <w:ind w:left="709"/>
        <w:rPr>
          <w:rFonts w:asciiTheme="minorHAnsi" w:hAnsiTheme="minorHAnsi"/>
          <w:sz w:val="22"/>
        </w:rPr>
      </w:pPr>
      <w:r w:rsidRPr="003C482C">
        <w:rPr>
          <w:rFonts w:asciiTheme="minorHAnsi" w:hAnsiTheme="minorHAnsi"/>
          <w:b/>
          <w:sz w:val="22"/>
        </w:rPr>
        <w:t xml:space="preserve">Task 14 Social Studies Example: </w:t>
      </w:r>
      <w:r w:rsidRPr="003C482C">
        <w:rPr>
          <w:rFonts w:asciiTheme="minorHAnsi" w:hAnsiTheme="minorHAnsi"/>
          <w:sz w:val="22"/>
          <w:u w:val="single"/>
        </w:rPr>
        <w:t>In what ways did the era of the cowboy</w:t>
      </w:r>
      <w:r w:rsidR="00655518">
        <w:rPr>
          <w:rFonts w:asciiTheme="minorHAnsi" w:hAnsiTheme="minorHAnsi"/>
          <w:sz w:val="22"/>
          <w:u w:val="single"/>
        </w:rPr>
        <w:t xml:space="preserve"> (</w:t>
      </w:r>
      <w:r w:rsidRPr="003C482C">
        <w:rPr>
          <w:rFonts w:asciiTheme="minorHAnsi" w:hAnsiTheme="minorHAnsi"/>
          <w:sz w:val="22"/>
          <w:u w:val="single"/>
        </w:rPr>
        <w:t>mid to late 1800s</w:t>
      </w:r>
      <w:r w:rsidR="00655518">
        <w:rPr>
          <w:rFonts w:asciiTheme="minorHAnsi" w:hAnsiTheme="minorHAnsi"/>
          <w:sz w:val="22"/>
          <w:u w:val="single"/>
        </w:rPr>
        <w:t xml:space="preserve">) </w:t>
      </w:r>
      <w:r w:rsidRPr="003C482C">
        <w:rPr>
          <w:rFonts w:asciiTheme="minorHAnsi" w:hAnsiTheme="minorHAnsi"/>
          <w:sz w:val="22"/>
          <w:u w:val="single"/>
        </w:rPr>
        <w:t>influence American culture?</w:t>
      </w:r>
      <w:r w:rsidRPr="003C482C">
        <w:rPr>
          <w:rFonts w:asciiTheme="minorHAnsi" w:hAnsiTheme="minorHAnsi"/>
          <w:sz w:val="22"/>
        </w:rPr>
        <w:t xml:space="preserve"> After reading </w:t>
      </w:r>
      <w:r w:rsidRPr="003C482C">
        <w:rPr>
          <w:rFonts w:asciiTheme="minorHAnsi" w:hAnsiTheme="minorHAnsi"/>
          <w:sz w:val="22"/>
          <w:u w:val="single"/>
        </w:rPr>
        <w:t>historical documents</w:t>
      </w:r>
      <w:r w:rsidRPr="003C482C">
        <w:rPr>
          <w:rFonts w:asciiTheme="minorHAnsi" w:hAnsiTheme="minorHAnsi"/>
          <w:sz w:val="22"/>
        </w:rPr>
        <w:t xml:space="preserve">, write an </w:t>
      </w:r>
      <w:r w:rsidRPr="003C482C">
        <w:rPr>
          <w:rFonts w:asciiTheme="minorHAnsi" w:hAnsiTheme="minorHAnsi"/>
          <w:sz w:val="22"/>
          <w:u w:val="single"/>
        </w:rPr>
        <w:t>essay</w:t>
      </w:r>
      <w:r w:rsidRPr="003C482C">
        <w:rPr>
          <w:rFonts w:asciiTheme="minorHAnsi" w:hAnsiTheme="minorHAnsi"/>
          <w:sz w:val="22"/>
        </w:rPr>
        <w:t xml:space="preserve"> that describes </w:t>
      </w:r>
      <w:r w:rsidRPr="003C482C">
        <w:rPr>
          <w:rFonts w:asciiTheme="minorHAnsi" w:hAnsiTheme="minorHAnsi"/>
          <w:sz w:val="22"/>
          <w:u w:val="single"/>
        </w:rPr>
        <w:t>the iconic American cowboy</w:t>
      </w:r>
      <w:r w:rsidRPr="003C482C">
        <w:rPr>
          <w:rFonts w:asciiTheme="minorHAnsi" w:hAnsiTheme="minorHAnsi"/>
          <w:sz w:val="22"/>
        </w:rPr>
        <w:t xml:space="preserve"> and addresses the question. Support your discussion with evidence from the </w:t>
      </w:r>
      <w:r w:rsidRPr="00927C31">
        <w:rPr>
          <w:rFonts w:asciiTheme="minorHAnsi" w:hAnsiTheme="minorHAnsi"/>
          <w:sz w:val="22"/>
        </w:rPr>
        <w:t>texts.</w:t>
      </w:r>
      <w:r w:rsidR="00655518" w:rsidRPr="00927C31">
        <w:rPr>
          <w:rFonts w:asciiTheme="minorHAnsi" w:hAnsiTheme="minorHAnsi"/>
          <w:sz w:val="22"/>
        </w:rPr>
        <w:t xml:space="preserve"> (</w:t>
      </w:r>
      <w:r w:rsidRPr="00927C31">
        <w:rPr>
          <w:rFonts w:asciiTheme="minorHAnsi" w:hAnsiTheme="minorHAnsi"/>
          <w:sz w:val="22"/>
        </w:rPr>
        <w:t>Informational or Explanatory/Description</w:t>
      </w:r>
      <w:r w:rsidR="00655518" w:rsidRPr="00927C31">
        <w:rPr>
          <w:rFonts w:asciiTheme="minorHAnsi" w:hAnsiTheme="minorHAnsi"/>
          <w:sz w:val="22"/>
        </w:rPr>
        <w:t>)</w:t>
      </w:r>
    </w:p>
    <w:p w14:paraId="15EA9240" w14:textId="77777777" w:rsidR="00313EC1" w:rsidRPr="00EB7C72" w:rsidRDefault="00313EC1" w:rsidP="00503CB4">
      <w:pPr>
        <w:pStyle w:val="ListParagraph"/>
        <w:ind w:left="709"/>
        <w:rPr>
          <w:rFonts w:asciiTheme="minorHAnsi" w:hAnsiTheme="minorHAnsi"/>
          <w:b/>
          <w:sz w:val="22"/>
        </w:rPr>
      </w:pPr>
    </w:p>
    <w:p w14:paraId="62F94C8F" w14:textId="77777777" w:rsidR="00655518" w:rsidRPr="00927C31" w:rsidRDefault="00313EC1" w:rsidP="00503CB4">
      <w:pPr>
        <w:pStyle w:val="ListParagraph"/>
        <w:ind w:left="709"/>
        <w:rPr>
          <w:rFonts w:asciiTheme="minorHAnsi" w:hAnsiTheme="minorHAnsi"/>
          <w:sz w:val="22"/>
        </w:rPr>
      </w:pPr>
      <w:r w:rsidRPr="003C482C">
        <w:rPr>
          <w:rFonts w:asciiTheme="minorHAnsi" w:hAnsiTheme="minorHAnsi"/>
          <w:b/>
          <w:sz w:val="22"/>
        </w:rPr>
        <w:t xml:space="preserve">Task 14 Science Example: </w:t>
      </w:r>
      <w:r w:rsidRPr="003C482C">
        <w:rPr>
          <w:rFonts w:asciiTheme="minorHAnsi" w:hAnsiTheme="minorHAnsi"/>
          <w:sz w:val="22"/>
          <w:u w:val="single"/>
        </w:rPr>
        <w:t>How do physical traits serve living things?</w:t>
      </w:r>
      <w:r w:rsidRPr="003C482C">
        <w:rPr>
          <w:rFonts w:asciiTheme="minorHAnsi" w:hAnsiTheme="minorHAnsi"/>
          <w:sz w:val="22"/>
        </w:rPr>
        <w:t xml:space="preserve"> After reading </w:t>
      </w:r>
      <w:r w:rsidRPr="003C482C">
        <w:rPr>
          <w:rFonts w:asciiTheme="minorHAnsi" w:hAnsiTheme="minorHAnsi"/>
          <w:sz w:val="22"/>
          <w:u w:val="single"/>
        </w:rPr>
        <w:t>a book about butterflies</w:t>
      </w:r>
      <w:r w:rsidRPr="003C482C">
        <w:rPr>
          <w:rFonts w:asciiTheme="minorHAnsi" w:hAnsiTheme="minorHAnsi"/>
          <w:sz w:val="22"/>
        </w:rPr>
        <w:t xml:space="preserve">, write an </w:t>
      </w:r>
      <w:r w:rsidRPr="003C482C">
        <w:rPr>
          <w:rFonts w:asciiTheme="minorHAnsi" w:hAnsiTheme="minorHAnsi"/>
          <w:sz w:val="22"/>
          <w:u w:val="single"/>
        </w:rPr>
        <w:t>article</w:t>
      </w:r>
      <w:r w:rsidRPr="003C482C">
        <w:rPr>
          <w:rFonts w:asciiTheme="minorHAnsi" w:hAnsiTheme="minorHAnsi"/>
          <w:sz w:val="22"/>
        </w:rPr>
        <w:t xml:space="preserve"> that describes </w:t>
      </w:r>
      <w:r w:rsidRPr="003C482C">
        <w:rPr>
          <w:rFonts w:asciiTheme="minorHAnsi" w:hAnsiTheme="minorHAnsi"/>
          <w:sz w:val="22"/>
          <w:u w:val="single"/>
        </w:rPr>
        <w:t xml:space="preserve">the </w:t>
      </w:r>
      <w:r w:rsidRPr="00927C31">
        <w:rPr>
          <w:rFonts w:asciiTheme="minorHAnsi" w:hAnsiTheme="minorHAnsi"/>
          <w:sz w:val="22"/>
          <w:u w:val="single"/>
        </w:rPr>
        <w:t xml:space="preserve">features of three butterfly types </w:t>
      </w:r>
      <w:r w:rsidRPr="00927C31">
        <w:rPr>
          <w:rFonts w:asciiTheme="minorHAnsi" w:hAnsiTheme="minorHAnsi"/>
          <w:sz w:val="22"/>
        </w:rPr>
        <w:t>and addresses the question. Support your discussion with evidence from the text.</w:t>
      </w:r>
      <w:r w:rsidR="00655518" w:rsidRPr="00927C31">
        <w:rPr>
          <w:rFonts w:asciiTheme="minorHAnsi" w:hAnsiTheme="minorHAnsi"/>
          <w:sz w:val="22"/>
        </w:rPr>
        <w:t xml:space="preserve"> (</w:t>
      </w:r>
      <w:r w:rsidRPr="00927C31">
        <w:rPr>
          <w:rFonts w:asciiTheme="minorHAnsi" w:hAnsiTheme="minorHAnsi"/>
          <w:sz w:val="22"/>
        </w:rPr>
        <w:t>Informational or Explanatory/Description</w:t>
      </w:r>
      <w:r w:rsidR="00655518" w:rsidRPr="00927C31">
        <w:rPr>
          <w:rFonts w:asciiTheme="minorHAnsi" w:hAnsiTheme="minorHAnsi"/>
          <w:sz w:val="22"/>
        </w:rPr>
        <w:t>)</w:t>
      </w:r>
    </w:p>
    <w:p w14:paraId="10FAE358" w14:textId="77777777" w:rsidR="00313EC1" w:rsidRPr="003C482C" w:rsidRDefault="00313EC1">
      <w:pPr>
        <w:pStyle w:val="ListParagraph"/>
        <w:rPr>
          <w:rFonts w:asciiTheme="minorHAnsi" w:hAnsiTheme="minorHAnsi"/>
          <w:sz w:val="22"/>
        </w:rPr>
      </w:pPr>
    </w:p>
    <w:p w14:paraId="03F04ED6" w14:textId="5DA03D4F" w:rsidR="00655518" w:rsidRDefault="00313EC1">
      <w:pPr>
        <w:pStyle w:val="ListParagraph"/>
        <w:rPr>
          <w:rFonts w:asciiTheme="minorHAnsi" w:hAnsiTheme="minorHAnsi"/>
          <w:b/>
          <w:color w:val="595959"/>
          <w:sz w:val="22"/>
        </w:rPr>
      </w:pPr>
      <w:r w:rsidRPr="003C482C">
        <w:rPr>
          <w:rFonts w:asciiTheme="minorHAnsi" w:hAnsiTheme="minorHAnsi"/>
          <w:b/>
          <w:color w:val="595959"/>
          <w:sz w:val="22"/>
        </w:rPr>
        <w:t>Variation: Task 14 Template:</w:t>
      </w:r>
      <w:r w:rsidRPr="003C482C">
        <w:rPr>
          <w:rFonts w:asciiTheme="minorHAnsi" w:hAnsiTheme="minorHAnsi"/>
          <w:color w:val="595959"/>
          <w:sz w:val="22"/>
        </w:rPr>
        <w:t xml:space="preserve"> [Insert question] </w:t>
      </w:r>
      <w:proofErr w:type="gramStart"/>
      <w:r w:rsidRPr="003C482C">
        <w:rPr>
          <w:rFonts w:asciiTheme="minorHAnsi" w:hAnsiTheme="minorHAnsi"/>
          <w:color w:val="595959"/>
          <w:sz w:val="22"/>
        </w:rPr>
        <w:t>After</w:t>
      </w:r>
      <w:proofErr w:type="gramEnd"/>
      <w:r w:rsidRPr="003C482C">
        <w:rPr>
          <w:rFonts w:asciiTheme="minorHAnsi" w:hAnsiTheme="minorHAnsi"/>
          <w:color w:val="595959"/>
          <w:sz w:val="22"/>
        </w:rPr>
        <w:t xml:space="preserve"> reading and </w:t>
      </w:r>
      <w:r w:rsidR="00B80FE9">
        <w:rPr>
          <w:rFonts w:asciiTheme="minorHAnsi" w:hAnsiTheme="minorHAnsi"/>
          <w:color w:val="595959"/>
          <w:sz w:val="22"/>
        </w:rPr>
        <w:t xml:space="preserve">analyzing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literature or informational texts</w:t>
      </w:r>
      <w:r w:rsidR="00763E16">
        <w:rPr>
          <w:rFonts w:asciiTheme="minorHAnsi" w:hAnsiTheme="minorHAnsi"/>
          <w:color w:val="595959"/>
          <w:sz w:val="22"/>
        </w:rPr>
        <w:t>),</w:t>
      </w:r>
      <w:r w:rsidRPr="003C482C">
        <w:rPr>
          <w:rFonts w:asciiTheme="minorHAnsi" w:hAnsiTheme="minorHAnsi"/>
          <w:color w:val="595959"/>
          <w:sz w:val="22"/>
        </w:rPr>
        <w:t xml:space="preserve"> </w:t>
      </w:r>
      <w:r w:rsidR="0061705B">
        <w:rPr>
          <w:rFonts w:asciiTheme="minorHAnsi" w:hAnsiTheme="minorHAnsi"/>
          <w:color w:val="595959"/>
          <w:sz w:val="22"/>
        </w:rPr>
        <w:t>write</w:t>
      </w:r>
      <w:r w:rsidR="00F971FB">
        <w:rPr>
          <w:rFonts w:asciiTheme="minorHAnsi" w:hAnsiTheme="minorHAnsi"/>
          <w:color w:val="595959"/>
          <w:sz w:val="22"/>
        </w:rPr>
        <w:t xml:space="preserve"> a/an</w:t>
      </w:r>
      <w:r w:rsidR="0061705B">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007F02B7">
        <w:rPr>
          <w:rFonts w:asciiTheme="minorHAnsi" w:hAnsiTheme="minorHAnsi"/>
          <w:color w:val="595959"/>
          <w:sz w:val="22"/>
        </w:rPr>
        <w:t>essay, 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describe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olor w:val="595959"/>
          <w:sz w:val="22"/>
        </w:rPr>
        <w:t xml:space="preserve">and address the question. Support your discussion with evidence from the </w:t>
      </w:r>
      <w:r w:rsidR="00763E16">
        <w:rPr>
          <w:rFonts w:asciiTheme="minorHAnsi" w:hAnsiTheme="minorHAnsi"/>
          <w:color w:val="595959"/>
          <w:sz w:val="22"/>
        </w:rPr>
        <w:t>text(s)</w:t>
      </w:r>
      <w:r w:rsidR="00655518">
        <w:rPr>
          <w:rFonts w:asciiTheme="minorHAnsi" w:hAnsiTheme="minorHAnsi"/>
          <w:color w:val="595959"/>
          <w:sz w:val="22"/>
        </w:rPr>
        <w:t xml:space="preserve">. </w:t>
      </w:r>
      <w:r w:rsidR="00655518">
        <w:rPr>
          <w:rFonts w:asciiTheme="minorHAnsi" w:hAnsiTheme="minorHAnsi" w:cs="Calibri"/>
          <w:color w:val="595959"/>
          <w:sz w:val="22"/>
          <w:szCs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Explanatory/Description</w:t>
      </w:r>
      <w:r w:rsidR="00655518">
        <w:rPr>
          <w:rFonts w:asciiTheme="minorHAnsi" w:hAnsiTheme="minorHAnsi"/>
          <w:b/>
          <w:color w:val="595959"/>
          <w:sz w:val="22"/>
        </w:rPr>
        <w:t>)</w:t>
      </w:r>
    </w:p>
    <w:p w14:paraId="350D0D22" w14:textId="77777777" w:rsidR="00313EC1" w:rsidRPr="003C482C" w:rsidRDefault="00313EC1">
      <w:pPr>
        <w:pStyle w:val="Heading1"/>
        <w:spacing w:before="0" w:after="0"/>
        <w:jc w:val="left"/>
        <w:rPr>
          <w:rFonts w:asciiTheme="minorHAnsi" w:hAnsiTheme="minorHAnsi"/>
          <w:color w:val="595959"/>
          <w:sz w:val="22"/>
        </w:rPr>
      </w:pPr>
    </w:p>
    <w:p w14:paraId="50BD9D54" w14:textId="77777777" w:rsidR="00655518" w:rsidRDefault="00313EC1" w:rsidP="00503CB4">
      <w:pPr>
        <w:pStyle w:val="ListParagraph"/>
        <w:ind w:left="709"/>
        <w:rPr>
          <w:rFonts w:asciiTheme="minorHAnsi" w:hAnsiTheme="minorHAnsi"/>
          <w:color w:val="595959"/>
          <w:sz w:val="22"/>
        </w:rPr>
      </w:pPr>
      <w:r w:rsidRPr="003C482C">
        <w:rPr>
          <w:rFonts w:asciiTheme="minorHAnsi" w:hAnsiTheme="minorHAnsi"/>
          <w:b/>
          <w:color w:val="595959"/>
          <w:sz w:val="22"/>
        </w:rPr>
        <w:t>Variation Task 14</w:t>
      </w:r>
      <w:r w:rsidR="00EB7C72">
        <w:rPr>
          <w:rFonts w:asciiTheme="minorHAnsi" w:hAnsiTheme="minorHAnsi"/>
          <w:b/>
          <w:color w:val="595959"/>
          <w:sz w:val="22"/>
          <w:szCs w:val="22"/>
        </w:rPr>
        <w:t xml:space="preserve"> Example</w:t>
      </w:r>
      <w:r w:rsidRPr="003C482C">
        <w:rPr>
          <w:rFonts w:asciiTheme="minorHAnsi" w:hAnsiTheme="minorHAnsi"/>
          <w:b/>
          <w:color w:val="595959"/>
          <w:sz w:val="22"/>
        </w:rPr>
        <w:t>:</w:t>
      </w:r>
      <w:r w:rsidRPr="00EB7C72">
        <w:rPr>
          <w:rFonts w:asciiTheme="minorHAnsi" w:hAnsiTheme="minorHAnsi"/>
          <w:color w:val="595959"/>
          <w:sz w:val="22"/>
        </w:rPr>
        <w:t xml:space="preserve"> </w:t>
      </w:r>
      <w:r w:rsidRPr="003C482C">
        <w:rPr>
          <w:rFonts w:asciiTheme="minorHAnsi" w:hAnsiTheme="minorHAnsi"/>
          <w:color w:val="595959"/>
          <w:sz w:val="22"/>
          <w:u w:val="single"/>
        </w:rPr>
        <w:t xml:space="preserve">How does Esperanza deal with her challenges as an immigrant to the United States? </w:t>
      </w:r>
      <w:r w:rsidRPr="003C482C">
        <w:rPr>
          <w:rFonts w:asciiTheme="minorHAnsi" w:hAnsiTheme="minorHAnsi"/>
          <w:color w:val="595959"/>
          <w:sz w:val="22"/>
        </w:rPr>
        <w:t xml:space="preserve">After reading and analyzing </w:t>
      </w:r>
      <w:r w:rsidRPr="003C482C">
        <w:rPr>
          <w:rFonts w:asciiTheme="minorHAnsi" w:hAnsiTheme="minorHAnsi"/>
          <w:i/>
          <w:color w:val="595959"/>
          <w:sz w:val="22"/>
          <w:u w:val="single"/>
        </w:rPr>
        <w:t>Esperanza Rising</w:t>
      </w:r>
      <w:r w:rsidRPr="003C482C">
        <w:rPr>
          <w:rFonts w:asciiTheme="minorHAnsi" w:hAnsiTheme="minorHAnsi"/>
          <w:color w:val="595959"/>
          <w:sz w:val="22"/>
        </w:rPr>
        <w:t xml:space="preserve">, write an </w:t>
      </w:r>
      <w:r w:rsidRPr="003C482C">
        <w:rPr>
          <w:rFonts w:asciiTheme="minorHAnsi" w:hAnsiTheme="minorHAnsi"/>
          <w:color w:val="595959"/>
          <w:sz w:val="22"/>
          <w:u w:val="single"/>
        </w:rPr>
        <w:t>essay</w:t>
      </w:r>
      <w:r w:rsidRPr="003C482C">
        <w:rPr>
          <w:rFonts w:asciiTheme="minorHAnsi" w:hAnsiTheme="minorHAnsi"/>
          <w:color w:val="595959"/>
          <w:sz w:val="22"/>
        </w:rPr>
        <w:t xml:space="preserve"> in which you describe </w:t>
      </w:r>
      <w:r w:rsidRPr="003C482C">
        <w:rPr>
          <w:rFonts w:asciiTheme="minorHAnsi" w:hAnsiTheme="minorHAnsi"/>
          <w:color w:val="595959"/>
          <w:sz w:val="22"/>
          <w:u w:val="single"/>
        </w:rPr>
        <w:t>her challenges</w:t>
      </w:r>
      <w:r w:rsidRPr="003C482C">
        <w:rPr>
          <w:rFonts w:asciiTheme="minorHAnsi" w:hAnsiTheme="minorHAnsi"/>
          <w:color w:val="595959"/>
          <w:sz w:val="22"/>
        </w:rPr>
        <w:t xml:space="preserve"> and address the question. Support your discussion with evidence from the text</w:t>
      </w:r>
      <w:r w:rsidRPr="00EB7C72">
        <w:rPr>
          <w:rFonts w:asciiTheme="minorHAnsi" w:hAnsiTheme="minorHAnsi"/>
          <w:color w:val="595959"/>
          <w:sz w:val="22"/>
        </w:rPr>
        <w:t>.</w:t>
      </w:r>
      <w:r w:rsidR="00655518">
        <w:rPr>
          <w:rFonts w:asciiTheme="minorHAnsi" w:hAnsiTheme="minorHAnsi"/>
          <w:color w:val="595959"/>
          <w:sz w:val="22"/>
        </w:rPr>
        <w:t xml:space="preserve"> (</w:t>
      </w:r>
      <w:r w:rsidRPr="00EB7C72">
        <w:rPr>
          <w:rFonts w:asciiTheme="minorHAnsi" w:hAnsiTheme="minorHAnsi"/>
          <w:color w:val="595959"/>
          <w:sz w:val="22"/>
        </w:rPr>
        <w:t>Informational or Explanatory/Description</w:t>
      </w:r>
      <w:r w:rsidR="00655518">
        <w:rPr>
          <w:rFonts w:asciiTheme="minorHAnsi" w:hAnsiTheme="minorHAnsi"/>
          <w:color w:val="595959"/>
          <w:sz w:val="22"/>
        </w:rPr>
        <w:t>)</w:t>
      </w:r>
    </w:p>
    <w:p w14:paraId="15498067" w14:textId="77777777" w:rsidR="00313EC1" w:rsidRPr="003C482C" w:rsidRDefault="00313EC1">
      <w:pPr>
        <w:rPr>
          <w:rFonts w:asciiTheme="minorHAnsi" w:hAnsiTheme="minorHAnsi"/>
          <w:sz w:val="22"/>
        </w:rPr>
      </w:pPr>
    </w:p>
    <w:tbl>
      <w:tblPr>
        <w:tblW w:w="0" w:type="auto"/>
        <w:tblLayout w:type="fixed"/>
        <w:tblLook w:val="0000" w:firstRow="0" w:lastRow="0" w:firstColumn="0" w:lastColumn="0" w:noHBand="0" w:noVBand="0"/>
      </w:tblPr>
      <w:tblGrid>
        <w:gridCol w:w="14328"/>
      </w:tblGrid>
      <w:tr w:rsidR="00313EC1" w:rsidRPr="003C482C" w14:paraId="611313AD"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3FCF9D93" w14:textId="77777777" w:rsidR="00313EC1" w:rsidRPr="003C482C" w:rsidRDefault="00313EC1">
            <w:pPr>
              <w:rPr>
                <w:rFonts w:asciiTheme="minorHAnsi" w:hAnsiTheme="minorHAnsi"/>
                <w:b/>
                <w:sz w:val="22"/>
              </w:rPr>
            </w:pPr>
          </w:p>
          <w:p w14:paraId="1ADCE60C" w14:textId="675CDD48" w:rsidR="00655518" w:rsidRDefault="00313EC1">
            <w:pPr>
              <w:rPr>
                <w:rFonts w:asciiTheme="minorHAnsi" w:hAnsiTheme="minorHAnsi"/>
                <w:b/>
                <w:sz w:val="22"/>
              </w:rPr>
            </w:pPr>
            <w:r w:rsidRPr="003C482C">
              <w:rPr>
                <w:rFonts w:asciiTheme="minorHAnsi" w:hAnsiTheme="minorHAnsi"/>
                <w:b/>
                <w:sz w:val="22"/>
              </w:rPr>
              <w:t xml:space="preserve">Task 15 Template: </w:t>
            </w:r>
            <w:r w:rsidRPr="003C482C">
              <w:rPr>
                <w:rFonts w:asciiTheme="minorHAnsi" w:hAnsiTheme="minorHAnsi"/>
                <w:sz w:val="22"/>
              </w:rPr>
              <w:t>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w:t>
            </w:r>
            <w:r w:rsidR="00F971FB">
              <w:rPr>
                <w:rFonts w:asciiTheme="minorHAnsi" w:hAnsiTheme="minorHAnsi"/>
                <w:sz w:val="22"/>
              </w:rPr>
              <w:t xml:space="preserv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sidRPr="005738A3">
              <w:rPr>
                <w:rFonts w:asciiTheme="minorHAnsi" w:hAnsiTheme="minorHAnsi"/>
                <w:sz w:val="22"/>
              </w:rPr>
              <w:t xml:space="preserve">) </w:t>
            </w:r>
            <w:r w:rsidRPr="003C482C">
              <w:rPr>
                <w:rFonts w:asciiTheme="minorHAnsi" w:hAnsiTheme="minorHAnsi"/>
                <w:sz w:val="22"/>
              </w:rPr>
              <w:t>that relates how</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00822945" w:rsidRPr="003C482C">
              <w:rPr>
                <w:rFonts w:asciiTheme="minorHAnsi" w:hAnsiTheme="minorHAnsi"/>
                <w:sz w:val="22"/>
              </w:rPr>
              <w:t xml:space="preserve"> </w:t>
            </w:r>
            <w:r w:rsidRPr="003C482C">
              <w:rPr>
                <w:rFonts w:asciiTheme="minorHAnsi" w:hAnsiTheme="minorHAnsi"/>
                <w:sz w:val="22"/>
              </w:rPr>
              <w:t>Support your discussion with evidence from your research.</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w:t>
            </w:r>
            <w:r w:rsidR="003C482C">
              <w:rPr>
                <w:rFonts w:asciiTheme="minorHAnsi" w:hAnsiTheme="minorHAnsi"/>
                <w:b/>
                <w:sz w:val="22"/>
              </w:rPr>
              <w:t>Procedural</w:t>
            </w:r>
            <w:r w:rsidR="003C482C">
              <w:rPr>
                <w:rFonts w:asciiTheme="minorHAnsi" w:hAnsiTheme="minorHAnsi" w:cs="Calibri"/>
                <w:b/>
                <w:sz w:val="22"/>
                <w:szCs w:val="22"/>
              </w:rPr>
              <w:t>-</w:t>
            </w:r>
            <w:r w:rsidRPr="003C482C">
              <w:rPr>
                <w:rFonts w:asciiTheme="minorHAnsi" w:hAnsiTheme="minorHAnsi"/>
                <w:b/>
                <w:sz w:val="22"/>
              </w:rPr>
              <w:t>Sequential</w:t>
            </w:r>
            <w:r w:rsidR="00655518">
              <w:rPr>
                <w:rFonts w:asciiTheme="minorHAnsi" w:hAnsiTheme="minorHAnsi"/>
                <w:b/>
                <w:sz w:val="22"/>
              </w:rPr>
              <w:t>)</w:t>
            </w:r>
          </w:p>
          <w:p w14:paraId="27722570" w14:textId="77777777" w:rsidR="00313EC1" w:rsidRPr="003C482C" w:rsidRDefault="00313EC1">
            <w:pPr>
              <w:rPr>
                <w:rFonts w:asciiTheme="minorHAnsi" w:hAnsiTheme="minorHAnsi"/>
                <w:b/>
                <w:sz w:val="22"/>
              </w:rPr>
            </w:pPr>
          </w:p>
        </w:tc>
      </w:tr>
    </w:tbl>
    <w:p w14:paraId="33E6B375" w14:textId="77777777" w:rsidR="00313EC1" w:rsidRPr="003C482C" w:rsidRDefault="00313EC1">
      <w:pPr>
        <w:rPr>
          <w:rFonts w:asciiTheme="minorHAnsi" w:hAnsiTheme="minorHAnsi"/>
          <w:i/>
          <w:sz w:val="22"/>
        </w:rPr>
      </w:pPr>
    </w:p>
    <w:p w14:paraId="347F60A7" w14:textId="77777777" w:rsidR="00655518" w:rsidRDefault="00313EC1">
      <w:pPr>
        <w:ind w:left="720"/>
        <w:rPr>
          <w:rFonts w:asciiTheme="minorHAnsi" w:hAnsiTheme="minorHAnsi"/>
          <w:sz w:val="22"/>
        </w:rPr>
      </w:pPr>
      <w:r w:rsidRPr="003C482C">
        <w:rPr>
          <w:rFonts w:asciiTheme="minorHAnsi" w:hAnsiTheme="minorHAnsi"/>
          <w:b/>
          <w:sz w:val="22"/>
        </w:rPr>
        <w:t xml:space="preserve">Task 15 Social Studies Example: </w:t>
      </w:r>
      <w:r w:rsidRPr="003C482C">
        <w:rPr>
          <w:rFonts w:asciiTheme="minorHAnsi" w:hAnsiTheme="minorHAnsi"/>
          <w:sz w:val="22"/>
        </w:rPr>
        <w:t xml:space="preserve">After researching </w:t>
      </w:r>
      <w:r w:rsidRPr="003C482C">
        <w:rPr>
          <w:rFonts w:asciiTheme="minorHAnsi" w:hAnsiTheme="minorHAnsi"/>
          <w:sz w:val="22"/>
          <w:u w:val="single"/>
        </w:rPr>
        <w:t>historical documents, documentaries, and maps</w:t>
      </w:r>
      <w:r w:rsidRPr="003C482C">
        <w:rPr>
          <w:rFonts w:asciiTheme="minorHAnsi" w:hAnsiTheme="minorHAnsi"/>
          <w:sz w:val="22"/>
        </w:rPr>
        <w:t xml:space="preserve"> on </w:t>
      </w:r>
      <w:r w:rsidRPr="003C482C">
        <w:rPr>
          <w:rFonts w:asciiTheme="minorHAnsi" w:hAnsiTheme="minorHAnsi"/>
          <w:sz w:val="22"/>
          <w:u w:val="single"/>
        </w:rPr>
        <w:t>the westward travels of the Donner-Reed party</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relates how </w:t>
      </w:r>
      <w:r w:rsidRPr="003C482C">
        <w:rPr>
          <w:rFonts w:asciiTheme="minorHAnsi" w:hAnsiTheme="minorHAnsi"/>
          <w:sz w:val="22"/>
          <w:u w:val="single"/>
        </w:rPr>
        <w:t>the Donner-Reed party survived its ordeal during the winter of 1846-47</w:t>
      </w:r>
      <w:r w:rsidRPr="003C482C">
        <w:rPr>
          <w:rFonts w:asciiTheme="minorHAnsi" w:hAnsiTheme="minorHAnsi"/>
          <w:sz w:val="22"/>
        </w:rPr>
        <w:t>. Support your discussion wit</w:t>
      </w:r>
      <w:r w:rsidR="00EB7C72">
        <w:rPr>
          <w:rFonts w:asciiTheme="minorHAnsi" w:hAnsiTheme="minorHAnsi"/>
          <w:sz w:val="22"/>
        </w:rPr>
        <w:t>h evidence from your research</w:t>
      </w:r>
      <w:r w:rsidR="00EB7C72" w:rsidRPr="00EB7C72">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w:t>
      </w:r>
      <w:r w:rsidR="003C482C" w:rsidRPr="00EB7C72">
        <w:rPr>
          <w:rFonts w:asciiTheme="minorHAnsi" w:hAnsiTheme="minorHAnsi"/>
          <w:sz w:val="22"/>
        </w:rPr>
        <w:t>Procedural</w:t>
      </w:r>
      <w:r w:rsidR="003C482C" w:rsidRPr="00EB7C72">
        <w:rPr>
          <w:rFonts w:asciiTheme="minorHAnsi" w:hAnsiTheme="minorHAnsi" w:cs="Calibri"/>
          <w:sz w:val="22"/>
          <w:szCs w:val="22"/>
        </w:rPr>
        <w:t>-</w:t>
      </w:r>
      <w:r w:rsidRPr="00EB7C72">
        <w:rPr>
          <w:rFonts w:asciiTheme="minorHAnsi" w:hAnsiTheme="minorHAnsi"/>
          <w:sz w:val="22"/>
        </w:rPr>
        <w:t>Sequential</w:t>
      </w:r>
      <w:r w:rsidR="00655518">
        <w:rPr>
          <w:rFonts w:asciiTheme="minorHAnsi" w:hAnsiTheme="minorHAnsi"/>
          <w:sz w:val="22"/>
        </w:rPr>
        <w:t>)</w:t>
      </w:r>
    </w:p>
    <w:p w14:paraId="15ABB5A5" w14:textId="77777777" w:rsidR="00313EC1" w:rsidRPr="003C482C" w:rsidRDefault="00313EC1">
      <w:pPr>
        <w:ind w:left="720"/>
        <w:rPr>
          <w:rFonts w:asciiTheme="minorHAnsi" w:hAnsiTheme="minorHAnsi"/>
          <w:i/>
          <w:sz w:val="22"/>
        </w:rPr>
      </w:pPr>
    </w:p>
    <w:p w14:paraId="77643FA6" w14:textId="77777777" w:rsidR="00655518" w:rsidRDefault="00313EC1">
      <w:pPr>
        <w:ind w:left="720"/>
        <w:rPr>
          <w:rFonts w:asciiTheme="minorHAnsi" w:hAnsiTheme="minorHAnsi"/>
          <w:sz w:val="22"/>
        </w:rPr>
      </w:pPr>
      <w:r w:rsidRPr="003C482C">
        <w:rPr>
          <w:rFonts w:asciiTheme="minorHAnsi" w:hAnsiTheme="minorHAnsi"/>
          <w:b/>
          <w:sz w:val="22"/>
        </w:rPr>
        <w:t xml:space="preserve">Task 15 Science Example: </w:t>
      </w:r>
      <w:r w:rsidRPr="003C482C">
        <w:rPr>
          <w:rFonts w:asciiTheme="minorHAnsi" w:hAnsiTheme="minorHAnsi"/>
          <w:sz w:val="22"/>
        </w:rPr>
        <w:t xml:space="preserve">After researching </w:t>
      </w:r>
      <w:r w:rsidRPr="003C482C">
        <w:rPr>
          <w:rFonts w:asciiTheme="minorHAnsi" w:hAnsiTheme="minorHAnsi"/>
          <w:sz w:val="22"/>
          <w:u w:val="single"/>
        </w:rPr>
        <w:t>how-to guides</w:t>
      </w:r>
      <w:r w:rsidRPr="003C482C">
        <w:rPr>
          <w:rFonts w:asciiTheme="minorHAnsi" w:hAnsiTheme="minorHAnsi"/>
          <w:sz w:val="22"/>
        </w:rPr>
        <w:t xml:space="preserve"> on </w:t>
      </w:r>
      <w:r w:rsidRPr="003C482C">
        <w:rPr>
          <w:rFonts w:asciiTheme="minorHAnsi" w:hAnsiTheme="minorHAnsi"/>
          <w:sz w:val="22"/>
          <w:u w:val="single"/>
        </w:rPr>
        <w:t>safety issues in a science lab</w:t>
      </w:r>
      <w:r w:rsidRPr="003C482C">
        <w:rPr>
          <w:rFonts w:asciiTheme="minorHAnsi" w:hAnsiTheme="minorHAnsi"/>
          <w:sz w:val="22"/>
        </w:rPr>
        <w:t xml:space="preserve">, write a </w:t>
      </w:r>
      <w:r w:rsidRPr="003C482C">
        <w:rPr>
          <w:rFonts w:asciiTheme="minorHAnsi" w:hAnsiTheme="minorHAnsi"/>
          <w:sz w:val="22"/>
          <w:u w:val="single"/>
        </w:rPr>
        <w:t>manual</w:t>
      </w:r>
      <w:r w:rsidRPr="003C482C">
        <w:rPr>
          <w:rFonts w:asciiTheme="minorHAnsi" w:hAnsiTheme="minorHAnsi"/>
          <w:sz w:val="22"/>
        </w:rPr>
        <w:t xml:space="preserve"> that relates how </w:t>
      </w:r>
      <w:r w:rsidRPr="003C482C">
        <w:rPr>
          <w:rFonts w:asciiTheme="minorHAnsi" w:hAnsiTheme="minorHAnsi"/>
          <w:sz w:val="22"/>
          <w:u w:val="single"/>
        </w:rPr>
        <w:t>to safely conduct a flame test</w:t>
      </w:r>
      <w:r w:rsidRPr="003C482C">
        <w:rPr>
          <w:rFonts w:asciiTheme="minorHAnsi" w:hAnsiTheme="minorHAnsi"/>
          <w:sz w:val="22"/>
        </w:rPr>
        <w:t>. Support your discussion wit</w:t>
      </w:r>
      <w:r w:rsidR="00EB7C72">
        <w:rPr>
          <w:rFonts w:asciiTheme="minorHAnsi" w:hAnsiTheme="minorHAnsi"/>
          <w:sz w:val="22"/>
        </w:rPr>
        <w:t>h evidence from your research</w:t>
      </w:r>
      <w:r w:rsidR="00EB7C72" w:rsidRPr="00EB7C72">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w:t>
      </w:r>
      <w:r w:rsidR="003C482C" w:rsidRPr="00EB7C72">
        <w:rPr>
          <w:rFonts w:asciiTheme="minorHAnsi" w:hAnsiTheme="minorHAnsi"/>
          <w:sz w:val="22"/>
        </w:rPr>
        <w:t>Procedural</w:t>
      </w:r>
      <w:r w:rsidR="003C482C" w:rsidRPr="00EB7C72">
        <w:rPr>
          <w:rFonts w:asciiTheme="minorHAnsi" w:hAnsiTheme="minorHAnsi" w:cs="Calibri"/>
          <w:sz w:val="22"/>
          <w:szCs w:val="22"/>
        </w:rPr>
        <w:t>-</w:t>
      </w:r>
      <w:r w:rsidRPr="00EB7C72">
        <w:rPr>
          <w:rFonts w:asciiTheme="minorHAnsi" w:hAnsiTheme="minorHAnsi"/>
          <w:sz w:val="22"/>
        </w:rPr>
        <w:t>Sequential</w:t>
      </w:r>
      <w:r w:rsidR="00655518">
        <w:rPr>
          <w:rFonts w:asciiTheme="minorHAnsi" w:hAnsiTheme="minorHAnsi"/>
          <w:sz w:val="22"/>
        </w:rPr>
        <w:t>)</w:t>
      </w:r>
    </w:p>
    <w:p w14:paraId="5BEAB2CC" w14:textId="77777777" w:rsidR="00313EC1" w:rsidRPr="003C482C" w:rsidRDefault="00313EC1">
      <w:pPr>
        <w:rPr>
          <w:rFonts w:asciiTheme="minorHAnsi" w:hAnsiTheme="minorHAnsi"/>
          <w:sz w:val="22"/>
        </w:rPr>
      </w:pPr>
    </w:p>
    <w:p w14:paraId="55DA20BD" w14:textId="77777777" w:rsidR="00C1704C" w:rsidRDefault="00C1704C">
      <w:pPr>
        <w:rPr>
          <w:rFonts w:asciiTheme="minorHAnsi" w:hAnsiTheme="minorHAnsi" w:cs="Calibri"/>
          <w:b/>
          <w:color w:val="595959"/>
          <w:sz w:val="22"/>
          <w:szCs w:val="22"/>
        </w:rPr>
        <w:sectPr w:rsidR="00C1704C">
          <w:pgSz w:w="15840" w:h="12240" w:orient="landscape"/>
          <w:pgMar w:top="864" w:right="864" w:bottom="864" w:left="864" w:header="720" w:footer="720" w:gutter="0"/>
          <w:cols w:space="720"/>
          <w:docGrid w:linePitch="240" w:charSpace="32768"/>
        </w:sectPr>
      </w:pPr>
    </w:p>
    <w:p w14:paraId="2C26CA54" w14:textId="5EF8E1EA" w:rsidR="00655518" w:rsidRDefault="00313EC1">
      <w:pPr>
        <w:rPr>
          <w:rFonts w:asciiTheme="minorHAnsi" w:hAnsiTheme="minorHAnsi"/>
          <w:b/>
          <w:color w:val="595959"/>
          <w:sz w:val="22"/>
        </w:rPr>
      </w:pPr>
      <w:r w:rsidRPr="003C482C">
        <w:rPr>
          <w:rFonts w:asciiTheme="minorHAnsi" w:hAnsiTheme="minorHAnsi"/>
          <w:b/>
          <w:color w:val="595959"/>
          <w:sz w:val="22"/>
        </w:rPr>
        <w:lastRenderedPageBreak/>
        <w:t>Variation: Task 15 Template:</w:t>
      </w:r>
      <w:r w:rsidRPr="003C482C">
        <w:rPr>
          <w:rFonts w:asciiTheme="minorHAnsi" w:hAnsiTheme="minorHAnsi"/>
          <w:color w:val="595959"/>
          <w:sz w:val="22"/>
        </w:rPr>
        <w:t xml:space="preserve"> After researching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informational texts</w:t>
      </w:r>
      <w:r w:rsidR="00763E16">
        <w:rPr>
          <w:rFonts w:asciiTheme="minorHAnsi" w:hAnsiTheme="minorHAnsi"/>
          <w:color w:val="595959"/>
          <w:sz w:val="22"/>
        </w:rPr>
        <w:t>),</w:t>
      </w:r>
      <w:r w:rsidRPr="003C482C">
        <w:rPr>
          <w:rFonts w:asciiTheme="minorHAnsi" w:hAnsiTheme="minorHAnsi"/>
          <w:color w:val="595959"/>
          <w:sz w:val="22"/>
        </w:rPr>
        <w:t xml:space="preserve"> write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relate how</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s="Calibri"/>
          <w:color w:val="595959"/>
          <w:sz w:val="22"/>
          <w:szCs w:val="22"/>
        </w:rPr>
        <w:t xml:space="preserve"> </w:t>
      </w:r>
      <w:r w:rsidRPr="003C482C">
        <w:rPr>
          <w:rFonts w:asciiTheme="minorHAnsi" w:hAnsiTheme="minorHAnsi"/>
          <w:color w:val="595959"/>
          <w:sz w:val="22"/>
        </w:rPr>
        <w:t>Support your discussion with evidence from your research.</w:t>
      </w:r>
      <w:r w:rsidR="00655518">
        <w:rPr>
          <w:rFonts w:asciiTheme="minorHAnsi" w:hAnsiTheme="minorHAnsi" w:cs="Calibri"/>
          <w:color w:val="595959"/>
          <w:sz w:val="22"/>
          <w:szCs w:val="22"/>
        </w:rPr>
        <w:t xml:space="preserve"> </w:t>
      </w:r>
      <w:r w:rsidR="00655518" w:rsidRPr="00C5695A">
        <w:rPr>
          <w:rFonts w:asciiTheme="minorHAnsi" w:hAnsiTheme="minorHAnsi" w:cs="Calibri"/>
          <w:b/>
          <w:color w:val="595959"/>
          <w:sz w:val="22"/>
          <w:szCs w:val="22"/>
        </w:rPr>
        <w:t>(</w:t>
      </w:r>
      <w:r w:rsidR="00EB7C72" w:rsidRPr="003C482C">
        <w:rPr>
          <w:rFonts w:asciiTheme="minorHAnsi" w:hAnsiTheme="minorHAnsi" w:cs="Calibri"/>
          <w:b/>
          <w:color w:val="595959"/>
          <w:sz w:val="22"/>
          <w:szCs w:val="22"/>
        </w:rPr>
        <w:t>Informational or Explanatory/</w:t>
      </w:r>
      <w:r w:rsidR="00EB7C72">
        <w:rPr>
          <w:rFonts w:asciiTheme="minorHAnsi" w:hAnsiTheme="minorHAnsi" w:cs="Calibri"/>
          <w:b/>
          <w:color w:val="595959"/>
          <w:sz w:val="22"/>
          <w:szCs w:val="22"/>
        </w:rPr>
        <w:t>Procedural-</w:t>
      </w:r>
      <w:r w:rsidR="00EB7C72" w:rsidRPr="003C482C">
        <w:rPr>
          <w:rFonts w:asciiTheme="minorHAnsi" w:hAnsiTheme="minorHAnsi" w:cs="Calibri"/>
          <w:b/>
          <w:color w:val="595959"/>
          <w:sz w:val="22"/>
          <w:szCs w:val="22"/>
        </w:rPr>
        <w:t>Sequential</w:t>
      </w:r>
      <w:r w:rsidR="00655518">
        <w:rPr>
          <w:rFonts w:asciiTheme="minorHAnsi" w:hAnsiTheme="minorHAnsi" w:cs="Calibri"/>
          <w:b/>
          <w:color w:val="595959"/>
          <w:sz w:val="22"/>
          <w:szCs w:val="22"/>
        </w:rPr>
        <w:t>)</w:t>
      </w:r>
    </w:p>
    <w:p w14:paraId="672CBFEC" w14:textId="77777777" w:rsidR="00313EC1" w:rsidRPr="003C482C" w:rsidRDefault="00313EC1">
      <w:pPr>
        <w:rPr>
          <w:rFonts w:asciiTheme="minorHAnsi" w:hAnsiTheme="minorHAnsi"/>
          <w:color w:val="595959"/>
          <w:sz w:val="22"/>
        </w:rPr>
      </w:pPr>
    </w:p>
    <w:p w14:paraId="3ACB9E8C" w14:textId="77777777" w:rsidR="00655518" w:rsidRDefault="00313EC1" w:rsidP="00503CB4">
      <w:pPr>
        <w:ind w:left="720"/>
        <w:rPr>
          <w:rFonts w:asciiTheme="minorHAnsi" w:hAnsiTheme="minorHAnsi"/>
          <w:color w:val="595959"/>
          <w:sz w:val="22"/>
        </w:rPr>
      </w:pPr>
      <w:r w:rsidRPr="003C482C">
        <w:rPr>
          <w:rFonts w:asciiTheme="minorHAnsi" w:hAnsiTheme="minorHAnsi"/>
          <w:b/>
          <w:color w:val="595959"/>
          <w:sz w:val="22"/>
        </w:rPr>
        <w:t>Variation Task 15 Example</w:t>
      </w:r>
      <w:r w:rsidR="00345FEE">
        <w:rPr>
          <w:rFonts w:asciiTheme="minorHAnsi" w:hAnsiTheme="minorHAnsi" w:cs="Calibri"/>
          <w:b/>
          <w:color w:val="595959"/>
          <w:sz w:val="22"/>
          <w:szCs w:val="22"/>
        </w:rPr>
        <w:t>:</w:t>
      </w:r>
      <w:r w:rsidRPr="003C482C">
        <w:rPr>
          <w:rFonts w:asciiTheme="minorHAnsi" w:hAnsiTheme="minorHAnsi"/>
          <w:color w:val="595959"/>
          <w:sz w:val="22"/>
        </w:rPr>
        <w:t xml:space="preserve"> After researching </w:t>
      </w:r>
      <w:r w:rsidRPr="003C482C">
        <w:rPr>
          <w:rFonts w:asciiTheme="minorHAnsi" w:hAnsiTheme="minorHAnsi"/>
          <w:color w:val="595959"/>
          <w:sz w:val="22"/>
          <w:u w:val="single"/>
        </w:rPr>
        <w:t>lab safety articles</w:t>
      </w:r>
      <w:r w:rsidRPr="003C482C">
        <w:rPr>
          <w:rFonts w:asciiTheme="minorHAnsi" w:hAnsiTheme="minorHAnsi"/>
          <w:color w:val="595959"/>
          <w:sz w:val="22"/>
        </w:rPr>
        <w:t xml:space="preserve">, write </w:t>
      </w:r>
      <w:r w:rsidRPr="007F02B7">
        <w:rPr>
          <w:rFonts w:asciiTheme="minorHAnsi" w:hAnsiTheme="minorHAnsi"/>
          <w:color w:val="595959"/>
          <w:sz w:val="22"/>
        </w:rPr>
        <w:t xml:space="preserve">a </w:t>
      </w:r>
      <w:r w:rsidRPr="003C482C">
        <w:rPr>
          <w:rFonts w:asciiTheme="minorHAnsi" w:hAnsiTheme="minorHAnsi"/>
          <w:color w:val="595959"/>
          <w:sz w:val="22"/>
          <w:u w:val="single"/>
        </w:rPr>
        <w:t>manual</w:t>
      </w:r>
      <w:r w:rsidRPr="003C482C">
        <w:rPr>
          <w:rFonts w:asciiTheme="minorHAnsi" w:hAnsiTheme="minorHAnsi"/>
          <w:color w:val="595959"/>
          <w:sz w:val="22"/>
        </w:rPr>
        <w:t xml:space="preserve"> in which you relate how </w:t>
      </w:r>
      <w:r w:rsidRPr="003C482C">
        <w:rPr>
          <w:rFonts w:asciiTheme="minorHAnsi" w:hAnsiTheme="minorHAnsi"/>
          <w:color w:val="595959"/>
          <w:sz w:val="22"/>
          <w:u w:val="single"/>
        </w:rPr>
        <w:t>to safely conduct a flame test</w:t>
      </w:r>
      <w:r w:rsidRPr="003C482C">
        <w:rPr>
          <w:rFonts w:asciiTheme="minorHAnsi" w:hAnsiTheme="minorHAnsi"/>
          <w:color w:val="595959"/>
          <w:sz w:val="22"/>
        </w:rPr>
        <w:t>. Support your discussion with evidence from your research</w:t>
      </w:r>
      <w:r w:rsidRPr="00EB7C72">
        <w:rPr>
          <w:rFonts w:asciiTheme="minorHAnsi" w:hAnsiTheme="minorHAnsi"/>
          <w:color w:val="595959"/>
          <w:sz w:val="22"/>
        </w:rPr>
        <w:t>.</w:t>
      </w:r>
      <w:r w:rsidR="00655518">
        <w:rPr>
          <w:rFonts w:asciiTheme="minorHAnsi" w:hAnsiTheme="minorHAnsi" w:cs="Calibri"/>
          <w:color w:val="595959"/>
          <w:sz w:val="22"/>
          <w:szCs w:val="22"/>
        </w:rPr>
        <w:t xml:space="preserve"> (</w:t>
      </w:r>
      <w:r w:rsidR="00EB7C72" w:rsidRPr="00EB7C72">
        <w:rPr>
          <w:rFonts w:asciiTheme="minorHAnsi" w:hAnsiTheme="minorHAnsi" w:cs="Calibri"/>
          <w:color w:val="595959"/>
          <w:sz w:val="22"/>
          <w:szCs w:val="22"/>
        </w:rPr>
        <w:t>Informational or Explanatory/Procedural-Sequential</w:t>
      </w:r>
      <w:r w:rsidR="00655518">
        <w:rPr>
          <w:rFonts w:asciiTheme="minorHAnsi" w:hAnsiTheme="minorHAnsi" w:cs="Calibri"/>
          <w:color w:val="595959"/>
          <w:sz w:val="22"/>
          <w:szCs w:val="22"/>
        </w:rPr>
        <w:t>)</w:t>
      </w:r>
    </w:p>
    <w:p w14:paraId="308E2439" w14:textId="77777777" w:rsidR="00313EC1" w:rsidRPr="003C482C" w:rsidRDefault="00313EC1">
      <w:pPr>
        <w:rPr>
          <w:rFonts w:asciiTheme="minorHAnsi" w:hAnsiTheme="minorHAnsi"/>
          <w:b/>
          <w:color w:val="595959"/>
          <w:sz w:val="22"/>
        </w:rPr>
      </w:pPr>
    </w:p>
    <w:tbl>
      <w:tblPr>
        <w:tblW w:w="0" w:type="auto"/>
        <w:tblLayout w:type="fixed"/>
        <w:tblLook w:val="0000" w:firstRow="0" w:lastRow="0" w:firstColumn="0" w:lastColumn="0" w:noHBand="0" w:noVBand="0"/>
      </w:tblPr>
      <w:tblGrid>
        <w:gridCol w:w="14328"/>
      </w:tblGrid>
      <w:tr w:rsidR="00313EC1" w:rsidRPr="003C482C" w14:paraId="3173DD23"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58105D7F" w14:textId="77777777" w:rsidR="00313EC1" w:rsidRPr="003C482C" w:rsidRDefault="00313EC1">
            <w:pPr>
              <w:rPr>
                <w:rFonts w:asciiTheme="minorHAnsi" w:hAnsiTheme="minorHAnsi"/>
                <w:b/>
                <w:sz w:val="22"/>
              </w:rPr>
            </w:pPr>
          </w:p>
          <w:p w14:paraId="06DFB339" w14:textId="70A20E56" w:rsidR="00655518" w:rsidRDefault="00313EC1">
            <w:pPr>
              <w:rPr>
                <w:rFonts w:asciiTheme="minorHAnsi" w:hAnsiTheme="minorHAnsi"/>
                <w:b/>
                <w:sz w:val="22"/>
              </w:rPr>
            </w:pPr>
            <w:r w:rsidRPr="003C482C">
              <w:rPr>
                <w:rFonts w:asciiTheme="minorHAnsi" w:hAnsiTheme="minorHAnsi"/>
                <w:b/>
                <w:sz w:val="22"/>
              </w:rPr>
              <w:t>Task 16 Template:</w:t>
            </w:r>
            <w:r w:rsidRPr="003C482C">
              <w:rPr>
                <w:rFonts w:asciiTheme="minorHAnsi" w:hAnsiTheme="minorHAnsi"/>
                <w:sz w:val="22"/>
              </w:rPr>
              <w:t xml:space="preserve"> [Insert question] 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w:t>
            </w:r>
            <w:r w:rsidR="00F971FB">
              <w:rPr>
                <w:rFonts w:asciiTheme="minorHAnsi" w:hAnsiTheme="minorHAnsi"/>
                <w:sz w:val="22"/>
              </w:rPr>
              <w:t xml:space="preserv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Pr>
                <w:rFonts w:asciiTheme="minorHAnsi" w:hAnsiTheme="minorHAnsi"/>
                <w:sz w:val="22"/>
              </w:rPr>
              <w:t xml:space="preserve">) </w:t>
            </w:r>
            <w:r w:rsidRPr="003C482C">
              <w:rPr>
                <w:rFonts w:asciiTheme="minorHAnsi" w:hAnsiTheme="minorHAnsi"/>
                <w:sz w:val="22"/>
              </w:rPr>
              <w:t>that relates how</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Support your discussion with evidence from the </w:t>
            </w:r>
            <w:r w:rsidR="00763E16">
              <w:rPr>
                <w:rFonts w:asciiTheme="minorHAnsi" w:hAnsiTheme="minorHAnsi"/>
                <w:sz w:val="22"/>
              </w:rPr>
              <w:t>text(s)</w:t>
            </w:r>
            <w:r w:rsidR="00655518">
              <w:rPr>
                <w:rFonts w:asciiTheme="minorHAnsi" w:hAnsiTheme="minorHAnsi"/>
                <w:sz w:val="22"/>
              </w:rPr>
              <w:t>.</w:t>
            </w:r>
            <w:r w:rsidR="00655518">
              <w:rPr>
                <w:rFonts w:asciiTheme="minorHAnsi" w:hAnsiTheme="minorHAnsi" w:cs="Calibri"/>
                <w:sz w:val="22"/>
                <w:szCs w:val="22"/>
              </w:rPr>
              <w:t xml:space="preserve"> </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w:t>
            </w:r>
            <w:r w:rsidR="003C482C">
              <w:rPr>
                <w:rFonts w:asciiTheme="minorHAnsi" w:hAnsiTheme="minorHAnsi"/>
                <w:b/>
                <w:sz w:val="22"/>
              </w:rPr>
              <w:t>Procedural</w:t>
            </w:r>
            <w:r w:rsidR="003C482C">
              <w:rPr>
                <w:rFonts w:asciiTheme="minorHAnsi" w:hAnsiTheme="minorHAnsi" w:cs="Calibri"/>
                <w:b/>
                <w:sz w:val="22"/>
                <w:szCs w:val="22"/>
              </w:rPr>
              <w:t>-</w:t>
            </w:r>
            <w:r w:rsidRPr="003C482C">
              <w:rPr>
                <w:rFonts w:asciiTheme="minorHAnsi" w:hAnsiTheme="minorHAnsi"/>
                <w:b/>
                <w:sz w:val="22"/>
              </w:rPr>
              <w:t>Sequential</w:t>
            </w:r>
            <w:r w:rsidR="00655518">
              <w:rPr>
                <w:rFonts w:asciiTheme="minorHAnsi" w:hAnsiTheme="minorHAnsi"/>
                <w:b/>
                <w:sz w:val="22"/>
              </w:rPr>
              <w:t>)</w:t>
            </w:r>
          </w:p>
          <w:p w14:paraId="4EEB3C44" w14:textId="77777777" w:rsidR="00313EC1" w:rsidRPr="003C482C" w:rsidRDefault="00313EC1">
            <w:pPr>
              <w:rPr>
                <w:rFonts w:asciiTheme="minorHAnsi" w:hAnsiTheme="minorHAnsi"/>
                <w:b/>
                <w:sz w:val="22"/>
              </w:rPr>
            </w:pPr>
          </w:p>
        </w:tc>
      </w:tr>
    </w:tbl>
    <w:p w14:paraId="44F758CA" w14:textId="77777777" w:rsidR="00313EC1" w:rsidRPr="003C482C" w:rsidRDefault="00313EC1">
      <w:pPr>
        <w:rPr>
          <w:rFonts w:asciiTheme="minorHAnsi" w:hAnsiTheme="minorHAnsi"/>
          <w:i/>
          <w:sz w:val="22"/>
        </w:rPr>
      </w:pPr>
    </w:p>
    <w:p w14:paraId="60160563" w14:textId="77777777" w:rsidR="00655518" w:rsidRDefault="00313EC1">
      <w:pPr>
        <w:ind w:left="720"/>
        <w:rPr>
          <w:rFonts w:asciiTheme="minorHAnsi" w:hAnsiTheme="minorHAnsi"/>
          <w:sz w:val="22"/>
        </w:rPr>
      </w:pPr>
      <w:r w:rsidRPr="003C482C">
        <w:rPr>
          <w:rFonts w:asciiTheme="minorHAnsi" w:hAnsiTheme="minorHAnsi"/>
          <w:b/>
          <w:sz w:val="22"/>
        </w:rPr>
        <w:t xml:space="preserve">Task 16 Social Studies Example: </w:t>
      </w:r>
      <w:r w:rsidRPr="003C482C">
        <w:rPr>
          <w:rFonts w:asciiTheme="minorHAnsi" w:hAnsiTheme="minorHAnsi"/>
          <w:sz w:val="22"/>
          <w:u w:val="single"/>
        </w:rPr>
        <w:t>What is the process for passing a bill in the Congress?</w:t>
      </w:r>
      <w:r w:rsidRPr="003C482C">
        <w:rPr>
          <w:rFonts w:asciiTheme="minorHAnsi" w:hAnsiTheme="minorHAnsi"/>
          <w:sz w:val="22"/>
        </w:rPr>
        <w:t xml:space="preserve"> After reading </w:t>
      </w:r>
      <w:r w:rsidRPr="003C482C">
        <w:rPr>
          <w:rFonts w:asciiTheme="minorHAnsi" w:hAnsiTheme="minorHAnsi"/>
          <w:sz w:val="22"/>
          <w:u w:val="single"/>
        </w:rPr>
        <w:t xml:space="preserve">political documents and articles </w:t>
      </w:r>
      <w:r w:rsidRPr="003C482C">
        <w:rPr>
          <w:rFonts w:asciiTheme="minorHAnsi" w:hAnsiTheme="minorHAnsi"/>
          <w:sz w:val="22"/>
        </w:rPr>
        <w:t xml:space="preserve">on </w:t>
      </w:r>
      <w:r w:rsidRPr="003C482C">
        <w:rPr>
          <w:rFonts w:asciiTheme="minorHAnsi" w:hAnsiTheme="minorHAnsi"/>
          <w:sz w:val="22"/>
          <w:u w:val="single"/>
        </w:rPr>
        <w:t>how Congress makes laws</w:t>
      </w:r>
      <w:r w:rsidRPr="003C482C">
        <w:rPr>
          <w:rFonts w:asciiTheme="minorHAnsi" w:hAnsiTheme="minorHAnsi"/>
          <w:sz w:val="22"/>
        </w:rPr>
        <w:t xml:space="preserve">, write an </w:t>
      </w:r>
      <w:r w:rsidRPr="003C482C">
        <w:rPr>
          <w:rFonts w:asciiTheme="minorHAnsi" w:hAnsiTheme="minorHAnsi"/>
          <w:sz w:val="22"/>
          <w:u w:val="single"/>
        </w:rPr>
        <w:t>article for the general public</w:t>
      </w:r>
      <w:r w:rsidRPr="003C482C">
        <w:rPr>
          <w:rFonts w:asciiTheme="minorHAnsi" w:hAnsiTheme="minorHAnsi"/>
          <w:sz w:val="22"/>
        </w:rPr>
        <w:t xml:space="preserve"> that relates how </w:t>
      </w:r>
      <w:r w:rsidRPr="003C482C">
        <w:rPr>
          <w:rFonts w:asciiTheme="minorHAnsi" w:hAnsiTheme="minorHAnsi"/>
          <w:sz w:val="22"/>
          <w:u w:val="single"/>
        </w:rPr>
        <w:t>a bill is developed and the process it takes to get it to the floor of the Congress</w:t>
      </w:r>
      <w:r w:rsidRPr="007F02B7">
        <w:rPr>
          <w:rFonts w:asciiTheme="minorHAnsi" w:hAnsiTheme="minorHAnsi"/>
          <w:sz w:val="22"/>
        </w:rPr>
        <w:t>.</w:t>
      </w:r>
      <w:r w:rsidRPr="003C482C">
        <w:rPr>
          <w:rFonts w:asciiTheme="minorHAnsi" w:hAnsiTheme="minorHAnsi"/>
          <w:sz w:val="22"/>
        </w:rPr>
        <w:t xml:space="preserve"> Support your discussion with evidence from the texts.</w:t>
      </w:r>
      <w:r w:rsidR="00655518">
        <w:rPr>
          <w:rFonts w:asciiTheme="minorHAnsi" w:hAnsiTheme="minorHAnsi"/>
          <w:sz w:val="22"/>
        </w:rPr>
        <w:t xml:space="preserve"> (</w:t>
      </w:r>
      <w:r w:rsidRPr="00EB7C72">
        <w:rPr>
          <w:rFonts w:asciiTheme="minorHAnsi" w:hAnsiTheme="minorHAnsi"/>
          <w:sz w:val="22"/>
        </w:rPr>
        <w:t>Informational or Explanatory/</w:t>
      </w:r>
      <w:r w:rsidR="003C482C" w:rsidRPr="00EB7C72">
        <w:rPr>
          <w:rFonts w:asciiTheme="minorHAnsi" w:hAnsiTheme="minorHAnsi"/>
          <w:sz w:val="22"/>
        </w:rPr>
        <w:t>Procedural</w:t>
      </w:r>
      <w:r w:rsidR="003C482C" w:rsidRPr="00EB7C72">
        <w:rPr>
          <w:rFonts w:asciiTheme="minorHAnsi" w:hAnsiTheme="minorHAnsi" w:cs="Calibri"/>
          <w:sz w:val="22"/>
          <w:szCs w:val="22"/>
        </w:rPr>
        <w:t>-</w:t>
      </w:r>
      <w:r w:rsidRPr="00EB7C72">
        <w:rPr>
          <w:rFonts w:asciiTheme="minorHAnsi" w:hAnsiTheme="minorHAnsi"/>
          <w:sz w:val="22"/>
        </w:rPr>
        <w:t>Sequential</w:t>
      </w:r>
      <w:r w:rsidR="00655518">
        <w:rPr>
          <w:rFonts w:asciiTheme="minorHAnsi" w:hAnsiTheme="minorHAnsi"/>
          <w:sz w:val="22"/>
        </w:rPr>
        <w:t>)</w:t>
      </w:r>
    </w:p>
    <w:p w14:paraId="47D99629" w14:textId="77777777" w:rsidR="00313EC1" w:rsidRPr="003C482C" w:rsidRDefault="00313EC1">
      <w:pPr>
        <w:ind w:left="720"/>
        <w:rPr>
          <w:rFonts w:asciiTheme="minorHAnsi" w:hAnsiTheme="minorHAnsi"/>
          <w:i/>
          <w:sz w:val="22"/>
        </w:rPr>
      </w:pPr>
    </w:p>
    <w:p w14:paraId="01626BA7" w14:textId="77777777" w:rsidR="00655518" w:rsidRDefault="00313EC1">
      <w:pPr>
        <w:ind w:left="720"/>
        <w:rPr>
          <w:rFonts w:asciiTheme="minorHAnsi" w:hAnsiTheme="minorHAnsi"/>
          <w:sz w:val="22"/>
        </w:rPr>
      </w:pPr>
      <w:r w:rsidRPr="003C482C">
        <w:rPr>
          <w:rFonts w:asciiTheme="minorHAnsi" w:hAnsiTheme="minorHAnsi"/>
          <w:b/>
          <w:sz w:val="22"/>
        </w:rPr>
        <w:t xml:space="preserve">Task 16 Science Example: </w:t>
      </w:r>
      <w:r w:rsidRPr="003C482C">
        <w:rPr>
          <w:rFonts w:asciiTheme="minorHAnsi" w:hAnsiTheme="minorHAnsi"/>
          <w:sz w:val="22"/>
          <w:u w:val="single"/>
        </w:rPr>
        <w:t>Can the brain become smarter or is intelligence fixed?</w:t>
      </w:r>
      <w:r w:rsidRPr="003C482C">
        <w:rPr>
          <w:rFonts w:asciiTheme="minorHAnsi" w:hAnsiTheme="minorHAnsi"/>
          <w:sz w:val="22"/>
        </w:rPr>
        <w:t xml:space="preserve"> After reading </w:t>
      </w:r>
      <w:r w:rsidRPr="003C482C">
        <w:rPr>
          <w:rFonts w:asciiTheme="minorHAnsi" w:hAnsiTheme="minorHAnsi"/>
          <w:sz w:val="22"/>
          <w:u w:val="single"/>
        </w:rPr>
        <w:t>articles</w:t>
      </w:r>
      <w:r w:rsidRPr="003C482C">
        <w:rPr>
          <w:rFonts w:asciiTheme="minorHAnsi" w:hAnsiTheme="minorHAnsi"/>
          <w:sz w:val="22"/>
        </w:rPr>
        <w:t xml:space="preserve"> on</w:t>
      </w:r>
      <w:r w:rsidRPr="007F02B7">
        <w:rPr>
          <w:rFonts w:asciiTheme="minorHAnsi" w:hAnsiTheme="minorHAnsi"/>
          <w:sz w:val="22"/>
        </w:rPr>
        <w:t xml:space="preserve"> </w:t>
      </w:r>
      <w:r w:rsidRPr="003C482C">
        <w:rPr>
          <w:rFonts w:asciiTheme="minorHAnsi" w:hAnsiTheme="minorHAnsi"/>
          <w:sz w:val="22"/>
          <w:u w:val="single"/>
        </w:rPr>
        <w:t>learning and the brain</w:t>
      </w:r>
      <w:r w:rsidRPr="003C482C">
        <w:rPr>
          <w:rFonts w:asciiTheme="minorHAnsi" w:hAnsiTheme="minorHAnsi"/>
          <w:sz w:val="22"/>
        </w:rPr>
        <w:t xml:space="preserve">, write an </w:t>
      </w:r>
      <w:r w:rsidRPr="003C482C">
        <w:rPr>
          <w:rFonts w:asciiTheme="minorHAnsi" w:hAnsiTheme="minorHAnsi"/>
          <w:sz w:val="22"/>
          <w:u w:val="single"/>
        </w:rPr>
        <w:t>article for your peers</w:t>
      </w:r>
      <w:r w:rsidRPr="003C482C">
        <w:rPr>
          <w:rFonts w:asciiTheme="minorHAnsi" w:hAnsiTheme="minorHAnsi"/>
          <w:sz w:val="22"/>
        </w:rPr>
        <w:t xml:space="preserve"> that relates how </w:t>
      </w:r>
      <w:r w:rsidRPr="003C482C">
        <w:rPr>
          <w:rFonts w:asciiTheme="minorHAnsi" w:hAnsiTheme="minorHAnsi"/>
          <w:sz w:val="22"/>
          <w:u w:val="single"/>
        </w:rPr>
        <w:t>the brain develops over time from birth to twenty-five years</w:t>
      </w:r>
      <w:r w:rsidRPr="003C482C">
        <w:rPr>
          <w:rFonts w:asciiTheme="minorHAnsi" w:hAnsiTheme="minorHAnsi"/>
          <w:sz w:val="22"/>
        </w:rPr>
        <w:t>. Support your discussion with evidence from the texts.</w:t>
      </w:r>
      <w:r w:rsidR="00655518">
        <w:rPr>
          <w:rFonts w:asciiTheme="minorHAnsi" w:hAnsiTheme="minorHAnsi"/>
          <w:sz w:val="22"/>
        </w:rPr>
        <w:t xml:space="preserve"> (</w:t>
      </w:r>
      <w:r w:rsidRPr="00EB7C72">
        <w:rPr>
          <w:rFonts w:asciiTheme="minorHAnsi" w:hAnsiTheme="minorHAnsi"/>
          <w:sz w:val="22"/>
        </w:rPr>
        <w:t>Informational or Explanatory/</w:t>
      </w:r>
      <w:r w:rsidR="003C482C" w:rsidRPr="00EB7C72">
        <w:rPr>
          <w:rFonts w:asciiTheme="minorHAnsi" w:hAnsiTheme="minorHAnsi"/>
          <w:sz w:val="22"/>
        </w:rPr>
        <w:t>Procedural</w:t>
      </w:r>
      <w:r w:rsidR="003C482C" w:rsidRPr="00EB7C72">
        <w:rPr>
          <w:rFonts w:asciiTheme="minorHAnsi" w:hAnsiTheme="minorHAnsi" w:cs="Calibri"/>
          <w:sz w:val="22"/>
          <w:szCs w:val="22"/>
        </w:rPr>
        <w:t>-</w:t>
      </w:r>
      <w:r w:rsidRPr="00EB7C72">
        <w:rPr>
          <w:rFonts w:asciiTheme="minorHAnsi" w:hAnsiTheme="minorHAnsi"/>
          <w:sz w:val="22"/>
        </w:rPr>
        <w:t>Sequential</w:t>
      </w:r>
      <w:r w:rsidR="00655518">
        <w:rPr>
          <w:rFonts w:asciiTheme="minorHAnsi" w:hAnsiTheme="minorHAnsi"/>
          <w:sz w:val="22"/>
        </w:rPr>
        <w:t>)</w:t>
      </w:r>
    </w:p>
    <w:p w14:paraId="37C8A775" w14:textId="77777777" w:rsidR="00313EC1" w:rsidRPr="003C482C" w:rsidRDefault="00313EC1">
      <w:pPr>
        <w:rPr>
          <w:rFonts w:asciiTheme="minorHAnsi" w:hAnsiTheme="minorHAnsi"/>
          <w:sz w:val="22"/>
        </w:rPr>
      </w:pPr>
    </w:p>
    <w:p w14:paraId="27CCF96A" w14:textId="140CEAC3" w:rsidR="00655518" w:rsidRDefault="00313EC1">
      <w:pPr>
        <w:rPr>
          <w:rFonts w:asciiTheme="minorHAnsi" w:hAnsiTheme="minorHAnsi"/>
          <w:b/>
          <w:color w:val="595959"/>
          <w:sz w:val="22"/>
        </w:rPr>
      </w:pPr>
      <w:r w:rsidRPr="003C482C">
        <w:rPr>
          <w:rFonts w:asciiTheme="minorHAnsi" w:hAnsiTheme="minorHAnsi"/>
          <w:b/>
          <w:color w:val="595959"/>
          <w:sz w:val="22"/>
        </w:rPr>
        <w:t>Variation Task 16 Template:</w:t>
      </w:r>
      <w:r w:rsidRPr="003C482C">
        <w:rPr>
          <w:rFonts w:asciiTheme="minorHAnsi" w:hAnsiTheme="minorHAnsi"/>
          <w:color w:val="595959"/>
          <w:sz w:val="22"/>
        </w:rPr>
        <w:t xml:space="preserve"> [Insert question] </w:t>
      </w:r>
      <w:proofErr w:type="gramStart"/>
      <w:r w:rsidRPr="003C482C">
        <w:rPr>
          <w:rFonts w:asciiTheme="minorHAnsi" w:hAnsiTheme="minorHAnsi"/>
          <w:color w:val="595959"/>
          <w:sz w:val="22"/>
        </w:rPr>
        <w:t>After</w:t>
      </w:r>
      <w:proofErr w:type="gramEnd"/>
      <w:r w:rsidRPr="003C482C">
        <w:rPr>
          <w:rFonts w:asciiTheme="minorHAnsi" w:hAnsiTheme="minorHAnsi"/>
          <w:color w:val="595959"/>
          <w:sz w:val="22"/>
        </w:rPr>
        <w:t xml:space="preserve"> reading and analyzing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literature or informational texts</w:t>
      </w:r>
      <w:r w:rsidR="00763E16">
        <w:rPr>
          <w:rFonts w:asciiTheme="minorHAnsi" w:hAnsiTheme="minorHAnsi"/>
          <w:color w:val="595959"/>
          <w:sz w:val="22"/>
        </w:rPr>
        <w:t>),</w:t>
      </w:r>
      <w:r w:rsidRPr="003C482C">
        <w:rPr>
          <w:rFonts w:asciiTheme="minorHAnsi" w:hAnsiTheme="minorHAnsi"/>
          <w:color w:val="595959"/>
          <w:sz w:val="22"/>
        </w:rPr>
        <w:t xml:space="preserve"> write</w:t>
      </w:r>
      <w:r w:rsidR="00F971FB">
        <w:rPr>
          <w:rFonts w:asciiTheme="minorHAnsi" w:hAnsiTheme="minorHAnsi"/>
          <w:color w:val="595959"/>
          <w:sz w:val="22"/>
        </w:rPr>
        <w:t xml:space="preserv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relate how</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s="Calibri"/>
          <w:color w:val="595959"/>
          <w:sz w:val="22"/>
          <w:szCs w:val="22"/>
        </w:rPr>
        <w:t xml:space="preserve"> </w:t>
      </w:r>
      <w:r w:rsidRPr="003C482C">
        <w:rPr>
          <w:rFonts w:asciiTheme="minorHAnsi" w:hAnsiTheme="minorHAnsi"/>
          <w:color w:val="595959"/>
          <w:sz w:val="22"/>
        </w:rPr>
        <w:t xml:space="preserve">Support your discussion with evidence from the </w:t>
      </w:r>
      <w:r w:rsidR="00763E16">
        <w:rPr>
          <w:rFonts w:asciiTheme="minorHAnsi" w:hAnsiTheme="minorHAnsi"/>
          <w:color w:val="595959"/>
          <w:sz w:val="22"/>
        </w:rPr>
        <w:t>text(s)</w:t>
      </w:r>
      <w:r w:rsidR="00655518">
        <w:rPr>
          <w:rFonts w:asciiTheme="minorHAnsi" w:hAnsiTheme="minorHAnsi"/>
          <w:color w:val="595959"/>
          <w:sz w:val="22"/>
        </w:rPr>
        <w:t xml:space="preserve">. </w:t>
      </w:r>
      <w:r w:rsidR="00655518">
        <w:rPr>
          <w:rFonts w:asciiTheme="minorHAnsi" w:hAnsiTheme="minorHAnsi" w:cs="Calibri"/>
          <w:color w:val="595959"/>
          <w:sz w:val="22"/>
          <w:szCs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w:t>
      </w:r>
      <w:r w:rsidR="003C482C">
        <w:rPr>
          <w:rFonts w:asciiTheme="minorHAnsi" w:hAnsiTheme="minorHAnsi"/>
          <w:b/>
          <w:color w:val="595959"/>
          <w:sz w:val="22"/>
        </w:rPr>
        <w:t>Procedural</w:t>
      </w:r>
      <w:r w:rsidR="003C482C">
        <w:rPr>
          <w:rFonts w:asciiTheme="minorHAnsi" w:hAnsiTheme="minorHAnsi" w:cs="Calibri"/>
          <w:b/>
          <w:color w:val="595959"/>
          <w:sz w:val="22"/>
          <w:szCs w:val="22"/>
        </w:rPr>
        <w:t>-</w:t>
      </w:r>
      <w:r w:rsidRPr="003C482C">
        <w:rPr>
          <w:rFonts w:asciiTheme="minorHAnsi" w:hAnsiTheme="minorHAnsi"/>
          <w:b/>
          <w:color w:val="595959"/>
          <w:sz w:val="22"/>
        </w:rPr>
        <w:t>Sequential</w:t>
      </w:r>
      <w:r w:rsidR="00655518">
        <w:rPr>
          <w:rFonts w:asciiTheme="minorHAnsi" w:hAnsiTheme="minorHAnsi"/>
          <w:b/>
          <w:color w:val="595959"/>
          <w:sz w:val="22"/>
        </w:rPr>
        <w:t>)</w:t>
      </w:r>
    </w:p>
    <w:p w14:paraId="7D892880" w14:textId="77777777" w:rsidR="00313EC1" w:rsidRPr="003C482C" w:rsidRDefault="00313EC1">
      <w:pPr>
        <w:rPr>
          <w:rFonts w:asciiTheme="minorHAnsi" w:hAnsiTheme="minorHAnsi"/>
          <w:color w:val="595959"/>
          <w:sz w:val="22"/>
        </w:rPr>
      </w:pPr>
    </w:p>
    <w:p w14:paraId="11E3C444" w14:textId="6E7764CB" w:rsidR="0070747F" w:rsidRDefault="00313EC1" w:rsidP="00EB7C72">
      <w:pPr>
        <w:ind w:left="720"/>
        <w:rPr>
          <w:rFonts w:asciiTheme="minorHAnsi" w:hAnsiTheme="minorHAnsi"/>
          <w:color w:val="595959"/>
          <w:sz w:val="22"/>
        </w:rPr>
      </w:pPr>
      <w:r w:rsidRPr="003C482C">
        <w:rPr>
          <w:rFonts w:asciiTheme="minorHAnsi" w:hAnsiTheme="minorHAnsi"/>
          <w:b/>
          <w:color w:val="595959"/>
          <w:sz w:val="22"/>
        </w:rPr>
        <w:t>Variation Task 16 Example:</w:t>
      </w:r>
      <w:r w:rsidRPr="003C482C">
        <w:rPr>
          <w:rFonts w:asciiTheme="minorHAnsi" w:hAnsiTheme="minorHAnsi"/>
          <w:color w:val="595959"/>
          <w:sz w:val="22"/>
        </w:rPr>
        <w:t xml:space="preserve"> </w:t>
      </w:r>
      <w:r w:rsidRPr="003C482C">
        <w:rPr>
          <w:rFonts w:asciiTheme="minorHAnsi" w:hAnsiTheme="minorHAnsi"/>
          <w:color w:val="595959"/>
          <w:sz w:val="22"/>
          <w:u w:val="single"/>
        </w:rPr>
        <w:t>What is the process for passing a bill in the Congress?</w:t>
      </w:r>
      <w:r w:rsidRPr="003C482C">
        <w:rPr>
          <w:rFonts w:asciiTheme="minorHAnsi" w:hAnsiTheme="minorHAnsi"/>
          <w:color w:val="595959"/>
          <w:sz w:val="22"/>
        </w:rPr>
        <w:t xml:space="preserve"> After reading and analyzing </w:t>
      </w:r>
      <w:r w:rsidRPr="003C482C">
        <w:rPr>
          <w:rFonts w:asciiTheme="minorHAnsi" w:hAnsiTheme="minorHAnsi"/>
          <w:color w:val="595959"/>
          <w:sz w:val="22"/>
          <w:u w:val="single"/>
        </w:rPr>
        <w:t xml:space="preserve">political documents and </w:t>
      </w:r>
      <w:r w:rsidRPr="006F5CB9">
        <w:rPr>
          <w:rFonts w:asciiTheme="minorHAnsi" w:hAnsiTheme="minorHAnsi"/>
          <w:color w:val="595959"/>
          <w:sz w:val="22"/>
          <w:u w:val="single"/>
        </w:rPr>
        <w:t>articles on</w:t>
      </w:r>
      <w:r w:rsidRPr="003C482C">
        <w:rPr>
          <w:rFonts w:asciiTheme="minorHAnsi" w:hAnsiTheme="minorHAnsi"/>
          <w:color w:val="595959"/>
          <w:sz w:val="22"/>
        </w:rPr>
        <w:t xml:space="preserve"> </w:t>
      </w:r>
      <w:r w:rsidRPr="003C482C">
        <w:rPr>
          <w:rFonts w:asciiTheme="minorHAnsi" w:hAnsiTheme="minorHAnsi"/>
          <w:color w:val="595959"/>
          <w:sz w:val="22"/>
          <w:u w:val="single"/>
        </w:rPr>
        <w:t>how Congress makes laws</w:t>
      </w:r>
      <w:r w:rsidRPr="003C482C">
        <w:rPr>
          <w:rFonts w:asciiTheme="minorHAnsi" w:hAnsiTheme="minorHAnsi"/>
          <w:color w:val="595959"/>
          <w:sz w:val="22"/>
        </w:rPr>
        <w:t xml:space="preserve">, write an </w:t>
      </w:r>
      <w:r w:rsidRPr="003C482C">
        <w:rPr>
          <w:rFonts w:asciiTheme="minorHAnsi" w:hAnsiTheme="minorHAnsi"/>
          <w:color w:val="595959"/>
          <w:sz w:val="22"/>
          <w:u w:val="single"/>
        </w:rPr>
        <w:t>article for the general public</w:t>
      </w:r>
      <w:r w:rsidRPr="003C482C">
        <w:rPr>
          <w:rFonts w:asciiTheme="minorHAnsi" w:hAnsiTheme="minorHAnsi"/>
          <w:color w:val="595959"/>
          <w:sz w:val="22"/>
        </w:rPr>
        <w:t xml:space="preserve"> in which you relate how </w:t>
      </w:r>
      <w:r w:rsidRPr="003C482C">
        <w:rPr>
          <w:rFonts w:asciiTheme="minorHAnsi" w:hAnsiTheme="minorHAnsi"/>
          <w:color w:val="595959"/>
          <w:sz w:val="22"/>
          <w:u w:val="single"/>
        </w:rPr>
        <w:t>a bill is developed and the process it takes to get it to the</w:t>
      </w:r>
      <w:r w:rsidR="00655518">
        <w:rPr>
          <w:rFonts w:asciiTheme="minorHAnsi" w:hAnsiTheme="minorHAnsi"/>
          <w:color w:val="595959"/>
          <w:sz w:val="22"/>
          <w:u w:val="single"/>
        </w:rPr>
        <w:t xml:space="preserve"> </w:t>
      </w:r>
      <w:r w:rsidR="006F5CB9">
        <w:rPr>
          <w:rFonts w:asciiTheme="minorHAnsi" w:hAnsiTheme="minorHAnsi"/>
          <w:color w:val="595959"/>
          <w:sz w:val="22"/>
          <w:u w:val="single"/>
        </w:rPr>
        <w:t>floor of the Congress</w:t>
      </w:r>
      <w:r w:rsidR="006F5CB9" w:rsidRPr="006F5CB9">
        <w:rPr>
          <w:rFonts w:asciiTheme="minorHAnsi" w:hAnsiTheme="minorHAnsi"/>
          <w:color w:val="595959"/>
          <w:sz w:val="22"/>
        </w:rPr>
        <w:t xml:space="preserve">.  Support your discussion with evidence from the texts. </w:t>
      </w:r>
      <w:r w:rsidR="00655518" w:rsidRPr="006F5CB9">
        <w:rPr>
          <w:rFonts w:asciiTheme="minorHAnsi" w:hAnsiTheme="minorHAnsi"/>
          <w:color w:val="595959"/>
          <w:sz w:val="22"/>
        </w:rPr>
        <w:t>(</w:t>
      </w:r>
      <w:r w:rsidR="00EB7C72" w:rsidRPr="0070747F">
        <w:rPr>
          <w:rFonts w:asciiTheme="minorHAnsi" w:hAnsiTheme="minorHAnsi"/>
          <w:color w:val="595959"/>
          <w:sz w:val="22"/>
        </w:rPr>
        <w:t>Informational or Explanatory/Procedural</w:t>
      </w:r>
      <w:r w:rsidR="00EB7C72" w:rsidRPr="0070747F">
        <w:rPr>
          <w:rFonts w:asciiTheme="minorHAnsi" w:hAnsiTheme="minorHAnsi" w:cs="Calibri"/>
          <w:color w:val="595959"/>
          <w:sz w:val="22"/>
          <w:szCs w:val="22"/>
        </w:rPr>
        <w:t>-</w:t>
      </w:r>
      <w:r w:rsidR="00EB7C72" w:rsidRPr="0070747F">
        <w:rPr>
          <w:rFonts w:asciiTheme="minorHAnsi" w:hAnsiTheme="minorHAnsi"/>
          <w:color w:val="595959"/>
          <w:sz w:val="22"/>
        </w:rPr>
        <w:t>Sequential</w:t>
      </w:r>
      <w:r w:rsidR="00655518" w:rsidRPr="0070747F">
        <w:rPr>
          <w:rFonts w:asciiTheme="minorHAnsi" w:hAnsiTheme="minorHAnsi"/>
          <w:color w:val="595959"/>
          <w:sz w:val="22"/>
        </w:rPr>
        <w:t>)</w:t>
      </w:r>
    </w:p>
    <w:p w14:paraId="69ED31A7" w14:textId="77777777" w:rsidR="00655518" w:rsidRPr="0070747F" w:rsidRDefault="00655518" w:rsidP="00EB7C72">
      <w:pPr>
        <w:ind w:left="720"/>
        <w:rPr>
          <w:rFonts w:asciiTheme="minorHAnsi" w:hAnsiTheme="minorHAnsi"/>
          <w:color w:val="595959"/>
          <w:sz w:val="22"/>
        </w:rPr>
      </w:pPr>
    </w:p>
    <w:tbl>
      <w:tblPr>
        <w:tblW w:w="0" w:type="auto"/>
        <w:tblLayout w:type="fixed"/>
        <w:tblLook w:val="0000" w:firstRow="0" w:lastRow="0" w:firstColumn="0" w:lastColumn="0" w:noHBand="0" w:noVBand="0"/>
      </w:tblPr>
      <w:tblGrid>
        <w:gridCol w:w="14328"/>
      </w:tblGrid>
      <w:tr w:rsidR="00313EC1" w:rsidRPr="003C482C" w14:paraId="39FD97B6"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4B96C269" w14:textId="77777777" w:rsidR="00313EC1" w:rsidRPr="003C482C" w:rsidRDefault="00313EC1">
            <w:pPr>
              <w:rPr>
                <w:rFonts w:asciiTheme="minorHAnsi" w:hAnsiTheme="minorHAnsi"/>
                <w:b/>
                <w:sz w:val="22"/>
              </w:rPr>
            </w:pPr>
          </w:p>
          <w:p w14:paraId="71AD21D0" w14:textId="6DA7FB37" w:rsidR="00655518" w:rsidRDefault="00313EC1">
            <w:pPr>
              <w:rPr>
                <w:rFonts w:asciiTheme="minorHAnsi" w:hAnsiTheme="minorHAnsi"/>
                <w:b/>
                <w:sz w:val="22"/>
              </w:rPr>
            </w:pPr>
            <w:r w:rsidRPr="003C482C">
              <w:rPr>
                <w:rFonts w:asciiTheme="minorHAnsi" w:hAnsiTheme="minorHAnsi"/>
                <w:b/>
                <w:sz w:val="22"/>
              </w:rPr>
              <w:t xml:space="preserve">Task 17 Science Example: </w:t>
            </w:r>
            <w:r w:rsidRPr="003C482C">
              <w:rPr>
                <w:rFonts w:asciiTheme="minorHAnsi" w:hAnsiTheme="minorHAnsi"/>
                <w:sz w:val="22"/>
              </w:rPr>
              <w:t>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developing a hypothesis, and conducting an experiment </w:t>
            </w:r>
            <w:r w:rsidR="00B80FE9">
              <w:rPr>
                <w:rFonts w:asciiTheme="minorHAnsi" w:hAnsiTheme="minorHAnsi"/>
                <w:sz w:val="22"/>
              </w:rPr>
              <w:t xml:space="preserve">examining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 </w:t>
            </w:r>
            <w:r w:rsidRPr="00C72ABD">
              <w:rPr>
                <w:rFonts w:asciiTheme="minorHAnsi" w:hAnsiTheme="minorHAnsi"/>
                <w:sz w:val="22"/>
              </w:rPr>
              <w:t>a laboratory report</w:t>
            </w:r>
            <w:r w:rsidRPr="003C482C">
              <w:rPr>
                <w:rFonts w:asciiTheme="minorHAnsi" w:hAnsiTheme="minorHAnsi"/>
                <w:sz w:val="22"/>
              </w:rPr>
              <w:t xml:space="preserve"> that explains your procedures and results and confirms or rejects your hypothesis. What conclusion</w:t>
            </w:r>
            <w:r w:rsidR="00B80FE9">
              <w:rPr>
                <w:rFonts w:asciiTheme="minorHAnsi" w:hAnsiTheme="minorHAnsi" w:cs="Calibri"/>
                <w:sz w:val="22"/>
                <w:szCs w:val="22"/>
              </w:rPr>
              <w:t>(s)</w:t>
            </w:r>
            <w:r w:rsidR="00655518">
              <w:rPr>
                <w:rFonts w:asciiTheme="minorHAnsi" w:hAnsiTheme="minorHAnsi"/>
                <w:sz w:val="22"/>
              </w:rPr>
              <w:t xml:space="preserve"> </w:t>
            </w:r>
            <w:r w:rsidRPr="003C482C">
              <w:rPr>
                <w:rFonts w:asciiTheme="minorHAnsi" w:hAnsiTheme="minorHAnsi"/>
                <w:sz w:val="22"/>
              </w:rPr>
              <w:t>can you draw?</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w:t>
            </w:r>
            <w:r w:rsidR="003C482C">
              <w:rPr>
                <w:rFonts w:asciiTheme="minorHAnsi" w:hAnsiTheme="minorHAnsi"/>
                <w:b/>
                <w:sz w:val="22"/>
              </w:rPr>
              <w:t>Procedural</w:t>
            </w:r>
            <w:r w:rsidR="003C482C">
              <w:rPr>
                <w:rFonts w:asciiTheme="minorHAnsi" w:hAnsiTheme="minorHAnsi" w:cs="Calibri"/>
                <w:b/>
                <w:sz w:val="22"/>
                <w:szCs w:val="22"/>
              </w:rPr>
              <w:t>-</w:t>
            </w:r>
            <w:r w:rsidRPr="003C482C">
              <w:rPr>
                <w:rFonts w:asciiTheme="minorHAnsi" w:hAnsiTheme="minorHAnsi"/>
                <w:b/>
                <w:sz w:val="22"/>
              </w:rPr>
              <w:t>Sequential</w:t>
            </w:r>
            <w:r w:rsidR="00655518">
              <w:rPr>
                <w:rFonts w:asciiTheme="minorHAnsi" w:hAnsiTheme="minorHAnsi"/>
                <w:b/>
                <w:sz w:val="22"/>
              </w:rPr>
              <w:t>)</w:t>
            </w:r>
          </w:p>
          <w:p w14:paraId="19F72971" w14:textId="77777777" w:rsidR="00313EC1" w:rsidRPr="003C482C" w:rsidRDefault="00313EC1">
            <w:pPr>
              <w:rPr>
                <w:rFonts w:asciiTheme="minorHAnsi" w:hAnsiTheme="minorHAnsi"/>
                <w:b/>
                <w:sz w:val="22"/>
              </w:rPr>
            </w:pPr>
          </w:p>
        </w:tc>
      </w:tr>
    </w:tbl>
    <w:p w14:paraId="50B1FBC8" w14:textId="77777777" w:rsidR="00313EC1" w:rsidRPr="003C482C" w:rsidRDefault="00313EC1">
      <w:pPr>
        <w:rPr>
          <w:rFonts w:asciiTheme="minorHAnsi" w:hAnsiTheme="minorHAnsi"/>
          <w:sz w:val="22"/>
        </w:rPr>
      </w:pPr>
    </w:p>
    <w:p w14:paraId="5714F941" w14:textId="77777777" w:rsidR="00655518" w:rsidRPr="0070747F" w:rsidRDefault="00313EC1">
      <w:pPr>
        <w:ind w:left="720"/>
        <w:rPr>
          <w:rFonts w:asciiTheme="minorHAnsi" w:hAnsiTheme="minorHAnsi"/>
          <w:sz w:val="22"/>
        </w:rPr>
      </w:pPr>
      <w:r w:rsidRPr="003C482C">
        <w:rPr>
          <w:rFonts w:asciiTheme="minorHAnsi" w:hAnsiTheme="minorHAnsi"/>
          <w:b/>
          <w:sz w:val="22"/>
        </w:rPr>
        <w:t xml:space="preserve">Task 17 Science Example: </w:t>
      </w:r>
      <w:r w:rsidRPr="003C482C">
        <w:rPr>
          <w:rFonts w:asciiTheme="minorHAnsi" w:hAnsiTheme="minorHAnsi"/>
          <w:sz w:val="22"/>
        </w:rPr>
        <w:t xml:space="preserve">After researching </w:t>
      </w:r>
      <w:r w:rsidRPr="003C482C">
        <w:rPr>
          <w:rFonts w:asciiTheme="minorHAnsi" w:hAnsiTheme="minorHAnsi"/>
          <w:sz w:val="22"/>
          <w:u w:val="single"/>
        </w:rPr>
        <w:t>articles</w:t>
      </w:r>
      <w:r w:rsidRPr="003C482C">
        <w:rPr>
          <w:rFonts w:asciiTheme="minorHAnsi" w:hAnsiTheme="minorHAnsi"/>
          <w:sz w:val="22"/>
        </w:rPr>
        <w:t xml:space="preserve"> on </w:t>
      </w:r>
      <w:r w:rsidRPr="003C482C">
        <w:rPr>
          <w:rFonts w:asciiTheme="minorHAnsi" w:hAnsiTheme="minorHAnsi"/>
          <w:sz w:val="22"/>
          <w:u w:val="single"/>
        </w:rPr>
        <w:t>wind power</w:t>
      </w:r>
      <w:r w:rsidRPr="003C482C">
        <w:rPr>
          <w:rFonts w:asciiTheme="minorHAnsi" w:hAnsiTheme="minorHAnsi"/>
          <w:sz w:val="22"/>
        </w:rPr>
        <w:t xml:space="preserve">, developing a hypothesis, and conducting an experiment examining </w:t>
      </w:r>
      <w:r w:rsidRPr="003C482C">
        <w:rPr>
          <w:rFonts w:asciiTheme="minorHAnsi" w:hAnsiTheme="minorHAnsi"/>
          <w:sz w:val="22"/>
          <w:u w:val="single"/>
        </w:rPr>
        <w:t>how wind power translates into useable energy</w:t>
      </w:r>
      <w:r w:rsidRPr="003C482C">
        <w:rPr>
          <w:rFonts w:asciiTheme="minorHAnsi" w:hAnsiTheme="minorHAnsi"/>
          <w:sz w:val="22"/>
        </w:rPr>
        <w:t xml:space="preserve">, </w:t>
      </w:r>
      <w:r w:rsidRPr="00C72ABD">
        <w:rPr>
          <w:rFonts w:asciiTheme="minorHAnsi" w:hAnsiTheme="minorHAnsi"/>
          <w:sz w:val="22"/>
        </w:rPr>
        <w:t>write a laboratory report</w:t>
      </w:r>
      <w:r w:rsidRPr="003C482C">
        <w:rPr>
          <w:rFonts w:asciiTheme="minorHAnsi" w:hAnsiTheme="minorHAnsi"/>
          <w:sz w:val="22"/>
        </w:rPr>
        <w:t xml:space="preserve"> that explains your procedures and results and confirms or rejects your hypothesis. </w:t>
      </w:r>
      <w:r w:rsidRPr="0070747F">
        <w:rPr>
          <w:rFonts w:asciiTheme="minorHAnsi" w:hAnsiTheme="minorHAnsi"/>
          <w:sz w:val="22"/>
        </w:rPr>
        <w:t>What conclusion can you draw?</w:t>
      </w:r>
      <w:r w:rsidR="00655518" w:rsidRPr="0070747F">
        <w:rPr>
          <w:rFonts w:asciiTheme="minorHAnsi" w:hAnsiTheme="minorHAnsi"/>
          <w:sz w:val="22"/>
        </w:rPr>
        <w:t xml:space="preserve"> (</w:t>
      </w:r>
      <w:r w:rsidRPr="0070747F">
        <w:rPr>
          <w:rFonts w:asciiTheme="minorHAnsi" w:hAnsiTheme="minorHAnsi"/>
          <w:sz w:val="22"/>
        </w:rPr>
        <w:t>Informational or Explanatory/</w:t>
      </w:r>
      <w:r w:rsidR="003C482C" w:rsidRPr="0070747F">
        <w:rPr>
          <w:rFonts w:asciiTheme="minorHAnsi" w:hAnsiTheme="minorHAnsi"/>
          <w:sz w:val="22"/>
        </w:rPr>
        <w:t>Procedural</w:t>
      </w:r>
      <w:r w:rsidR="003C482C" w:rsidRPr="0070747F">
        <w:rPr>
          <w:rFonts w:asciiTheme="minorHAnsi" w:hAnsiTheme="minorHAnsi" w:cs="Calibri"/>
          <w:sz w:val="22"/>
          <w:szCs w:val="22"/>
        </w:rPr>
        <w:t>-</w:t>
      </w:r>
      <w:r w:rsidRPr="0070747F">
        <w:rPr>
          <w:rFonts w:asciiTheme="minorHAnsi" w:hAnsiTheme="minorHAnsi"/>
          <w:sz w:val="22"/>
        </w:rPr>
        <w:t>Sequential</w:t>
      </w:r>
      <w:r w:rsidR="00655518" w:rsidRPr="0070747F">
        <w:rPr>
          <w:rFonts w:asciiTheme="minorHAnsi" w:hAnsiTheme="minorHAnsi"/>
          <w:sz w:val="22"/>
        </w:rPr>
        <w:t>)</w:t>
      </w:r>
    </w:p>
    <w:p w14:paraId="5AAB0508" w14:textId="77777777" w:rsidR="00313EC1" w:rsidRPr="003C482C" w:rsidRDefault="00313EC1" w:rsidP="003C482C">
      <w:pPr>
        <w:rPr>
          <w:rFonts w:asciiTheme="minorHAnsi" w:hAnsiTheme="minorHAnsi"/>
          <w:color w:val="808080" w:themeColor="background1" w:themeShade="80"/>
          <w:sz w:val="22"/>
        </w:rPr>
      </w:pPr>
    </w:p>
    <w:p w14:paraId="6DECFC9D" w14:textId="77777777" w:rsidR="0070747F" w:rsidRDefault="0070747F" w:rsidP="003C482C">
      <w:pPr>
        <w:rPr>
          <w:rFonts w:asciiTheme="minorHAnsi" w:hAnsiTheme="minorHAnsi"/>
          <w:b/>
          <w:color w:val="808080" w:themeColor="background1" w:themeShade="80"/>
          <w:sz w:val="22"/>
        </w:rPr>
        <w:sectPr w:rsidR="0070747F">
          <w:pgSz w:w="15840" w:h="12240" w:orient="landscape"/>
          <w:pgMar w:top="864" w:right="864" w:bottom="864" w:left="864" w:header="720" w:footer="720" w:gutter="0"/>
          <w:cols w:space="720"/>
          <w:docGrid w:linePitch="240" w:charSpace="32768"/>
        </w:sectPr>
      </w:pPr>
    </w:p>
    <w:p w14:paraId="37A404C7" w14:textId="49B61FBD" w:rsidR="00655518" w:rsidRDefault="00313EC1" w:rsidP="003C482C">
      <w:pPr>
        <w:rPr>
          <w:rFonts w:asciiTheme="minorHAnsi" w:hAnsiTheme="minorHAnsi"/>
          <w:b/>
          <w:color w:val="808080" w:themeColor="background1" w:themeShade="80"/>
          <w:sz w:val="22"/>
        </w:rPr>
      </w:pPr>
      <w:r w:rsidRPr="003C482C">
        <w:rPr>
          <w:rFonts w:asciiTheme="minorHAnsi" w:hAnsiTheme="minorHAnsi"/>
          <w:b/>
          <w:color w:val="808080" w:themeColor="background1" w:themeShade="80"/>
          <w:sz w:val="22"/>
        </w:rPr>
        <w:lastRenderedPageBreak/>
        <w:t xml:space="preserve">Variation Task 17 </w:t>
      </w:r>
      <w:r w:rsidR="00EB7C72">
        <w:rPr>
          <w:rFonts w:asciiTheme="minorHAnsi" w:hAnsiTheme="minorHAnsi" w:cs="Calibri"/>
          <w:b/>
          <w:color w:val="808080" w:themeColor="background1" w:themeShade="80"/>
          <w:sz w:val="22"/>
          <w:szCs w:val="22"/>
        </w:rPr>
        <w:t>Template</w:t>
      </w:r>
      <w:r w:rsidRPr="003C482C">
        <w:rPr>
          <w:rFonts w:asciiTheme="minorHAnsi" w:hAnsiTheme="minorHAnsi"/>
          <w:b/>
          <w:color w:val="808080" w:themeColor="background1" w:themeShade="80"/>
          <w:sz w:val="22"/>
        </w:rPr>
        <w:t>:</w:t>
      </w:r>
      <w:r w:rsidRPr="003C482C">
        <w:rPr>
          <w:rFonts w:asciiTheme="minorHAnsi" w:hAnsiTheme="minorHAnsi"/>
          <w:color w:val="808080" w:themeColor="background1" w:themeShade="80"/>
          <w:sz w:val="22"/>
        </w:rPr>
        <w:t xml:space="preserve"> After researching</w:t>
      </w:r>
      <w:r w:rsidR="00A11A7F">
        <w:rPr>
          <w:rFonts w:asciiTheme="minorHAnsi" w:hAnsiTheme="minorHAnsi"/>
          <w:color w:val="808080" w:themeColor="background1" w:themeShade="80"/>
          <w:sz w:val="22"/>
        </w:rPr>
        <w:t xml:space="preserve"> </w:t>
      </w:r>
      <w:r w:rsidR="00927C31">
        <w:rPr>
          <w:rFonts w:asciiTheme="minorHAnsi" w:hAnsiTheme="minorHAnsi"/>
          <w:color w:val="808080" w:themeColor="background1" w:themeShade="80"/>
          <w:sz w:val="22"/>
        </w:rPr>
        <w:t xml:space="preserve">________ </w:t>
      </w:r>
      <w:r w:rsidR="00655518">
        <w:rPr>
          <w:rFonts w:asciiTheme="minorHAnsi" w:hAnsiTheme="minorHAnsi"/>
          <w:color w:val="808080" w:themeColor="background1" w:themeShade="80"/>
          <w:sz w:val="22"/>
        </w:rPr>
        <w:t>(</w:t>
      </w:r>
      <w:r w:rsidRPr="003C482C">
        <w:rPr>
          <w:rFonts w:asciiTheme="minorHAnsi" w:hAnsiTheme="minorHAnsi"/>
          <w:color w:val="808080" w:themeColor="background1" w:themeShade="80"/>
          <w:sz w:val="22"/>
        </w:rPr>
        <w:t>informational texts</w:t>
      </w:r>
      <w:r w:rsidR="00763E16">
        <w:rPr>
          <w:rFonts w:asciiTheme="minorHAnsi" w:hAnsiTheme="minorHAnsi"/>
          <w:color w:val="808080" w:themeColor="background1" w:themeShade="80"/>
          <w:sz w:val="22"/>
        </w:rPr>
        <w:t>),</w:t>
      </w:r>
      <w:r w:rsidRPr="003C482C">
        <w:rPr>
          <w:rFonts w:asciiTheme="minorHAnsi" w:hAnsiTheme="minorHAnsi"/>
          <w:color w:val="808080" w:themeColor="background1" w:themeShade="80"/>
          <w:sz w:val="22"/>
        </w:rPr>
        <w:t xml:space="preserve"> developing a hypothesis, and conducting an experiment </w:t>
      </w:r>
      <w:r w:rsidR="00B80FE9">
        <w:rPr>
          <w:rFonts w:asciiTheme="minorHAnsi" w:hAnsiTheme="minorHAnsi"/>
          <w:color w:val="808080" w:themeColor="background1" w:themeShade="80"/>
          <w:sz w:val="22"/>
        </w:rPr>
        <w:t xml:space="preserve">examining </w:t>
      </w:r>
      <w:r w:rsidR="00927C31">
        <w:rPr>
          <w:rFonts w:asciiTheme="minorHAnsi" w:hAnsiTheme="minorHAnsi"/>
          <w:color w:val="808080" w:themeColor="background1" w:themeShade="80"/>
          <w:sz w:val="22"/>
        </w:rPr>
        <w:t xml:space="preserve">________ </w:t>
      </w:r>
      <w:r w:rsidR="00655518">
        <w:rPr>
          <w:rFonts w:asciiTheme="minorHAnsi" w:hAnsiTheme="minorHAnsi"/>
          <w:color w:val="808080" w:themeColor="background1" w:themeShade="80"/>
          <w:sz w:val="22"/>
        </w:rPr>
        <w:t>(</w:t>
      </w:r>
      <w:r w:rsidRPr="003C482C">
        <w:rPr>
          <w:rFonts w:asciiTheme="minorHAnsi" w:hAnsiTheme="minorHAnsi"/>
          <w:color w:val="808080" w:themeColor="background1" w:themeShade="80"/>
          <w:sz w:val="22"/>
        </w:rPr>
        <w:t>content</w:t>
      </w:r>
      <w:r w:rsidR="00763E16">
        <w:rPr>
          <w:rFonts w:asciiTheme="minorHAnsi" w:hAnsiTheme="minorHAnsi"/>
          <w:color w:val="808080" w:themeColor="background1" w:themeShade="80"/>
          <w:sz w:val="22"/>
        </w:rPr>
        <w:t>),</w:t>
      </w:r>
      <w:r w:rsidRPr="003C482C">
        <w:rPr>
          <w:rFonts w:asciiTheme="minorHAnsi" w:hAnsiTheme="minorHAnsi"/>
          <w:color w:val="808080" w:themeColor="background1" w:themeShade="80"/>
          <w:sz w:val="22"/>
        </w:rPr>
        <w:t xml:space="preserve"> write a laboratory report in which you explain your procedure</w:t>
      </w:r>
      <w:r w:rsidR="00B80FE9">
        <w:rPr>
          <w:rFonts w:asciiTheme="minorHAnsi" w:hAnsiTheme="minorHAnsi" w:cs="Calibri"/>
          <w:color w:val="808080" w:themeColor="background1" w:themeShade="80"/>
          <w:sz w:val="22"/>
          <w:szCs w:val="22"/>
        </w:rPr>
        <w:t>(s)</w:t>
      </w:r>
      <w:r w:rsidR="00655518">
        <w:rPr>
          <w:rFonts w:asciiTheme="minorHAnsi" w:hAnsiTheme="minorHAnsi"/>
          <w:color w:val="808080" w:themeColor="background1" w:themeShade="80"/>
          <w:sz w:val="22"/>
        </w:rPr>
        <w:t xml:space="preserve"> </w:t>
      </w:r>
      <w:r w:rsidRPr="003C482C">
        <w:rPr>
          <w:rFonts w:asciiTheme="minorHAnsi" w:hAnsiTheme="minorHAnsi"/>
          <w:color w:val="808080" w:themeColor="background1" w:themeShade="80"/>
          <w:sz w:val="22"/>
        </w:rPr>
        <w:t>and result</w:t>
      </w:r>
      <w:r w:rsidR="00B80FE9">
        <w:rPr>
          <w:rFonts w:asciiTheme="minorHAnsi" w:hAnsiTheme="minorHAnsi" w:cs="Calibri"/>
          <w:color w:val="808080" w:themeColor="background1" w:themeShade="80"/>
          <w:sz w:val="22"/>
          <w:szCs w:val="22"/>
        </w:rPr>
        <w:t>(s)</w:t>
      </w:r>
      <w:r w:rsidR="00655518">
        <w:rPr>
          <w:rFonts w:asciiTheme="minorHAnsi" w:hAnsiTheme="minorHAnsi"/>
          <w:color w:val="808080" w:themeColor="background1" w:themeShade="80"/>
          <w:sz w:val="22"/>
        </w:rPr>
        <w:t xml:space="preserve"> </w:t>
      </w:r>
      <w:r w:rsidRPr="003C482C">
        <w:rPr>
          <w:rFonts w:asciiTheme="minorHAnsi" w:hAnsiTheme="minorHAnsi"/>
          <w:color w:val="808080" w:themeColor="background1" w:themeShade="80"/>
          <w:sz w:val="22"/>
        </w:rPr>
        <w:t xml:space="preserve">and confirm or reject your hypothesis. What conclusion can you </w:t>
      </w:r>
      <w:r w:rsidR="00B80FE9">
        <w:rPr>
          <w:rFonts w:asciiTheme="minorHAnsi" w:hAnsiTheme="minorHAnsi"/>
          <w:color w:val="808080" w:themeColor="background1" w:themeShade="80"/>
          <w:sz w:val="22"/>
        </w:rPr>
        <w:t xml:space="preserve">draw ________? </w:t>
      </w:r>
      <w:r w:rsidR="00655518" w:rsidRPr="00C5695A">
        <w:rPr>
          <w:rFonts w:asciiTheme="minorHAnsi" w:hAnsiTheme="minorHAnsi"/>
          <w:b/>
          <w:color w:val="808080" w:themeColor="background1" w:themeShade="80"/>
          <w:sz w:val="22"/>
        </w:rPr>
        <w:t>(</w:t>
      </w:r>
      <w:r w:rsidRPr="003C482C">
        <w:rPr>
          <w:rFonts w:asciiTheme="minorHAnsi" w:hAnsiTheme="minorHAnsi"/>
          <w:b/>
          <w:color w:val="808080" w:themeColor="background1" w:themeShade="80"/>
          <w:sz w:val="22"/>
        </w:rPr>
        <w:t>Informational or Explanatory/</w:t>
      </w:r>
      <w:r w:rsidR="003C482C">
        <w:rPr>
          <w:rFonts w:asciiTheme="minorHAnsi" w:hAnsiTheme="minorHAnsi"/>
          <w:b/>
          <w:color w:val="808080" w:themeColor="background1" w:themeShade="80"/>
          <w:sz w:val="22"/>
        </w:rPr>
        <w:t>Procedural</w:t>
      </w:r>
      <w:r w:rsidR="003C482C">
        <w:rPr>
          <w:rFonts w:asciiTheme="minorHAnsi" w:hAnsiTheme="minorHAnsi" w:cs="Calibri"/>
          <w:b/>
          <w:color w:val="808080" w:themeColor="background1" w:themeShade="80"/>
          <w:sz w:val="22"/>
          <w:szCs w:val="22"/>
        </w:rPr>
        <w:t>-</w:t>
      </w:r>
      <w:r w:rsidRPr="003C482C">
        <w:rPr>
          <w:rFonts w:asciiTheme="minorHAnsi" w:hAnsiTheme="minorHAnsi"/>
          <w:b/>
          <w:color w:val="808080" w:themeColor="background1" w:themeShade="80"/>
          <w:sz w:val="22"/>
        </w:rPr>
        <w:t>Sequential</w:t>
      </w:r>
      <w:r w:rsidR="00655518">
        <w:rPr>
          <w:rFonts w:asciiTheme="minorHAnsi" w:hAnsiTheme="minorHAnsi"/>
          <w:b/>
          <w:color w:val="808080" w:themeColor="background1" w:themeShade="80"/>
          <w:sz w:val="22"/>
        </w:rPr>
        <w:t>)</w:t>
      </w:r>
    </w:p>
    <w:p w14:paraId="2A5815F2" w14:textId="77777777" w:rsidR="00313EC1" w:rsidRPr="003C482C" w:rsidRDefault="00313EC1" w:rsidP="003C482C">
      <w:pPr>
        <w:rPr>
          <w:rFonts w:asciiTheme="minorHAnsi" w:hAnsiTheme="minorHAnsi"/>
          <w:color w:val="808080" w:themeColor="background1" w:themeShade="80"/>
          <w:sz w:val="22"/>
        </w:rPr>
      </w:pPr>
    </w:p>
    <w:p w14:paraId="104E9B9D" w14:textId="77777777" w:rsidR="00655518" w:rsidRPr="00927C31" w:rsidRDefault="00313EC1" w:rsidP="0070747F">
      <w:pPr>
        <w:ind w:left="709"/>
        <w:rPr>
          <w:rFonts w:asciiTheme="minorHAnsi" w:hAnsiTheme="minorHAnsi"/>
          <w:color w:val="808080" w:themeColor="background1" w:themeShade="80"/>
          <w:sz w:val="22"/>
        </w:rPr>
      </w:pPr>
      <w:r w:rsidRPr="003C482C">
        <w:rPr>
          <w:rFonts w:asciiTheme="minorHAnsi" w:hAnsiTheme="minorHAnsi"/>
          <w:b/>
          <w:color w:val="808080" w:themeColor="background1" w:themeShade="80"/>
          <w:sz w:val="22"/>
        </w:rPr>
        <w:t>Variation Task 17 Science Example:</w:t>
      </w:r>
      <w:r w:rsidRPr="003C482C">
        <w:rPr>
          <w:rFonts w:asciiTheme="minorHAnsi" w:hAnsiTheme="minorHAnsi"/>
          <w:color w:val="808080" w:themeColor="background1" w:themeShade="80"/>
          <w:sz w:val="22"/>
        </w:rPr>
        <w:t xml:space="preserve"> After researching </w:t>
      </w:r>
      <w:r w:rsidRPr="0081333F">
        <w:rPr>
          <w:rFonts w:asciiTheme="minorHAnsi" w:hAnsiTheme="minorHAnsi"/>
          <w:color w:val="808080" w:themeColor="background1" w:themeShade="80"/>
          <w:sz w:val="22"/>
          <w:u w:val="single"/>
        </w:rPr>
        <w:t>articles on wind power</w:t>
      </w:r>
      <w:r w:rsidRPr="003C482C">
        <w:rPr>
          <w:rFonts w:asciiTheme="minorHAnsi" w:hAnsiTheme="minorHAnsi"/>
          <w:color w:val="808080" w:themeColor="background1" w:themeShade="80"/>
          <w:sz w:val="22"/>
        </w:rPr>
        <w:t xml:space="preserve">, developing a hypothesis, and conducting an experiment examining </w:t>
      </w:r>
      <w:r w:rsidRPr="0081333F">
        <w:rPr>
          <w:rFonts w:asciiTheme="minorHAnsi" w:hAnsiTheme="minorHAnsi"/>
          <w:color w:val="808080" w:themeColor="background1" w:themeShade="80"/>
          <w:sz w:val="22"/>
          <w:u w:val="single"/>
        </w:rPr>
        <w:t>how wind power translates into useable energy</w:t>
      </w:r>
      <w:r w:rsidRPr="003C482C">
        <w:rPr>
          <w:rFonts w:asciiTheme="minorHAnsi" w:hAnsiTheme="minorHAnsi"/>
          <w:color w:val="808080" w:themeColor="background1" w:themeShade="80"/>
          <w:sz w:val="22"/>
        </w:rPr>
        <w:t xml:space="preserve">, write a laboratory report in which you explain your procedure and result and confirm or reject your </w:t>
      </w:r>
      <w:r w:rsidRPr="00927C31">
        <w:rPr>
          <w:rFonts w:asciiTheme="minorHAnsi" w:hAnsiTheme="minorHAnsi"/>
          <w:color w:val="808080" w:themeColor="background1" w:themeShade="80"/>
          <w:sz w:val="22"/>
        </w:rPr>
        <w:t xml:space="preserve">hypothesis. What conclusion can you draw </w:t>
      </w:r>
      <w:r w:rsidRPr="0081333F">
        <w:rPr>
          <w:rFonts w:asciiTheme="minorHAnsi" w:hAnsiTheme="minorHAnsi"/>
          <w:color w:val="808080" w:themeColor="background1" w:themeShade="80"/>
          <w:sz w:val="22"/>
          <w:u w:val="single"/>
        </w:rPr>
        <w:t>from the data</w:t>
      </w:r>
      <w:r w:rsidRPr="00927C31">
        <w:rPr>
          <w:rFonts w:asciiTheme="minorHAnsi" w:hAnsiTheme="minorHAnsi"/>
          <w:color w:val="808080" w:themeColor="background1" w:themeShade="80"/>
          <w:sz w:val="22"/>
        </w:rPr>
        <w:t>?</w:t>
      </w:r>
      <w:r w:rsidR="00655518" w:rsidRPr="00927C31">
        <w:rPr>
          <w:rFonts w:asciiTheme="minorHAnsi" w:hAnsiTheme="minorHAnsi"/>
          <w:color w:val="808080" w:themeColor="background1" w:themeShade="80"/>
          <w:sz w:val="22"/>
        </w:rPr>
        <w:t xml:space="preserve"> (</w:t>
      </w:r>
      <w:r w:rsidRPr="00927C31">
        <w:rPr>
          <w:rFonts w:asciiTheme="minorHAnsi" w:hAnsiTheme="minorHAnsi"/>
          <w:color w:val="808080" w:themeColor="background1" w:themeShade="80"/>
          <w:sz w:val="22"/>
        </w:rPr>
        <w:t>Informational or Explanatory/</w:t>
      </w:r>
      <w:r w:rsidR="003C482C" w:rsidRPr="00927C31">
        <w:rPr>
          <w:rFonts w:asciiTheme="minorHAnsi" w:hAnsiTheme="minorHAnsi"/>
          <w:color w:val="808080" w:themeColor="background1" w:themeShade="80"/>
          <w:sz w:val="22"/>
        </w:rPr>
        <w:t>Procedural</w:t>
      </w:r>
      <w:r w:rsidR="003C482C" w:rsidRPr="00927C31">
        <w:rPr>
          <w:rFonts w:asciiTheme="minorHAnsi" w:hAnsiTheme="minorHAnsi" w:cs="Calibri"/>
          <w:color w:val="808080" w:themeColor="background1" w:themeShade="80"/>
          <w:sz w:val="22"/>
          <w:szCs w:val="22"/>
        </w:rPr>
        <w:t>-</w:t>
      </w:r>
      <w:r w:rsidRPr="00927C31">
        <w:rPr>
          <w:rFonts w:asciiTheme="minorHAnsi" w:hAnsiTheme="minorHAnsi"/>
          <w:color w:val="808080" w:themeColor="background1" w:themeShade="80"/>
          <w:sz w:val="22"/>
        </w:rPr>
        <w:t>Sequential</w:t>
      </w:r>
      <w:r w:rsidR="00655518" w:rsidRPr="00927C31">
        <w:rPr>
          <w:rFonts w:asciiTheme="minorHAnsi" w:hAnsiTheme="minorHAnsi"/>
          <w:color w:val="808080" w:themeColor="background1" w:themeShade="80"/>
          <w:sz w:val="22"/>
        </w:rPr>
        <w:t>)</w:t>
      </w:r>
    </w:p>
    <w:p w14:paraId="32B4A071" w14:textId="77777777" w:rsidR="00313EC1" w:rsidRPr="003C482C" w:rsidRDefault="00313EC1" w:rsidP="003C482C">
      <w:pPr>
        <w:rPr>
          <w:rFonts w:asciiTheme="minorHAnsi" w:hAnsiTheme="minorHAnsi"/>
          <w:color w:val="808080" w:themeColor="background1" w:themeShade="80"/>
          <w:sz w:val="22"/>
        </w:rPr>
      </w:pPr>
    </w:p>
    <w:tbl>
      <w:tblPr>
        <w:tblW w:w="0" w:type="auto"/>
        <w:tblLayout w:type="fixed"/>
        <w:tblLook w:val="0000" w:firstRow="0" w:lastRow="0" w:firstColumn="0" w:lastColumn="0" w:noHBand="0" w:noVBand="0"/>
      </w:tblPr>
      <w:tblGrid>
        <w:gridCol w:w="14328"/>
      </w:tblGrid>
      <w:tr w:rsidR="00313EC1" w:rsidRPr="003C482C" w14:paraId="4F2DB68F"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567BD0B0" w14:textId="77777777" w:rsidR="00313EC1" w:rsidRPr="003C482C" w:rsidRDefault="00313EC1">
            <w:pPr>
              <w:rPr>
                <w:rFonts w:asciiTheme="minorHAnsi" w:hAnsiTheme="minorHAnsi"/>
                <w:b/>
                <w:sz w:val="22"/>
              </w:rPr>
            </w:pPr>
          </w:p>
          <w:p w14:paraId="6701CE45" w14:textId="4E96F582" w:rsidR="00655518" w:rsidRDefault="00313EC1">
            <w:pPr>
              <w:rPr>
                <w:rFonts w:asciiTheme="minorHAnsi" w:hAnsiTheme="minorHAnsi"/>
                <w:b/>
                <w:sz w:val="22"/>
              </w:rPr>
            </w:pPr>
            <w:r w:rsidRPr="003C482C">
              <w:rPr>
                <w:rFonts w:asciiTheme="minorHAnsi" w:hAnsiTheme="minorHAnsi"/>
                <w:b/>
                <w:sz w:val="22"/>
              </w:rPr>
              <w:t>Task 18 Template:</w:t>
            </w:r>
            <w:r w:rsidRPr="003C482C">
              <w:rPr>
                <w:rFonts w:asciiTheme="minorHAnsi" w:hAnsiTheme="minorHAnsi"/>
                <w:sz w:val="22"/>
              </w:rPr>
              <w:t xml:space="preserve"> 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w:t>
            </w:r>
            <w:r w:rsidR="00F971FB">
              <w:rPr>
                <w:rFonts w:asciiTheme="minorHAnsi" w:hAnsiTheme="minorHAnsi"/>
                <w:sz w:val="22"/>
              </w:rPr>
              <w:t xml:space="preserv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Pr>
                <w:rFonts w:asciiTheme="minorHAnsi" w:hAnsiTheme="minorHAnsi"/>
                <w:sz w:val="22"/>
              </w:rPr>
              <w:t xml:space="preserve">) </w:t>
            </w:r>
            <w:r w:rsidRPr="003C482C">
              <w:rPr>
                <w:rFonts w:asciiTheme="minorHAnsi" w:hAnsiTheme="minorHAnsi"/>
                <w:sz w:val="22"/>
              </w:rPr>
              <w:t>that explains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 xml:space="preserve">). </w:t>
            </w:r>
            <w:r w:rsidRPr="003C482C">
              <w:rPr>
                <w:rFonts w:asciiTheme="minorHAnsi" w:hAnsiTheme="minorHAnsi" w:cs="Calibri"/>
                <w:sz w:val="22"/>
                <w:szCs w:val="22"/>
              </w:rPr>
              <w:t xml:space="preserve"> </w:t>
            </w:r>
            <w:r w:rsidRPr="003C482C">
              <w:rPr>
                <w:rFonts w:asciiTheme="minorHAnsi" w:hAnsiTheme="minorHAnsi"/>
                <w:sz w:val="22"/>
              </w:rPr>
              <w:t>What conclusion or implications can you draw? Cite at least</w:t>
            </w:r>
            <w:r w:rsidR="00A11A7F">
              <w:rPr>
                <w:rFonts w:asciiTheme="minorHAnsi" w:hAnsiTheme="minorHAnsi"/>
                <w:sz w:val="22"/>
              </w:rPr>
              <w:t xml:space="preserve"> </w:t>
            </w:r>
            <w:r w:rsidR="00927C31">
              <w:rPr>
                <w:rFonts w:asciiTheme="minorHAnsi" w:hAnsiTheme="minorHAnsi"/>
                <w:sz w:val="22"/>
              </w:rPr>
              <w:t>__</w:t>
            </w:r>
            <w:r w:rsidR="00926A29">
              <w:rPr>
                <w:rFonts w:asciiTheme="minorHAnsi" w:hAnsiTheme="minorHAnsi"/>
                <w:sz w:val="22"/>
              </w:rPr>
              <w:t>__</w:t>
            </w:r>
            <w:r w:rsidR="00927C31">
              <w:rPr>
                <w:rFonts w:asciiTheme="minorHAnsi" w:hAnsiTheme="minorHAnsi"/>
                <w:sz w:val="22"/>
              </w:rPr>
              <w:t xml:space="preserve">_ (#) </w:t>
            </w:r>
            <w:r w:rsidRPr="003C482C">
              <w:rPr>
                <w:rFonts w:asciiTheme="minorHAnsi" w:hAnsiTheme="minorHAnsi"/>
                <w:sz w:val="22"/>
              </w:rPr>
              <w:t xml:space="preserve">sources, pointing out key elements from each source. </w:t>
            </w:r>
            <w:r w:rsidRPr="003C482C">
              <w:rPr>
                <w:rFonts w:asciiTheme="minorHAnsi" w:hAnsiTheme="minorHAnsi"/>
                <w:b/>
                <w:sz w:val="22"/>
              </w:rPr>
              <w:t>L2</w:t>
            </w:r>
            <w:r w:rsidRPr="003C482C">
              <w:rPr>
                <w:rFonts w:asciiTheme="minorHAnsi" w:hAnsiTheme="minorHAnsi"/>
                <w:sz w:val="22"/>
              </w:rPr>
              <w:t xml:space="preserve"> In your discussion, address the credibility and origin of sources in view of your research topic. </w:t>
            </w:r>
            <w:r w:rsidRPr="003C482C">
              <w:rPr>
                <w:rFonts w:asciiTheme="minorHAnsi" w:hAnsiTheme="minorHAnsi"/>
                <w:b/>
                <w:sz w:val="22"/>
              </w:rPr>
              <w:t xml:space="preserve">L3 </w:t>
            </w:r>
            <w:r w:rsidRPr="003C482C">
              <w:rPr>
                <w:rFonts w:asciiTheme="minorHAnsi" w:hAnsiTheme="minorHAnsi"/>
                <w:sz w:val="22"/>
              </w:rPr>
              <w:t>Identify any gaps or unanswered questions.</w:t>
            </w:r>
            <w:r w:rsidR="00822945" w:rsidRPr="003C482C">
              <w:rPr>
                <w:rFonts w:asciiTheme="minorHAnsi" w:hAnsiTheme="minorHAnsi"/>
                <w:sz w:val="22"/>
              </w:rPr>
              <w:t xml:space="preserve"> </w:t>
            </w:r>
            <w:r w:rsidRPr="003C482C">
              <w:rPr>
                <w:rFonts w:asciiTheme="minorHAnsi" w:hAnsiTheme="minorHAnsi"/>
                <w:sz w:val="22"/>
              </w:rPr>
              <w:t>Optional: Include</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e.g., bibliography</w:t>
            </w:r>
            <w:r w:rsidR="00655518">
              <w:rPr>
                <w:rFonts w:asciiTheme="minorHAnsi" w:hAnsiTheme="minorHAnsi"/>
                <w:sz w:val="22"/>
              </w:rPr>
              <w:t>).</w:t>
            </w:r>
            <w:r w:rsidR="00655518">
              <w:rPr>
                <w:rFonts w:asciiTheme="minorHAnsi" w:hAnsiTheme="minorHAnsi" w:cs="Calibri"/>
                <w:sz w:val="22"/>
                <w:szCs w:val="22"/>
              </w:rPr>
              <w:t xml:space="preserve"> </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Explanatory/Synthesis</w:t>
            </w:r>
            <w:r w:rsidR="00655518">
              <w:rPr>
                <w:rFonts w:asciiTheme="minorHAnsi" w:hAnsiTheme="minorHAnsi"/>
                <w:b/>
                <w:sz w:val="22"/>
              </w:rPr>
              <w:t>)</w:t>
            </w:r>
          </w:p>
          <w:p w14:paraId="4B532134" w14:textId="77777777" w:rsidR="00313EC1" w:rsidRPr="003C482C" w:rsidRDefault="00313EC1">
            <w:pPr>
              <w:rPr>
                <w:rFonts w:asciiTheme="minorHAnsi" w:hAnsiTheme="minorHAnsi"/>
                <w:b/>
                <w:sz w:val="22"/>
              </w:rPr>
            </w:pPr>
          </w:p>
        </w:tc>
      </w:tr>
    </w:tbl>
    <w:p w14:paraId="27C170A8" w14:textId="77777777" w:rsidR="00313EC1" w:rsidRPr="003C482C" w:rsidRDefault="00313EC1">
      <w:pPr>
        <w:rPr>
          <w:rFonts w:asciiTheme="minorHAnsi" w:hAnsiTheme="minorHAnsi"/>
          <w:b/>
          <w:sz w:val="22"/>
        </w:rPr>
      </w:pPr>
    </w:p>
    <w:p w14:paraId="430B954D" w14:textId="77777777" w:rsidR="00655518" w:rsidRDefault="00313EC1">
      <w:pPr>
        <w:ind w:left="720"/>
        <w:rPr>
          <w:rFonts w:asciiTheme="minorHAnsi" w:hAnsiTheme="minorHAnsi"/>
          <w:sz w:val="22"/>
        </w:rPr>
      </w:pPr>
      <w:r w:rsidRPr="003C482C">
        <w:rPr>
          <w:rFonts w:asciiTheme="minorHAnsi" w:hAnsiTheme="minorHAnsi"/>
          <w:b/>
          <w:sz w:val="22"/>
        </w:rPr>
        <w:t xml:space="preserve">Task 18 Social Studies Example: </w:t>
      </w:r>
      <w:r w:rsidRPr="003C482C">
        <w:rPr>
          <w:rFonts w:asciiTheme="minorHAnsi" w:hAnsiTheme="minorHAnsi"/>
          <w:sz w:val="22"/>
        </w:rPr>
        <w:t xml:space="preserve">After researching </w:t>
      </w:r>
      <w:r w:rsidRPr="003C482C">
        <w:rPr>
          <w:rFonts w:asciiTheme="minorHAnsi" w:hAnsiTheme="minorHAnsi"/>
          <w:sz w:val="22"/>
          <w:u w:val="single"/>
        </w:rPr>
        <w:t>past and present news articles, photographs, and maps</w:t>
      </w:r>
      <w:r w:rsidRPr="003C482C">
        <w:rPr>
          <w:rFonts w:asciiTheme="minorHAnsi" w:hAnsiTheme="minorHAnsi"/>
          <w:sz w:val="22"/>
        </w:rPr>
        <w:t xml:space="preserve"> on </w:t>
      </w:r>
      <w:r w:rsidRPr="003C482C">
        <w:rPr>
          <w:rFonts w:asciiTheme="minorHAnsi" w:hAnsiTheme="minorHAnsi"/>
          <w:sz w:val="22"/>
          <w:u w:val="single"/>
        </w:rPr>
        <w:t>your community</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explains </w:t>
      </w:r>
      <w:r w:rsidRPr="003C482C">
        <w:rPr>
          <w:rFonts w:asciiTheme="minorHAnsi" w:hAnsiTheme="minorHAnsi"/>
          <w:sz w:val="22"/>
          <w:u w:val="single"/>
        </w:rPr>
        <w:t>how changes over the years have influenced your neighborhood</w:t>
      </w:r>
      <w:r w:rsidRPr="003C482C">
        <w:rPr>
          <w:rFonts w:asciiTheme="minorHAnsi" w:hAnsiTheme="minorHAnsi"/>
          <w:sz w:val="22"/>
        </w:rPr>
        <w:t xml:space="preserve">. What conclusion or implications can you draw? Cite at least </w:t>
      </w:r>
      <w:r w:rsidRPr="003C482C">
        <w:rPr>
          <w:rFonts w:asciiTheme="minorHAnsi" w:hAnsiTheme="minorHAnsi"/>
          <w:sz w:val="22"/>
          <w:u w:val="single"/>
        </w:rPr>
        <w:t>three</w:t>
      </w:r>
      <w:r w:rsidRPr="003C482C">
        <w:rPr>
          <w:rFonts w:asciiTheme="minorHAnsi" w:hAnsiTheme="minorHAnsi"/>
          <w:sz w:val="22"/>
        </w:rPr>
        <w:t xml:space="preserve"> sources, pointing out key elements from each source. In your discussion, address the credibility and origin of sources in view of your research topic. Include </w:t>
      </w:r>
      <w:r w:rsidRPr="003C482C">
        <w:rPr>
          <w:rFonts w:asciiTheme="minorHAnsi" w:hAnsiTheme="minorHAnsi"/>
          <w:sz w:val="22"/>
          <w:u w:val="single"/>
        </w:rPr>
        <w:t>a bibliography of sources.</w:t>
      </w:r>
      <w:r w:rsidR="00655518">
        <w:rPr>
          <w:rFonts w:asciiTheme="minorHAnsi" w:hAnsiTheme="minorHAnsi"/>
          <w:sz w:val="22"/>
        </w:rPr>
        <w:t xml:space="preserve"> (</w:t>
      </w:r>
      <w:r w:rsidRPr="00EB7C72">
        <w:rPr>
          <w:rFonts w:asciiTheme="minorHAnsi" w:hAnsiTheme="minorHAnsi"/>
          <w:sz w:val="22"/>
        </w:rPr>
        <w:t>Informational or Explanatory/Synthesis</w:t>
      </w:r>
      <w:r w:rsidR="00655518">
        <w:rPr>
          <w:rFonts w:asciiTheme="minorHAnsi" w:hAnsiTheme="minorHAnsi"/>
          <w:sz w:val="22"/>
        </w:rPr>
        <w:t>)</w:t>
      </w:r>
    </w:p>
    <w:p w14:paraId="2E6B949F" w14:textId="77777777" w:rsidR="00313EC1" w:rsidRPr="003C482C" w:rsidRDefault="00313EC1">
      <w:pPr>
        <w:ind w:left="720"/>
        <w:rPr>
          <w:rFonts w:asciiTheme="minorHAnsi" w:hAnsiTheme="minorHAnsi"/>
          <w:sz w:val="22"/>
        </w:rPr>
      </w:pPr>
    </w:p>
    <w:p w14:paraId="703175F2" w14:textId="77777777" w:rsidR="00655518" w:rsidRDefault="00313EC1">
      <w:pPr>
        <w:ind w:left="720"/>
        <w:rPr>
          <w:rFonts w:asciiTheme="minorHAnsi" w:hAnsiTheme="minorHAnsi"/>
          <w:b/>
          <w:sz w:val="22"/>
        </w:rPr>
      </w:pPr>
      <w:r w:rsidRPr="003C482C">
        <w:rPr>
          <w:rFonts w:asciiTheme="minorHAnsi" w:hAnsiTheme="minorHAnsi"/>
          <w:b/>
          <w:sz w:val="22"/>
        </w:rPr>
        <w:t>Task 18 Science Example:</w:t>
      </w:r>
      <w:r w:rsidRPr="003C482C">
        <w:rPr>
          <w:rFonts w:asciiTheme="minorHAnsi" w:hAnsiTheme="minorHAnsi"/>
          <w:sz w:val="22"/>
        </w:rPr>
        <w:t xml:space="preserve"> After researching </w:t>
      </w:r>
      <w:r w:rsidRPr="003C482C">
        <w:rPr>
          <w:rFonts w:asciiTheme="minorHAnsi" w:hAnsiTheme="minorHAnsi"/>
          <w:sz w:val="22"/>
          <w:u w:val="single"/>
        </w:rPr>
        <w:t>scientific documents</w:t>
      </w:r>
      <w:r w:rsidRPr="003C482C">
        <w:rPr>
          <w:rFonts w:asciiTheme="minorHAnsi" w:hAnsiTheme="minorHAnsi"/>
          <w:sz w:val="22"/>
        </w:rPr>
        <w:t xml:space="preserve"> on </w:t>
      </w:r>
      <w:r w:rsidRPr="003C482C">
        <w:rPr>
          <w:rFonts w:asciiTheme="minorHAnsi" w:hAnsiTheme="minorHAnsi"/>
          <w:sz w:val="22"/>
          <w:u w:val="single"/>
        </w:rPr>
        <w:t>the issue of water contamination</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explains </w:t>
      </w:r>
      <w:r w:rsidRPr="003C482C">
        <w:rPr>
          <w:rFonts w:asciiTheme="minorHAnsi" w:hAnsiTheme="minorHAnsi"/>
          <w:sz w:val="22"/>
          <w:u w:val="single"/>
        </w:rPr>
        <w:t>the causes and the effects of contamination</w:t>
      </w:r>
      <w:r w:rsidRPr="003C482C">
        <w:rPr>
          <w:rFonts w:asciiTheme="minorHAnsi" w:hAnsiTheme="minorHAnsi"/>
          <w:sz w:val="22"/>
        </w:rPr>
        <w:t xml:space="preserve">. What </w:t>
      </w:r>
      <w:r w:rsidRPr="00EB7C72">
        <w:rPr>
          <w:rFonts w:asciiTheme="minorHAnsi" w:hAnsiTheme="minorHAnsi"/>
          <w:sz w:val="22"/>
        </w:rPr>
        <w:t xml:space="preserve">conclusion or implications can you draw? Cite at least </w:t>
      </w:r>
      <w:r w:rsidRPr="00EB7C72">
        <w:rPr>
          <w:rFonts w:asciiTheme="minorHAnsi" w:hAnsiTheme="minorHAnsi"/>
          <w:sz w:val="22"/>
          <w:u w:val="single"/>
        </w:rPr>
        <w:t>four</w:t>
      </w:r>
      <w:r w:rsidRPr="00EB7C72">
        <w:rPr>
          <w:rFonts w:asciiTheme="minorHAnsi" w:hAnsiTheme="minorHAnsi"/>
          <w:sz w:val="22"/>
        </w:rPr>
        <w:t xml:space="preserve"> sources, pointing out key elements from each source. Include </w:t>
      </w:r>
      <w:r w:rsidRPr="00EB7C72">
        <w:rPr>
          <w:rFonts w:asciiTheme="minorHAnsi" w:hAnsiTheme="minorHAnsi"/>
          <w:sz w:val="22"/>
          <w:u w:val="single"/>
        </w:rPr>
        <w:t>a bibliography of your sources.</w:t>
      </w:r>
      <w:r w:rsidR="00655518">
        <w:rPr>
          <w:rFonts w:asciiTheme="minorHAnsi" w:hAnsiTheme="minorHAnsi"/>
          <w:sz w:val="22"/>
        </w:rPr>
        <w:t xml:space="preserve"> (</w:t>
      </w:r>
      <w:r w:rsidRPr="00EB7C72">
        <w:rPr>
          <w:rFonts w:asciiTheme="minorHAnsi" w:hAnsiTheme="minorHAnsi"/>
          <w:sz w:val="22"/>
        </w:rPr>
        <w:t>Informational or Explanatory/Synthesis</w:t>
      </w:r>
      <w:r w:rsidR="00655518">
        <w:rPr>
          <w:rFonts w:asciiTheme="minorHAnsi" w:hAnsiTheme="minorHAnsi"/>
          <w:b/>
          <w:sz w:val="22"/>
        </w:rPr>
        <w:t>)</w:t>
      </w:r>
    </w:p>
    <w:p w14:paraId="3486AB1E" w14:textId="77777777" w:rsidR="00313EC1" w:rsidRPr="003C482C" w:rsidRDefault="00313EC1">
      <w:pPr>
        <w:rPr>
          <w:rFonts w:asciiTheme="minorHAnsi" w:hAnsiTheme="minorHAnsi"/>
          <w:b/>
          <w:sz w:val="22"/>
        </w:rPr>
      </w:pPr>
    </w:p>
    <w:p w14:paraId="2D5F6E73" w14:textId="10555EB0" w:rsidR="00655518" w:rsidRDefault="00313EC1">
      <w:pPr>
        <w:rPr>
          <w:rFonts w:asciiTheme="minorHAnsi" w:hAnsiTheme="minorHAnsi"/>
          <w:b/>
          <w:color w:val="595959"/>
          <w:sz w:val="22"/>
        </w:rPr>
      </w:pPr>
      <w:r w:rsidRPr="003C482C">
        <w:rPr>
          <w:rFonts w:asciiTheme="minorHAnsi" w:hAnsiTheme="minorHAnsi"/>
          <w:b/>
          <w:color w:val="595959"/>
          <w:sz w:val="22"/>
        </w:rPr>
        <w:t>Variation Task 18 Template:</w:t>
      </w:r>
      <w:r w:rsidRPr="003C482C">
        <w:rPr>
          <w:rFonts w:asciiTheme="minorHAnsi" w:hAnsiTheme="minorHAnsi"/>
          <w:color w:val="595959"/>
          <w:sz w:val="22"/>
        </w:rPr>
        <w:t xml:space="preserve"> After researching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informational texts</w:t>
      </w:r>
      <w:r w:rsidR="00763E16">
        <w:rPr>
          <w:rFonts w:asciiTheme="minorHAnsi" w:hAnsiTheme="minorHAnsi"/>
          <w:color w:val="595959"/>
          <w:sz w:val="22"/>
        </w:rPr>
        <w:t>),</w:t>
      </w:r>
      <w:r w:rsidRPr="003C482C">
        <w:rPr>
          <w:rFonts w:asciiTheme="minorHAnsi" w:hAnsiTheme="minorHAnsi"/>
          <w:color w:val="595959"/>
          <w:sz w:val="22"/>
        </w:rPr>
        <w:t xml:space="preserve"> write</w:t>
      </w:r>
      <w:r w:rsidR="00F971FB">
        <w:rPr>
          <w:rFonts w:asciiTheme="minorHAnsi" w:hAnsiTheme="minorHAnsi"/>
          <w:color w:val="595959"/>
          <w:sz w:val="22"/>
        </w:rPr>
        <w:t xml:space="preserv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explain</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s="Calibri"/>
          <w:color w:val="595959"/>
          <w:sz w:val="22"/>
          <w:szCs w:val="22"/>
        </w:rPr>
        <w:t xml:space="preserve"> </w:t>
      </w:r>
      <w:r w:rsidR="00A11A7F">
        <w:rPr>
          <w:rFonts w:asciiTheme="minorHAnsi" w:hAnsiTheme="minorHAnsi"/>
          <w:color w:val="595959"/>
          <w:sz w:val="22"/>
        </w:rPr>
        <w:t xml:space="preserve">What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conclusions or implications</w:t>
      </w:r>
      <w:r w:rsidR="00655518">
        <w:rPr>
          <w:rFonts w:asciiTheme="minorHAnsi" w:hAnsiTheme="minorHAnsi"/>
          <w:color w:val="595959"/>
          <w:sz w:val="22"/>
        </w:rPr>
        <w:t xml:space="preserve">) </w:t>
      </w:r>
      <w:r w:rsidRPr="003C482C">
        <w:rPr>
          <w:rFonts w:asciiTheme="minorHAnsi" w:hAnsiTheme="minorHAnsi"/>
          <w:color w:val="595959"/>
          <w:sz w:val="22"/>
        </w:rPr>
        <w:t xml:space="preserve">can you </w:t>
      </w:r>
      <w:r w:rsidR="00B80FE9">
        <w:rPr>
          <w:rFonts w:asciiTheme="minorHAnsi" w:hAnsiTheme="minorHAnsi"/>
          <w:color w:val="595959"/>
          <w:sz w:val="22"/>
        </w:rPr>
        <w:t xml:space="preserve">draw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s="Calibri"/>
          <w:color w:val="595959"/>
          <w:sz w:val="22"/>
          <w:szCs w:val="22"/>
        </w:rPr>
        <w:t>)</w:t>
      </w:r>
      <w:r w:rsidR="0070747F">
        <w:rPr>
          <w:rFonts w:asciiTheme="minorHAnsi" w:hAnsiTheme="minorHAnsi" w:cs="Calibri"/>
          <w:color w:val="595959"/>
          <w:sz w:val="22"/>
          <w:szCs w:val="22"/>
        </w:rPr>
        <w:t>?</w:t>
      </w:r>
      <w:r w:rsidRPr="003C482C">
        <w:rPr>
          <w:rFonts w:asciiTheme="minorHAnsi" w:hAnsiTheme="minorHAnsi"/>
          <w:color w:val="595959"/>
          <w:sz w:val="22"/>
        </w:rPr>
        <w:t xml:space="preserve"> </w:t>
      </w:r>
      <w:r w:rsidRPr="00EB7C72">
        <w:rPr>
          <w:rFonts w:asciiTheme="minorHAnsi" w:hAnsiTheme="minorHAnsi"/>
          <w:b/>
          <w:color w:val="595959"/>
          <w:sz w:val="22"/>
        </w:rPr>
        <w:t>L2</w:t>
      </w:r>
      <w:r w:rsidRPr="003C482C">
        <w:rPr>
          <w:rFonts w:asciiTheme="minorHAnsi" w:hAnsiTheme="minorHAnsi"/>
          <w:color w:val="595959"/>
          <w:sz w:val="22"/>
        </w:rPr>
        <w:t xml:space="preserve"> In your discussion, address the credibility and origin of sources in view of your research topic. </w:t>
      </w:r>
      <w:r w:rsidRPr="00EB7C72">
        <w:rPr>
          <w:rFonts w:asciiTheme="minorHAnsi" w:hAnsiTheme="minorHAnsi"/>
          <w:b/>
          <w:color w:val="595959"/>
          <w:sz w:val="22"/>
        </w:rPr>
        <w:t>L3 I</w:t>
      </w:r>
      <w:r w:rsidRPr="003C482C">
        <w:rPr>
          <w:rFonts w:asciiTheme="minorHAnsi" w:hAnsiTheme="minorHAnsi"/>
          <w:color w:val="595959"/>
          <w:sz w:val="22"/>
        </w:rPr>
        <w:t xml:space="preserve">dentify any gaps or unanswered </w:t>
      </w:r>
      <w:r w:rsidR="00B80FE9">
        <w:rPr>
          <w:rFonts w:asciiTheme="minorHAnsi" w:hAnsiTheme="minorHAnsi"/>
          <w:color w:val="595959"/>
          <w:sz w:val="22"/>
        </w:rPr>
        <w:t xml:space="preserve">questions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00822945" w:rsidRPr="003C482C">
        <w:rPr>
          <w:rFonts w:asciiTheme="minorHAnsi" w:hAnsiTheme="minorHAnsi" w:cs="Calibri"/>
          <w:color w:val="595959"/>
          <w:sz w:val="22"/>
          <w:szCs w:val="22"/>
        </w:rPr>
        <w:t xml:space="preserve"> </w:t>
      </w:r>
      <w:r w:rsidR="00D6044B">
        <w:rPr>
          <w:rFonts w:asciiTheme="minorHAnsi" w:hAnsiTheme="minorHAnsi"/>
          <w:color w:val="595959"/>
          <w:sz w:val="22"/>
        </w:rPr>
        <w:t>Optional: Include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00D6044B">
        <w:rPr>
          <w:rFonts w:asciiTheme="minorHAnsi" w:hAnsiTheme="minorHAnsi"/>
          <w:color w:val="595959"/>
          <w:sz w:val="22"/>
        </w:rPr>
        <w:t>e.g</w:t>
      </w:r>
      <w:r w:rsidR="00D6044B">
        <w:rPr>
          <w:rFonts w:asciiTheme="minorHAnsi" w:hAnsiTheme="minorHAnsi" w:cs="Calibri"/>
          <w:color w:val="595959"/>
          <w:sz w:val="22"/>
          <w:szCs w:val="22"/>
        </w:rPr>
        <w:t xml:space="preserve">., </w:t>
      </w:r>
      <w:r w:rsidR="00D6044B" w:rsidRPr="003C482C">
        <w:rPr>
          <w:rFonts w:asciiTheme="minorHAnsi" w:hAnsiTheme="minorHAnsi"/>
          <w:color w:val="595959"/>
          <w:sz w:val="22"/>
        </w:rPr>
        <w:t>bibliography, citations</w:t>
      </w:r>
      <w:r w:rsidR="00655518">
        <w:rPr>
          <w:rFonts w:asciiTheme="minorHAnsi" w:hAnsiTheme="minorHAnsi"/>
          <w:color w:val="595959"/>
          <w:sz w:val="22"/>
        </w:rPr>
        <w:t xml:space="preserve">). </w:t>
      </w:r>
      <w:r w:rsidR="00655518">
        <w:rPr>
          <w:rFonts w:asciiTheme="minorHAnsi" w:hAnsiTheme="minorHAnsi" w:cs="Calibri"/>
          <w:color w:val="595959"/>
          <w:sz w:val="22"/>
          <w:szCs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Explanatory/Synthesis</w:t>
      </w:r>
      <w:r w:rsidR="00655518">
        <w:rPr>
          <w:rFonts w:asciiTheme="minorHAnsi" w:hAnsiTheme="minorHAnsi"/>
          <w:b/>
          <w:color w:val="595959"/>
          <w:sz w:val="22"/>
        </w:rPr>
        <w:t>)</w:t>
      </w:r>
    </w:p>
    <w:p w14:paraId="411CEF5E" w14:textId="77777777" w:rsidR="00313EC1" w:rsidRPr="003C482C" w:rsidRDefault="00313EC1">
      <w:pPr>
        <w:rPr>
          <w:rFonts w:asciiTheme="minorHAnsi" w:hAnsiTheme="minorHAnsi"/>
          <w:color w:val="595959"/>
          <w:sz w:val="22"/>
        </w:rPr>
      </w:pPr>
    </w:p>
    <w:p w14:paraId="0E17CED4" w14:textId="19DB43B7" w:rsidR="00655518" w:rsidRDefault="00313EC1">
      <w:pPr>
        <w:ind w:left="720"/>
        <w:rPr>
          <w:rFonts w:asciiTheme="minorHAnsi" w:hAnsiTheme="minorHAnsi"/>
          <w:color w:val="595959"/>
          <w:sz w:val="22"/>
        </w:rPr>
      </w:pPr>
      <w:r w:rsidRPr="003C482C">
        <w:rPr>
          <w:rFonts w:asciiTheme="minorHAnsi" w:hAnsiTheme="minorHAnsi"/>
          <w:b/>
          <w:color w:val="595959"/>
          <w:sz w:val="22"/>
        </w:rPr>
        <w:t>Variation Task 18 Example:</w:t>
      </w:r>
      <w:r w:rsidRPr="003C482C">
        <w:rPr>
          <w:rFonts w:asciiTheme="minorHAnsi" w:hAnsiTheme="minorHAnsi"/>
          <w:color w:val="595959"/>
          <w:sz w:val="22"/>
        </w:rPr>
        <w:t xml:space="preserve"> After researching </w:t>
      </w:r>
      <w:r w:rsidRPr="003C482C">
        <w:rPr>
          <w:rFonts w:asciiTheme="minorHAnsi" w:hAnsiTheme="minorHAnsi"/>
          <w:color w:val="595959"/>
          <w:sz w:val="22"/>
          <w:u w:val="single"/>
        </w:rPr>
        <w:t xml:space="preserve">past and present news articles, photographs, and </w:t>
      </w:r>
      <w:r w:rsidRPr="00962B0B">
        <w:rPr>
          <w:rFonts w:asciiTheme="minorHAnsi" w:hAnsiTheme="minorHAnsi"/>
          <w:color w:val="595959"/>
          <w:sz w:val="22"/>
          <w:u w:val="single"/>
        </w:rPr>
        <w:t>maps about your</w:t>
      </w:r>
      <w:r w:rsidRPr="003C482C">
        <w:rPr>
          <w:rFonts w:asciiTheme="minorHAnsi" w:hAnsiTheme="minorHAnsi"/>
          <w:color w:val="595959"/>
          <w:sz w:val="22"/>
          <w:u w:val="single"/>
        </w:rPr>
        <w:t xml:space="preserve"> community</w:t>
      </w:r>
      <w:r w:rsidRPr="003C482C">
        <w:rPr>
          <w:rFonts w:asciiTheme="minorHAnsi" w:hAnsiTheme="minorHAnsi"/>
          <w:color w:val="595959"/>
          <w:sz w:val="22"/>
        </w:rPr>
        <w:t xml:space="preserve">, write a </w:t>
      </w:r>
      <w:r w:rsidRPr="003C482C">
        <w:rPr>
          <w:rFonts w:asciiTheme="minorHAnsi" w:hAnsiTheme="minorHAnsi"/>
          <w:color w:val="595959"/>
          <w:sz w:val="22"/>
          <w:u w:val="single"/>
        </w:rPr>
        <w:t>report</w:t>
      </w:r>
      <w:r w:rsidRPr="003C482C">
        <w:rPr>
          <w:rFonts w:asciiTheme="minorHAnsi" w:hAnsiTheme="minorHAnsi"/>
          <w:color w:val="595959"/>
          <w:sz w:val="22"/>
        </w:rPr>
        <w:t xml:space="preserve"> in which you explain </w:t>
      </w:r>
      <w:r w:rsidRPr="003C482C">
        <w:rPr>
          <w:rFonts w:asciiTheme="minorHAnsi" w:hAnsiTheme="minorHAnsi"/>
          <w:color w:val="595959"/>
          <w:sz w:val="22"/>
          <w:u w:val="single"/>
        </w:rPr>
        <w:t>how changes over the years have influenced your neighborhood</w:t>
      </w:r>
      <w:r w:rsidRPr="00962B0B">
        <w:rPr>
          <w:rFonts w:asciiTheme="minorHAnsi" w:hAnsiTheme="minorHAnsi"/>
          <w:color w:val="595959"/>
          <w:sz w:val="22"/>
        </w:rPr>
        <w:t>.</w:t>
      </w:r>
      <w:r w:rsidRPr="003C482C">
        <w:rPr>
          <w:rFonts w:asciiTheme="minorHAnsi" w:hAnsiTheme="minorHAnsi"/>
          <w:color w:val="595959"/>
          <w:sz w:val="22"/>
        </w:rPr>
        <w:t xml:space="preserve"> What </w:t>
      </w:r>
      <w:r w:rsidRPr="00962B0B">
        <w:rPr>
          <w:rFonts w:asciiTheme="minorHAnsi" w:hAnsiTheme="minorHAnsi"/>
          <w:color w:val="595959"/>
          <w:sz w:val="22"/>
          <w:u w:val="single"/>
        </w:rPr>
        <w:t>conclusion</w:t>
      </w:r>
      <w:r w:rsidRPr="003C482C">
        <w:rPr>
          <w:rFonts w:asciiTheme="minorHAnsi" w:hAnsiTheme="minorHAnsi"/>
          <w:color w:val="595959"/>
          <w:sz w:val="22"/>
        </w:rPr>
        <w:t xml:space="preserve"> can you draw </w:t>
      </w:r>
      <w:r w:rsidRPr="003C482C">
        <w:rPr>
          <w:rFonts w:asciiTheme="minorHAnsi" w:hAnsiTheme="minorHAnsi"/>
          <w:color w:val="595959"/>
          <w:sz w:val="22"/>
          <w:u w:val="single"/>
        </w:rPr>
        <w:t>about the effect on neighborhoods</w:t>
      </w:r>
      <w:r w:rsidRPr="003C482C">
        <w:rPr>
          <w:rFonts w:asciiTheme="minorHAnsi" w:hAnsiTheme="minorHAnsi"/>
          <w:color w:val="595959"/>
          <w:sz w:val="22"/>
        </w:rPr>
        <w:t>? L2 In your discussion,</w:t>
      </w:r>
      <w:r w:rsidR="00361CE5">
        <w:rPr>
          <w:rFonts w:asciiTheme="minorHAnsi" w:hAnsiTheme="minorHAnsi"/>
          <w:color w:val="595959"/>
          <w:sz w:val="22"/>
        </w:rPr>
        <w:t xml:space="preserve"> </w:t>
      </w:r>
      <w:proofErr w:type="gramStart"/>
      <w:r w:rsidRPr="003C482C">
        <w:rPr>
          <w:rFonts w:asciiTheme="minorHAnsi" w:hAnsiTheme="minorHAnsi"/>
          <w:color w:val="595959"/>
          <w:sz w:val="22"/>
        </w:rPr>
        <w:t>address</w:t>
      </w:r>
      <w:proofErr w:type="gramEnd"/>
      <w:r w:rsidRPr="003C482C">
        <w:rPr>
          <w:rFonts w:asciiTheme="minorHAnsi" w:hAnsiTheme="minorHAnsi"/>
          <w:color w:val="595959"/>
          <w:sz w:val="22"/>
        </w:rPr>
        <w:t xml:space="preserve"> the credibility and origin of sources in view of your research topic</w:t>
      </w:r>
      <w:r w:rsidR="00962B0B">
        <w:rPr>
          <w:rFonts w:asciiTheme="minorHAnsi" w:hAnsiTheme="minorHAnsi"/>
          <w:color w:val="595959"/>
          <w:sz w:val="22"/>
        </w:rPr>
        <w:t xml:space="preserve">. </w:t>
      </w:r>
      <w:r w:rsidRPr="003C482C">
        <w:rPr>
          <w:rFonts w:asciiTheme="minorHAnsi" w:hAnsiTheme="minorHAnsi"/>
          <w:color w:val="595959"/>
          <w:sz w:val="22"/>
        </w:rPr>
        <w:t xml:space="preserve">L3 Identify any gaps or unanswered questions </w:t>
      </w:r>
      <w:r w:rsidRPr="003C482C">
        <w:rPr>
          <w:rFonts w:asciiTheme="minorHAnsi" w:hAnsiTheme="minorHAnsi"/>
          <w:color w:val="595959"/>
          <w:sz w:val="22"/>
          <w:u w:val="single"/>
        </w:rPr>
        <w:t>about your community’s history</w:t>
      </w:r>
      <w:r w:rsidRPr="003C482C">
        <w:rPr>
          <w:rFonts w:asciiTheme="minorHAnsi" w:hAnsiTheme="minorHAnsi"/>
          <w:color w:val="595959"/>
          <w:sz w:val="22"/>
        </w:rPr>
        <w:t xml:space="preserve">. Include </w:t>
      </w:r>
      <w:r w:rsidRPr="003C482C">
        <w:rPr>
          <w:rFonts w:asciiTheme="minorHAnsi" w:hAnsiTheme="minorHAnsi"/>
          <w:color w:val="595959"/>
          <w:sz w:val="22"/>
          <w:u w:val="single"/>
        </w:rPr>
        <w:t>citations and a list of sources</w:t>
      </w:r>
      <w:r w:rsidRPr="003C482C">
        <w:rPr>
          <w:rFonts w:asciiTheme="minorHAnsi" w:hAnsiTheme="minorHAnsi"/>
          <w:color w:val="595959"/>
          <w:sz w:val="22"/>
        </w:rPr>
        <w:t>.</w:t>
      </w:r>
      <w:r w:rsidR="00655518">
        <w:rPr>
          <w:rFonts w:asciiTheme="minorHAnsi" w:hAnsiTheme="minorHAnsi"/>
          <w:color w:val="595959"/>
          <w:sz w:val="22"/>
        </w:rPr>
        <w:t xml:space="preserve"> (</w:t>
      </w:r>
      <w:r w:rsidRPr="00EB7C72">
        <w:rPr>
          <w:rFonts w:asciiTheme="minorHAnsi" w:hAnsiTheme="minorHAnsi"/>
          <w:color w:val="595959"/>
          <w:sz w:val="22"/>
        </w:rPr>
        <w:t>Informational or Explanatory/Synthesis</w:t>
      </w:r>
      <w:r w:rsidR="00655518">
        <w:rPr>
          <w:rFonts w:asciiTheme="minorHAnsi" w:hAnsiTheme="minorHAnsi"/>
          <w:color w:val="595959"/>
          <w:sz w:val="22"/>
        </w:rPr>
        <w:t>)</w:t>
      </w:r>
    </w:p>
    <w:p w14:paraId="42666126" w14:textId="77777777" w:rsidR="00313EC1" w:rsidRPr="003C482C" w:rsidRDefault="00313EC1">
      <w:pPr>
        <w:rPr>
          <w:rFonts w:asciiTheme="minorHAnsi" w:hAnsiTheme="minorHAnsi" w:cs="Calibri"/>
          <w:b/>
          <w:sz w:val="22"/>
          <w:szCs w:val="22"/>
        </w:rPr>
      </w:pPr>
    </w:p>
    <w:p w14:paraId="6CA9C93E" w14:textId="77777777" w:rsidR="00C1704C" w:rsidRDefault="00C1704C">
      <w:pPr>
        <w:rPr>
          <w:rFonts w:asciiTheme="minorHAnsi" w:hAnsiTheme="minorHAnsi" w:cs="Calibri"/>
          <w:b/>
          <w:sz w:val="22"/>
          <w:szCs w:val="22"/>
        </w:rPr>
        <w:sectPr w:rsidR="00C1704C">
          <w:pgSz w:w="15840" w:h="12240" w:orient="landscape"/>
          <w:pgMar w:top="864" w:right="864" w:bottom="864" w:left="864" w:header="720" w:footer="720" w:gutter="0"/>
          <w:cols w:space="720"/>
          <w:docGrid w:linePitch="240" w:charSpace="32768"/>
        </w:sectPr>
      </w:pPr>
    </w:p>
    <w:tbl>
      <w:tblPr>
        <w:tblW w:w="0" w:type="auto"/>
        <w:tblLayout w:type="fixed"/>
        <w:tblLook w:val="0000" w:firstRow="0" w:lastRow="0" w:firstColumn="0" w:lastColumn="0" w:noHBand="0" w:noVBand="0"/>
      </w:tblPr>
      <w:tblGrid>
        <w:gridCol w:w="14328"/>
      </w:tblGrid>
      <w:tr w:rsidR="00313EC1" w:rsidRPr="003C482C" w14:paraId="175F0F24"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489A3294" w14:textId="77777777" w:rsidR="00313EC1" w:rsidRPr="003C482C" w:rsidRDefault="00313EC1">
            <w:pPr>
              <w:rPr>
                <w:rFonts w:asciiTheme="minorHAnsi" w:hAnsiTheme="minorHAnsi"/>
                <w:b/>
                <w:sz w:val="22"/>
              </w:rPr>
            </w:pPr>
          </w:p>
          <w:p w14:paraId="5E9336B3" w14:textId="3EB03EA6" w:rsidR="00655518" w:rsidRDefault="00313EC1">
            <w:pPr>
              <w:rPr>
                <w:rFonts w:asciiTheme="minorHAnsi" w:hAnsiTheme="minorHAnsi"/>
                <w:b/>
                <w:sz w:val="22"/>
              </w:rPr>
            </w:pPr>
            <w:r w:rsidRPr="003C482C">
              <w:rPr>
                <w:rFonts w:asciiTheme="minorHAnsi" w:hAnsiTheme="minorHAnsi"/>
                <w:b/>
                <w:sz w:val="22"/>
              </w:rPr>
              <w:t>Task 19</w:t>
            </w:r>
            <w:r w:rsidR="00EB7C72">
              <w:rPr>
                <w:rFonts w:asciiTheme="minorHAnsi" w:hAnsiTheme="minorHAnsi" w:cs="Calibri"/>
                <w:b/>
                <w:sz w:val="22"/>
                <w:szCs w:val="22"/>
              </w:rPr>
              <w:t xml:space="preserve"> Template</w:t>
            </w:r>
            <w:r w:rsidRPr="003C482C">
              <w:rPr>
                <w:rFonts w:asciiTheme="minorHAnsi" w:hAnsiTheme="minorHAnsi"/>
                <w:b/>
                <w:sz w:val="22"/>
              </w:rPr>
              <w:t xml:space="preserve">: </w:t>
            </w:r>
            <w:r w:rsidRPr="003C482C">
              <w:rPr>
                <w:rFonts w:asciiTheme="minorHAnsi" w:hAnsiTheme="minorHAnsi"/>
                <w:sz w:val="22"/>
              </w:rPr>
              <w:t>[Insert question] 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763E16">
              <w:rPr>
                <w:rFonts w:asciiTheme="minorHAnsi" w:hAnsiTheme="minorHAnsi"/>
                <w:sz w:val="22"/>
              </w:rPr>
              <w:t>),</w:t>
            </w:r>
            <w:r w:rsidRPr="003C482C">
              <w:rPr>
                <w:rFonts w:asciiTheme="minorHAnsi" w:hAnsiTheme="minorHAnsi"/>
                <w:sz w:val="22"/>
              </w:rPr>
              <w:t xml:space="preserve"> write</w:t>
            </w:r>
            <w:r w:rsidR="00F971FB">
              <w:rPr>
                <w:rFonts w:cs="Calibri"/>
                <w:sz w:val="22"/>
                <w:szCs w:val="22"/>
              </w:rPr>
              <w:t xml:space="preserve"> a/an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essay or substitute</w:t>
            </w:r>
            <w:r w:rsidR="00655518">
              <w:rPr>
                <w:rFonts w:asciiTheme="minorHAnsi" w:hAnsiTheme="minorHAnsi"/>
                <w:sz w:val="22"/>
              </w:rPr>
              <w:t xml:space="preserve">) </w:t>
            </w:r>
            <w:r w:rsidRPr="003C482C">
              <w:rPr>
                <w:rFonts w:asciiTheme="minorHAnsi" w:hAnsiTheme="minorHAnsi"/>
                <w:sz w:val="22"/>
              </w:rPr>
              <w:t>that explains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What conclusion or implications can you draw? Cite at least</w:t>
            </w:r>
            <w:r w:rsidR="00A11A7F">
              <w:rPr>
                <w:rFonts w:asciiTheme="minorHAnsi" w:hAnsiTheme="minorHAnsi"/>
                <w:sz w:val="22"/>
              </w:rPr>
              <w:t xml:space="preserve"> </w:t>
            </w:r>
            <w:r w:rsidR="00927C31">
              <w:rPr>
                <w:rFonts w:asciiTheme="minorHAnsi" w:hAnsiTheme="minorHAnsi"/>
                <w:sz w:val="22"/>
              </w:rPr>
              <w:t>__</w:t>
            </w:r>
            <w:r w:rsidR="00926A29">
              <w:rPr>
                <w:rFonts w:asciiTheme="minorHAnsi" w:hAnsiTheme="minorHAnsi"/>
                <w:sz w:val="22"/>
              </w:rPr>
              <w:t>__</w:t>
            </w:r>
            <w:r w:rsidR="00927C31">
              <w:rPr>
                <w:rFonts w:asciiTheme="minorHAnsi" w:hAnsiTheme="minorHAnsi"/>
                <w:sz w:val="22"/>
              </w:rPr>
              <w:t xml:space="preserve">_ (#) </w:t>
            </w:r>
            <w:r w:rsidRPr="003C482C">
              <w:rPr>
                <w:rFonts w:asciiTheme="minorHAnsi" w:hAnsiTheme="minorHAnsi"/>
                <w:sz w:val="22"/>
              </w:rPr>
              <w:t xml:space="preserve">sources, pointing out key elements from each source. </w:t>
            </w:r>
            <w:r w:rsidRPr="003C482C">
              <w:rPr>
                <w:rFonts w:asciiTheme="minorHAnsi" w:hAnsiTheme="minorHAnsi"/>
                <w:b/>
                <w:sz w:val="22"/>
              </w:rPr>
              <w:t>L2</w:t>
            </w:r>
            <w:r w:rsidRPr="003C482C">
              <w:rPr>
                <w:rFonts w:asciiTheme="minorHAnsi" w:hAnsiTheme="minorHAnsi"/>
                <w:sz w:val="22"/>
              </w:rPr>
              <w:t xml:space="preserve"> In your discussion, address the credibility and origin of sources in view of your research topic.</w:t>
            </w:r>
            <w:r w:rsidR="00C1704C">
              <w:rPr>
                <w:rFonts w:asciiTheme="minorHAnsi" w:hAnsiTheme="minorHAnsi" w:cs="Calibri"/>
                <w:sz w:val="22"/>
                <w:szCs w:val="22"/>
              </w:rPr>
              <w:t xml:space="preserve"> </w:t>
            </w:r>
            <w:r w:rsidRPr="003C482C">
              <w:rPr>
                <w:rFonts w:asciiTheme="minorHAnsi" w:hAnsiTheme="minorHAnsi"/>
                <w:b/>
                <w:sz w:val="22"/>
              </w:rPr>
              <w:t>L3</w:t>
            </w:r>
            <w:r w:rsidRPr="003C482C">
              <w:rPr>
                <w:rFonts w:asciiTheme="minorHAnsi" w:hAnsiTheme="minorHAnsi"/>
                <w:sz w:val="22"/>
              </w:rPr>
              <w:t xml:space="preserve"> Identify any gaps or unanswered questions.</w:t>
            </w:r>
            <w:r w:rsidR="00822945" w:rsidRPr="003C482C">
              <w:rPr>
                <w:rFonts w:asciiTheme="minorHAnsi" w:hAnsiTheme="minorHAnsi"/>
                <w:sz w:val="22"/>
              </w:rPr>
              <w:t xml:space="preserve"> </w:t>
            </w:r>
            <w:r w:rsidRPr="003C482C">
              <w:rPr>
                <w:rFonts w:asciiTheme="minorHAnsi" w:hAnsiTheme="minorHAnsi"/>
                <w:sz w:val="22"/>
              </w:rPr>
              <w:t>Optional: Include</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e.g</w:t>
            </w:r>
            <w:r w:rsidR="00D6044B" w:rsidRPr="003C482C">
              <w:rPr>
                <w:rFonts w:asciiTheme="minorHAnsi" w:hAnsiTheme="minorHAnsi" w:cs="Calibri"/>
                <w:sz w:val="22"/>
                <w:szCs w:val="22"/>
              </w:rPr>
              <w:t xml:space="preserve">., </w:t>
            </w:r>
            <w:r w:rsidR="00D6044B" w:rsidRPr="003C482C">
              <w:rPr>
                <w:rFonts w:asciiTheme="minorHAnsi" w:hAnsiTheme="minorHAnsi"/>
                <w:sz w:val="22"/>
              </w:rPr>
              <w:t>bibliography</w:t>
            </w:r>
            <w:r w:rsidR="00655518">
              <w:rPr>
                <w:rFonts w:asciiTheme="minorHAnsi" w:hAnsiTheme="minorHAnsi"/>
                <w:sz w:val="22"/>
              </w:rPr>
              <w:t>).</w:t>
            </w:r>
            <w:r w:rsidR="00655518">
              <w:rPr>
                <w:rFonts w:asciiTheme="minorHAnsi" w:hAnsiTheme="minorHAnsi" w:cs="Calibri"/>
                <w:sz w:val="22"/>
                <w:szCs w:val="22"/>
              </w:rPr>
              <w:t xml:space="preserve"> </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Explanatory/Synthesis</w:t>
            </w:r>
            <w:r w:rsidR="00655518">
              <w:rPr>
                <w:rFonts w:asciiTheme="minorHAnsi" w:hAnsiTheme="minorHAnsi"/>
                <w:b/>
                <w:sz w:val="22"/>
              </w:rPr>
              <w:t>)</w:t>
            </w:r>
          </w:p>
          <w:p w14:paraId="50A65030" w14:textId="77777777" w:rsidR="00313EC1" w:rsidRPr="003C482C" w:rsidRDefault="00313EC1">
            <w:pPr>
              <w:rPr>
                <w:rFonts w:asciiTheme="minorHAnsi" w:hAnsiTheme="minorHAnsi"/>
                <w:b/>
                <w:sz w:val="22"/>
              </w:rPr>
            </w:pPr>
          </w:p>
        </w:tc>
      </w:tr>
    </w:tbl>
    <w:p w14:paraId="34D4996B" w14:textId="77777777" w:rsidR="00313EC1" w:rsidRPr="003C482C" w:rsidRDefault="00313EC1">
      <w:pPr>
        <w:pStyle w:val="ListParagraph"/>
        <w:rPr>
          <w:rFonts w:asciiTheme="minorHAnsi" w:hAnsiTheme="minorHAnsi"/>
          <w:sz w:val="22"/>
        </w:rPr>
      </w:pPr>
    </w:p>
    <w:p w14:paraId="5B0E6055" w14:textId="77777777" w:rsidR="00655518" w:rsidRDefault="00313EC1">
      <w:pPr>
        <w:ind w:left="720"/>
        <w:rPr>
          <w:rFonts w:asciiTheme="minorHAnsi" w:hAnsiTheme="minorHAnsi"/>
          <w:sz w:val="22"/>
        </w:rPr>
      </w:pPr>
      <w:r w:rsidRPr="003C482C">
        <w:rPr>
          <w:rFonts w:asciiTheme="minorHAnsi" w:hAnsiTheme="minorHAnsi"/>
          <w:b/>
          <w:sz w:val="22"/>
        </w:rPr>
        <w:t xml:space="preserve">Task 19 ELA Example: </w:t>
      </w:r>
      <w:r w:rsidRPr="003C482C">
        <w:rPr>
          <w:rFonts w:asciiTheme="minorHAnsi" w:hAnsiTheme="minorHAnsi"/>
          <w:sz w:val="22"/>
          <w:u w:val="single"/>
        </w:rPr>
        <w:t>How do authors use relationships to develop storylines?</w:t>
      </w:r>
      <w:r w:rsidRPr="003C482C">
        <w:rPr>
          <w:rFonts w:asciiTheme="minorHAnsi" w:hAnsiTheme="minorHAnsi"/>
          <w:b/>
          <w:sz w:val="22"/>
        </w:rPr>
        <w:t xml:space="preserve"> </w:t>
      </w:r>
      <w:r w:rsidRPr="003C482C">
        <w:rPr>
          <w:rFonts w:asciiTheme="minorHAnsi" w:hAnsiTheme="minorHAnsi"/>
          <w:sz w:val="22"/>
        </w:rPr>
        <w:t>After reading</w:t>
      </w:r>
      <w:r w:rsidRPr="003C482C">
        <w:rPr>
          <w:rFonts w:asciiTheme="minorHAnsi" w:hAnsiTheme="minorHAnsi"/>
          <w:b/>
          <w:sz w:val="22"/>
        </w:rPr>
        <w:t xml:space="preserve"> </w:t>
      </w:r>
      <w:r w:rsidRPr="003C482C">
        <w:rPr>
          <w:rFonts w:asciiTheme="minorHAnsi" w:hAnsiTheme="minorHAnsi"/>
          <w:i/>
          <w:sz w:val="22"/>
          <w:u w:val="single"/>
        </w:rPr>
        <w:t>The Outsiders</w:t>
      </w:r>
      <w:r w:rsidRPr="003C482C">
        <w:rPr>
          <w:rFonts w:asciiTheme="minorHAnsi" w:hAnsiTheme="minorHAnsi"/>
          <w:sz w:val="22"/>
          <w:u w:val="single"/>
        </w:rPr>
        <w:t xml:space="preserve"> by A.J. Hinton and other works that explore the theme of conflict</w:t>
      </w:r>
      <w:r w:rsidRPr="003C482C">
        <w:rPr>
          <w:rFonts w:asciiTheme="minorHAnsi" w:hAnsiTheme="minorHAnsi"/>
          <w:sz w:val="22"/>
        </w:rPr>
        <w:t xml:space="preserve">, write an </w:t>
      </w:r>
      <w:r w:rsidRPr="003C482C">
        <w:rPr>
          <w:rFonts w:asciiTheme="minorHAnsi" w:hAnsiTheme="minorHAnsi"/>
          <w:sz w:val="22"/>
          <w:u w:val="single"/>
        </w:rPr>
        <w:t>essay</w:t>
      </w:r>
      <w:r w:rsidRPr="003C482C">
        <w:rPr>
          <w:rFonts w:asciiTheme="minorHAnsi" w:hAnsiTheme="minorHAnsi"/>
          <w:sz w:val="22"/>
        </w:rPr>
        <w:t xml:space="preserve"> that explains </w:t>
      </w:r>
      <w:r w:rsidRPr="003C482C">
        <w:rPr>
          <w:rFonts w:asciiTheme="minorHAnsi" w:hAnsiTheme="minorHAnsi"/>
          <w:sz w:val="22"/>
          <w:u w:val="single"/>
        </w:rPr>
        <w:t>how relationships among characters create conflict in a storyline or plot</w:t>
      </w:r>
      <w:r w:rsidRPr="003C482C">
        <w:rPr>
          <w:rFonts w:asciiTheme="minorHAnsi" w:hAnsiTheme="minorHAnsi"/>
          <w:sz w:val="22"/>
        </w:rPr>
        <w:t xml:space="preserve">. What conclusion or implications can you draw? Cite at least </w:t>
      </w:r>
      <w:r w:rsidRPr="003C482C">
        <w:rPr>
          <w:rFonts w:asciiTheme="minorHAnsi" w:hAnsiTheme="minorHAnsi"/>
          <w:sz w:val="22"/>
          <w:u w:val="single"/>
        </w:rPr>
        <w:t>two</w:t>
      </w:r>
      <w:r w:rsidRPr="003C482C">
        <w:rPr>
          <w:rFonts w:asciiTheme="minorHAnsi" w:hAnsiTheme="minorHAnsi"/>
          <w:sz w:val="22"/>
        </w:rPr>
        <w:t xml:space="preserve"> sources, pointing out key elements from each source. Include </w:t>
      </w:r>
      <w:r w:rsidRPr="003C482C">
        <w:rPr>
          <w:rFonts w:asciiTheme="minorHAnsi" w:hAnsiTheme="minorHAnsi"/>
          <w:sz w:val="22"/>
          <w:u w:val="single"/>
        </w:rPr>
        <w:t>a bibliography</w:t>
      </w:r>
      <w:r w:rsidRPr="003C482C">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Explanatory/Synthesis</w:t>
      </w:r>
      <w:r w:rsidR="00655518">
        <w:rPr>
          <w:rFonts w:asciiTheme="minorHAnsi" w:hAnsiTheme="minorHAnsi"/>
          <w:sz w:val="22"/>
        </w:rPr>
        <w:t>)</w:t>
      </w:r>
    </w:p>
    <w:p w14:paraId="51927B23" w14:textId="77777777" w:rsidR="00313EC1" w:rsidRPr="003C482C" w:rsidRDefault="00313EC1">
      <w:pPr>
        <w:ind w:left="720"/>
        <w:rPr>
          <w:rFonts w:asciiTheme="minorHAnsi" w:hAnsiTheme="minorHAnsi"/>
          <w:sz w:val="22"/>
        </w:rPr>
      </w:pPr>
    </w:p>
    <w:p w14:paraId="7B8ADAE2" w14:textId="77777777" w:rsidR="00655518" w:rsidRDefault="00313EC1">
      <w:pPr>
        <w:ind w:left="720"/>
        <w:rPr>
          <w:rFonts w:asciiTheme="minorHAnsi" w:hAnsiTheme="minorHAnsi"/>
          <w:sz w:val="22"/>
        </w:rPr>
      </w:pPr>
      <w:r w:rsidRPr="003C482C">
        <w:rPr>
          <w:rFonts w:asciiTheme="minorHAnsi" w:hAnsiTheme="minorHAnsi"/>
          <w:b/>
          <w:sz w:val="22"/>
        </w:rPr>
        <w:t xml:space="preserve">Task 19 Social Studies Example: </w:t>
      </w:r>
      <w:r w:rsidRPr="003C482C">
        <w:rPr>
          <w:rFonts w:asciiTheme="minorHAnsi" w:hAnsiTheme="minorHAnsi"/>
          <w:sz w:val="22"/>
          <w:u w:val="single"/>
        </w:rPr>
        <w:t>What makes a speech compelling?</w:t>
      </w:r>
      <w:r w:rsidRPr="003C482C">
        <w:rPr>
          <w:rFonts w:asciiTheme="minorHAnsi" w:hAnsiTheme="minorHAnsi"/>
          <w:b/>
          <w:sz w:val="22"/>
        </w:rPr>
        <w:t xml:space="preserve"> </w:t>
      </w:r>
      <w:r w:rsidRPr="003C482C">
        <w:rPr>
          <w:rFonts w:asciiTheme="minorHAnsi" w:hAnsiTheme="minorHAnsi"/>
          <w:sz w:val="22"/>
        </w:rPr>
        <w:t xml:space="preserve">After reading </w:t>
      </w:r>
      <w:r w:rsidRPr="003C482C">
        <w:rPr>
          <w:rFonts w:asciiTheme="minorHAnsi" w:hAnsiTheme="minorHAnsi"/>
          <w:sz w:val="22"/>
          <w:u w:val="single"/>
        </w:rPr>
        <w:t>speeches from allied leaders during WWII</w:t>
      </w:r>
      <w:r w:rsidRPr="003C482C">
        <w:rPr>
          <w:rFonts w:asciiTheme="minorHAnsi" w:hAnsiTheme="minorHAnsi"/>
          <w:sz w:val="22"/>
        </w:rPr>
        <w:t xml:space="preserve">, write an </w:t>
      </w:r>
      <w:r w:rsidRPr="003C482C">
        <w:rPr>
          <w:rFonts w:asciiTheme="minorHAnsi" w:hAnsiTheme="minorHAnsi"/>
          <w:sz w:val="22"/>
          <w:u w:val="single"/>
        </w:rPr>
        <w:t xml:space="preserve">essay </w:t>
      </w:r>
      <w:r w:rsidRPr="003C482C">
        <w:rPr>
          <w:rFonts w:asciiTheme="minorHAnsi" w:hAnsiTheme="minorHAnsi"/>
          <w:sz w:val="22"/>
        </w:rPr>
        <w:t xml:space="preserve">that explains </w:t>
      </w:r>
      <w:r w:rsidRPr="003C482C">
        <w:rPr>
          <w:rFonts w:asciiTheme="minorHAnsi" w:hAnsiTheme="minorHAnsi"/>
          <w:sz w:val="22"/>
          <w:u w:val="single"/>
        </w:rPr>
        <w:t>the compelling themes of each leader and how they differed on specific issues relevant to their position and country</w:t>
      </w:r>
      <w:r w:rsidRPr="003C482C">
        <w:rPr>
          <w:rFonts w:asciiTheme="minorHAnsi" w:hAnsiTheme="minorHAnsi"/>
          <w:sz w:val="22"/>
        </w:rPr>
        <w:t xml:space="preserve">. What conclusion or implications can you draw? Cite at least </w:t>
      </w:r>
      <w:r w:rsidRPr="003C482C">
        <w:rPr>
          <w:rFonts w:asciiTheme="minorHAnsi" w:hAnsiTheme="minorHAnsi"/>
          <w:sz w:val="22"/>
          <w:u w:val="single"/>
        </w:rPr>
        <w:t>four</w:t>
      </w:r>
      <w:r w:rsidRPr="003C482C">
        <w:rPr>
          <w:rFonts w:asciiTheme="minorHAnsi" w:hAnsiTheme="minorHAnsi"/>
          <w:sz w:val="22"/>
        </w:rPr>
        <w:t xml:space="preserve"> sources, pointing out key elements from each source. Include a </w:t>
      </w:r>
      <w:r w:rsidRPr="00E15B55">
        <w:rPr>
          <w:rFonts w:asciiTheme="minorHAnsi" w:hAnsiTheme="minorHAnsi"/>
          <w:sz w:val="22"/>
          <w:u w:val="single"/>
        </w:rPr>
        <w:t>bibliography</w:t>
      </w:r>
      <w:r w:rsidRPr="003C482C">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Explanatory/Synthesis</w:t>
      </w:r>
      <w:r w:rsidR="00655518">
        <w:rPr>
          <w:rFonts w:asciiTheme="minorHAnsi" w:hAnsiTheme="minorHAnsi"/>
          <w:sz w:val="22"/>
        </w:rPr>
        <w:t>)</w:t>
      </w:r>
    </w:p>
    <w:p w14:paraId="18FC02E5" w14:textId="77777777" w:rsidR="00313EC1" w:rsidRPr="003C482C" w:rsidRDefault="00313EC1">
      <w:pPr>
        <w:ind w:left="720"/>
        <w:rPr>
          <w:rFonts w:asciiTheme="minorHAnsi" w:hAnsiTheme="minorHAnsi"/>
          <w:sz w:val="22"/>
        </w:rPr>
      </w:pPr>
    </w:p>
    <w:p w14:paraId="1707C929" w14:textId="77777777" w:rsidR="00655518" w:rsidRDefault="00313EC1">
      <w:pPr>
        <w:ind w:left="720"/>
        <w:rPr>
          <w:rFonts w:asciiTheme="minorHAnsi" w:hAnsiTheme="minorHAnsi"/>
          <w:sz w:val="22"/>
        </w:rPr>
      </w:pPr>
      <w:r w:rsidRPr="003C482C">
        <w:rPr>
          <w:rFonts w:asciiTheme="minorHAnsi" w:hAnsiTheme="minorHAnsi"/>
          <w:b/>
          <w:sz w:val="22"/>
        </w:rPr>
        <w:t xml:space="preserve">Task 19 Science Example: </w:t>
      </w:r>
      <w:r w:rsidRPr="00E15B55">
        <w:rPr>
          <w:rFonts w:asciiTheme="minorHAnsi" w:hAnsiTheme="minorHAnsi"/>
          <w:sz w:val="22"/>
          <w:u w:val="single"/>
        </w:rPr>
        <w:t>How does technology advance progress?</w:t>
      </w:r>
      <w:r w:rsidRPr="003C482C">
        <w:rPr>
          <w:rFonts w:asciiTheme="minorHAnsi" w:hAnsiTheme="minorHAnsi"/>
          <w:sz w:val="22"/>
        </w:rPr>
        <w:t xml:space="preserve"> After reading </w:t>
      </w:r>
      <w:r w:rsidRPr="003C482C">
        <w:rPr>
          <w:rFonts w:asciiTheme="minorHAnsi" w:hAnsiTheme="minorHAnsi"/>
          <w:sz w:val="22"/>
          <w:u w:val="single"/>
        </w:rPr>
        <w:t>selections from scientific and historical documents and viewing videos on space travel</w:t>
      </w:r>
      <w:r w:rsidRPr="003C482C">
        <w:rPr>
          <w:rFonts w:asciiTheme="minorHAnsi" w:hAnsiTheme="minorHAnsi"/>
          <w:sz w:val="22"/>
        </w:rPr>
        <w:t xml:space="preserve">, write an </w:t>
      </w:r>
      <w:r w:rsidRPr="003C482C">
        <w:rPr>
          <w:rFonts w:asciiTheme="minorHAnsi" w:hAnsiTheme="minorHAnsi"/>
          <w:sz w:val="22"/>
          <w:u w:val="single"/>
        </w:rPr>
        <w:t>essay</w:t>
      </w:r>
      <w:r w:rsidRPr="003C482C">
        <w:rPr>
          <w:rFonts w:asciiTheme="minorHAnsi" w:hAnsiTheme="minorHAnsi"/>
          <w:sz w:val="22"/>
        </w:rPr>
        <w:t xml:space="preserve"> that explains</w:t>
      </w:r>
      <w:r w:rsidRPr="003C482C">
        <w:rPr>
          <w:rFonts w:asciiTheme="minorHAnsi" w:hAnsiTheme="minorHAnsi"/>
          <w:sz w:val="22"/>
          <w:u w:val="single"/>
        </w:rPr>
        <w:t xml:space="preserve"> the role of technologies that </w:t>
      </w:r>
      <w:r w:rsidR="0070747F">
        <w:rPr>
          <w:rFonts w:asciiTheme="minorHAnsi" w:hAnsiTheme="minorHAnsi"/>
          <w:sz w:val="22"/>
          <w:u w:val="single"/>
        </w:rPr>
        <w:t>led</w:t>
      </w:r>
      <w:r w:rsidRPr="003C482C">
        <w:rPr>
          <w:rFonts w:asciiTheme="minorHAnsi" w:hAnsiTheme="minorHAnsi"/>
          <w:sz w:val="22"/>
          <w:u w:val="single"/>
        </w:rPr>
        <w:t xml:space="preserve"> to the first successful landing on the moon</w:t>
      </w:r>
      <w:r w:rsidRPr="003C482C">
        <w:rPr>
          <w:rFonts w:asciiTheme="minorHAnsi" w:hAnsiTheme="minorHAnsi"/>
          <w:sz w:val="22"/>
        </w:rPr>
        <w:t xml:space="preserve">. What conclusion or implications can you draw? Cite at least </w:t>
      </w:r>
      <w:r w:rsidRPr="003C482C">
        <w:rPr>
          <w:rFonts w:asciiTheme="minorHAnsi" w:hAnsiTheme="minorHAnsi"/>
          <w:sz w:val="22"/>
          <w:u w:val="single"/>
        </w:rPr>
        <w:t>six</w:t>
      </w:r>
      <w:r w:rsidRPr="00926A29">
        <w:rPr>
          <w:rFonts w:asciiTheme="minorHAnsi" w:hAnsiTheme="minorHAnsi"/>
          <w:sz w:val="22"/>
        </w:rPr>
        <w:t xml:space="preserve"> </w:t>
      </w:r>
      <w:r w:rsidRPr="003C482C">
        <w:rPr>
          <w:rFonts w:asciiTheme="minorHAnsi" w:hAnsiTheme="minorHAnsi"/>
          <w:sz w:val="22"/>
        </w:rPr>
        <w:t xml:space="preserve">sources, pointing out key elements from each source. Include </w:t>
      </w:r>
      <w:r w:rsidRPr="003C482C">
        <w:rPr>
          <w:rFonts w:asciiTheme="minorHAnsi" w:hAnsiTheme="minorHAnsi"/>
          <w:sz w:val="22"/>
          <w:u w:val="single"/>
        </w:rPr>
        <w:t>a bibliography</w:t>
      </w:r>
      <w:r w:rsidRPr="00EB7C72">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Explanatory/Synthesis</w:t>
      </w:r>
      <w:r w:rsidR="00655518">
        <w:rPr>
          <w:rFonts w:asciiTheme="minorHAnsi" w:hAnsiTheme="minorHAnsi"/>
          <w:sz w:val="22"/>
        </w:rPr>
        <w:t>)</w:t>
      </w:r>
    </w:p>
    <w:p w14:paraId="20BCE5B1" w14:textId="77777777" w:rsidR="00313EC1" w:rsidRPr="003C482C" w:rsidRDefault="00313EC1">
      <w:pPr>
        <w:rPr>
          <w:rFonts w:asciiTheme="minorHAnsi" w:hAnsiTheme="minorHAnsi"/>
          <w:sz w:val="22"/>
          <w:u w:val="single"/>
        </w:rPr>
      </w:pPr>
    </w:p>
    <w:p w14:paraId="09C468D5" w14:textId="0A603941" w:rsidR="00655518" w:rsidRDefault="00313EC1">
      <w:pPr>
        <w:rPr>
          <w:rFonts w:asciiTheme="minorHAnsi" w:hAnsiTheme="minorHAnsi"/>
          <w:color w:val="595959"/>
          <w:sz w:val="22"/>
        </w:rPr>
      </w:pPr>
      <w:r w:rsidRPr="003C482C">
        <w:rPr>
          <w:rFonts w:asciiTheme="minorHAnsi" w:hAnsiTheme="minorHAnsi"/>
          <w:b/>
          <w:color w:val="595959"/>
          <w:sz w:val="22"/>
        </w:rPr>
        <w:t>Variation Task 19</w:t>
      </w:r>
      <w:r w:rsidR="00EB7C72">
        <w:rPr>
          <w:rFonts w:asciiTheme="minorHAnsi" w:hAnsiTheme="minorHAnsi"/>
          <w:b/>
          <w:color w:val="595959"/>
          <w:sz w:val="22"/>
          <w:szCs w:val="22"/>
        </w:rPr>
        <w:t xml:space="preserve"> Template</w:t>
      </w:r>
      <w:r w:rsidRPr="003C482C">
        <w:rPr>
          <w:rFonts w:asciiTheme="minorHAnsi" w:hAnsiTheme="minorHAnsi"/>
          <w:b/>
          <w:color w:val="595959"/>
          <w:sz w:val="22"/>
        </w:rPr>
        <w:t>:</w:t>
      </w:r>
      <w:r w:rsidRPr="003C482C">
        <w:rPr>
          <w:rFonts w:asciiTheme="minorHAnsi" w:hAnsiTheme="minorHAnsi"/>
          <w:color w:val="595959"/>
          <w:sz w:val="22"/>
        </w:rPr>
        <w:t xml:space="preserve"> [Insert question] </w:t>
      </w:r>
      <w:proofErr w:type="gramStart"/>
      <w:r w:rsidRPr="003C482C">
        <w:rPr>
          <w:rFonts w:asciiTheme="minorHAnsi" w:hAnsiTheme="minorHAnsi"/>
          <w:color w:val="595959"/>
          <w:sz w:val="22"/>
        </w:rPr>
        <w:t>After</w:t>
      </w:r>
      <w:proofErr w:type="gramEnd"/>
      <w:r w:rsidRPr="003C482C">
        <w:rPr>
          <w:rFonts w:asciiTheme="minorHAnsi" w:hAnsiTheme="minorHAnsi"/>
          <w:color w:val="595959"/>
          <w:sz w:val="22"/>
        </w:rPr>
        <w:t xml:space="preserve"> reading and analyzing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literature or informational texts</w:t>
      </w:r>
      <w:r w:rsidR="00763E16">
        <w:rPr>
          <w:rFonts w:asciiTheme="minorHAnsi" w:hAnsiTheme="minorHAnsi"/>
          <w:color w:val="595959"/>
          <w:sz w:val="22"/>
        </w:rPr>
        <w:t>),</w:t>
      </w:r>
      <w:r w:rsidRPr="003C482C">
        <w:rPr>
          <w:rFonts w:asciiTheme="minorHAnsi" w:hAnsiTheme="minorHAnsi"/>
          <w:color w:val="595959"/>
          <w:sz w:val="22"/>
        </w:rPr>
        <w:t xml:space="preserve"> write </w:t>
      </w:r>
      <w:r w:rsidR="00F971FB">
        <w:rPr>
          <w:rFonts w:asciiTheme="minorHAnsi" w:hAnsiTheme="minorHAnsi"/>
          <w:color w:val="595959"/>
          <w:sz w:val="22"/>
        </w:rPr>
        <w:t>a/</w:t>
      </w:r>
      <w:r w:rsidRPr="003C482C">
        <w:rPr>
          <w:rFonts w:asciiTheme="minorHAnsi" w:hAnsiTheme="minorHAnsi"/>
          <w:color w:val="595959"/>
          <w:sz w:val="22"/>
        </w:rPr>
        <w:t>an</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essay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explain</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olor w:val="595959"/>
          <w:sz w:val="22"/>
          <w:szCs w:val="22"/>
        </w:rPr>
        <w:t xml:space="preserve"> </w:t>
      </w:r>
      <w:r w:rsidR="00A11A7F">
        <w:rPr>
          <w:rFonts w:asciiTheme="minorHAnsi" w:hAnsiTheme="minorHAnsi"/>
          <w:color w:val="595959"/>
          <w:sz w:val="22"/>
        </w:rPr>
        <w:t xml:space="preserve">What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conclusions or implications</w:t>
      </w:r>
      <w:r w:rsidR="00655518">
        <w:rPr>
          <w:rFonts w:asciiTheme="minorHAnsi" w:hAnsiTheme="minorHAnsi"/>
          <w:color w:val="595959"/>
          <w:sz w:val="22"/>
        </w:rPr>
        <w:t xml:space="preserve">) </w:t>
      </w:r>
      <w:r w:rsidRPr="003C482C">
        <w:rPr>
          <w:rFonts w:asciiTheme="minorHAnsi" w:hAnsiTheme="minorHAnsi"/>
          <w:color w:val="595959"/>
          <w:sz w:val="22"/>
        </w:rPr>
        <w:t xml:space="preserve">can you </w:t>
      </w:r>
      <w:r w:rsidR="00B80FE9">
        <w:rPr>
          <w:rFonts w:asciiTheme="minorHAnsi" w:hAnsiTheme="minorHAnsi"/>
          <w:color w:val="595959"/>
          <w:sz w:val="22"/>
        </w:rPr>
        <w:t xml:space="preserve">draw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szCs w:val="22"/>
        </w:rPr>
        <w:t>)</w:t>
      </w:r>
      <w:r w:rsidR="0070747F">
        <w:rPr>
          <w:rFonts w:asciiTheme="minorHAnsi" w:hAnsiTheme="minorHAnsi"/>
          <w:color w:val="595959"/>
          <w:sz w:val="22"/>
          <w:szCs w:val="22"/>
        </w:rPr>
        <w:t>?</w:t>
      </w:r>
      <w:r w:rsidRPr="003C482C">
        <w:rPr>
          <w:rFonts w:asciiTheme="minorHAnsi" w:hAnsiTheme="minorHAnsi"/>
          <w:color w:val="595959"/>
          <w:sz w:val="22"/>
        </w:rPr>
        <w:t xml:space="preserve"> L2 In your discussion, address the credibility and origin of your source</w:t>
      </w:r>
      <w:r w:rsidR="00B80FE9">
        <w:rPr>
          <w:rFonts w:asciiTheme="minorHAnsi" w:hAnsiTheme="minorHAnsi"/>
          <w:color w:val="595959"/>
          <w:sz w:val="22"/>
          <w:szCs w:val="22"/>
        </w:rPr>
        <w:t>(s)</w:t>
      </w:r>
      <w:r w:rsidR="00655518">
        <w:rPr>
          <w:rFonts w:asciiTheme="minorHAnsi" w:hAnsiTheme="minorHAnsi"/>
          <w:color w:val="595959"/>
          <w:sz w:val="22"/>
        </w:rPr>
        <w:t xml:space="preserve"> </w:t>
      </w:r>
      <w:r w:rsidRPr="003C482C">
        <w:rPr>
          <w:rFonts w:asciiTheme="minorHAnsi" w:hAnsiTheme="minorHAnsi"/>
          <w:color w:val="595959"/>
          <w:sz w:val="22"/>
        </w:rPr>
        <w:t>in view of your research topic. L3 Identify any gaps or unanswered questions. Optional: Include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e.g., bibliography, citations</w:t>
      </w:r>
      <w:r w:rsidR="00655518">
        <w:rPr>
          <w:rFonts w:asciiTheme="minorHAnsi" w:hAnsiTheme="minorHAnsi"/>
          <w:color w:val="595959"/>
          <w:sz w:val="22"/>
        </w:rPr>
        <w:t xml:space="preserve">). </w:t>
      </w:r>
      <w:r w:rsidR="00655518">
        <w:rPr>
          <w:rFonts w:asciiTheme="minorHAnsi" w:hAnsiTheme="minorHAnsi"/>
          <w:color w:val="595959"/>
          <w:sz w:val="22"/>
          <w:szCs w:val="22"/>
        </w:rPr>
        <w:t xml:space="preserve"> </w:t>
      </w:r>
      <w:r w:rsidR="00655518" w:rsidRPr="00C5695A">
        <w:rPr>
          <w:rFonts w:asciiTheme="minorHAnsi" w:hAnsiTheme="minorHAnsi"/>
          <w:b/>
          <w:color w:val="595959"/>
          <w:sz w:val="22"/>
        </w:rPr>
        <w:t>(</w:t>
      </w:r>
      <w:r w:rsidRPr="00C5695A">
        <w:rPr>
          <w:rFonts w:asciiTheme="minorHAnsi" w:hAnsiTheme="minorHAnsi"/>
          <w:b/>
          <w:color w:val="595959"/>
          <w:sz w:val="22"/>
        </w:rPr>
        <w:t>Informational or Explanatory/Synthesis</w:t>
      </w:r>
      <w:r w:rsidR="00655518" w:rsidRPr="00C5695A">
        <w:rPr>
          <w:rFonts w:asciiTheme="minorHAnsi" w:hAnsiTheme="minorHAnsi"/>
          <w:b/>
          <w:color w:val="595959"/>
          <w:sz w:val="22"/>
        </w:rPr>
        <w:t>)</w:t>
      </w:r>
    </w:p>
    <w:p w14:paraId="4EF66954" w14:textId="77777777" w:rsidR="00313EC1" w:rsidRPr="003C482C" w:rsidRDefault="00313EC1">
      <w:pPr>
        <w:rPr>
          <w:rFonts w:asciiTheme="minorHAnsi" w:hAnsiTheme="minorHAnsi"/>
          <w:color w:val="595959"/>
          <w:sz w:val="22"/>
        </w:rPr>
      </w:pPr>
    </w:p>
    <w:p w14:paraId="5E338CF6" w14:textId="77777777" w:rsidR="00655518" w:rsidRDefault="00313EC1">
      <w:pPr>
        <w:ind w:left="720"/>
        <w:rPr>
          <w:rFonts w:asciiTheme="minorHAnsi" w:hAnsiTheme="minorHAnsi"/>
          <w:color w:val="595959"/>
          <w:sz w:val="22"/>
        </w:rPr>
      </w:pPr>
      <w:r w:rsidRPr="003C482C">
        <w:rPr>
          <w:rFonts w:asciiTheme="minorHAnsi" w:hAnsiTheme="minorHAnsi"/>
          <w:b/>
          <w:color w:val="595959"/>
          <w:sz w:val="22"/>
        </w:rPr>
        <w:t>Variation Task 19</w:t>
      </w:r>
      <w:r w:rsidR="00EB7C72">
        <w:rPr>
          <w:rFonts w:asciiTheme="minorHAnsi" w:hAnsiTheme="minorHAnsi"/>
          <w:b/>
          <w:color w:val="595959"/>
          <w:sz w:val="22"/>
          <w:szCs w:val="22"/>
        </w:rPr>
        <w:t xml:space="preserve"> Example</w:t>
      </w:r>
      <w:r w:rsidRPr="003C482C">
        <w:rPr>
          <w:rFonts w:asciiTheme="minorHAnsi" w:hAnsiTheme="minorHAnsi"/>
          <w:b/>
          <w:color w:val="595959"/>
          <w:sz w:val="22"/>
        </w:rPr>
        <w:t>:</w:t>
      </w:r>
      <w:r w:rsidRPr="003C482C">
        <w:rPr>
          <w:rFonts w:asciiTheme="minorHAnsi" w:hAnsiTheme="minorHAnsi"/>
          <w:color w:val="595959"/>
          <w:sz w:val="22"/>
        </w:rPr>
        <w:t xml:space="preserve"> </w:t>
      </w:r>
      <w:r w:rsidRPr="003C482C">
        <w:rPr>
          <w:rFonts w:asciiTheme="minorHAnsi" w:hAnsiTheme="minorHAnsi"/>
          <w:color w:val="595959"/>
          <w:sz w:val="22"/>
          <w:u w:val="single"/>
        </w:rPr>
        <w:t>What makes a speech compelling?</w:t>
      </w:r>
      <w:r w:rsidRPr="003C482C">
        <w:rPr>
          <w:rFonts w:asciiTheme="minorHAnsi" w:hAnsiTheme="minorHAnsi"/>
          <w:color w:val="595959"/>
          <w:sz w:val="22"/>
        </w:rPr>
        <w:t xml:space="preserve"> After reading and analyzing </w:t>
      </w:r>
      <w:r w:rsidRPr="003C482C">
        <w:rPr>
          <w:rFonts w:asciiTheme="minorHAnsi" w:hAnsiTheme="minorHAnsi"/>
          <w:color w:val="595959"/>
          <w:sz w:val="22"/>
          <w:u w:val="single"/>
        </w:rPr>
        <w:t>speeches from Churchill and Roosevelt during WWII</w:t>
      </w:r>
      <w:r w:rsidRPr="003C482C">
        <w:rPr>
          <w:rFonts w:asciiTheme="minorHAnsi" w:hAnsiTheme="minorHAnsi"/>
          <w:color w:val="595959"/>
          <w:sz w:val="22"/>
        </w:rPr>
        <w:t xml:space="preserve">, write an </w:t>
      </w:r>
      <w:r w:rsidRPr="003C482C">
        <w:rPr>
          <w:rFonts w:asciiTheme="minorHAnsi" w:hAnsiTheme="minorHAnsi"/>
          <w:color w:val="595959"/>
          <w:sz w:val="22"/>
          <w:u w:val="single"/>
        </w:rPr>
        <w:t>essay</w:t>
      </w:r>
      <w:r w:rsidRPr="003C482C">
        <w:rPr>
          <w:rFonts w:asciiTheme="minorHAnsi" w:hAnsiTheme="minorHAnsi"/>
          <w:color w:val="595959"/>
          <w:sz w:val="22"/>
        </w:rPr>
        <w:t xml:space="preserve"> in which you explain </w:t>
      </w:r>
      <w:r w:rsidRPr="003C482C">
        <w:rPr>
          <w:rFonts w:asciiTheme="minorHAnsi" w:hAnsiTheme="minorHAnsi"/>
          <w:color w:val="595959"/>
          <w:sz w:val="22"/>
          <w:u w:val="single"/>
        </w:rPr>
        <w:t>each leader’s compelling theme and how they differed on specific issues relevant to their position and country</w:t>
      </w:r>
      <w:r w:rsidRPr="003C482C">
        <w:rPr>
          <w:rFonts w:asciiTheme="minorHAnsi" w:hAnsiTheme="minorHAnsi"/>
          <w:color w:val="595959"/>
          <w:sz w:val="22"/>
        </w:rPr>
        <w:t xml:space="preserve">. What </w:t>
      </w:r>
      <w:r w:rsidRPr="003C482C">
        <w:rPr>
          <w:rFonts w:asciiTheme="minorHAnsi" w:hAnsiTheme="minorHAnsi"/>
          <w:color w:val="595959"/>
          <w:sz w:val="22"/>
          <w:u w:val="single"/>
        </w:rPr>
        <w:t>implications</w:t>
      </w:r>
      <w:r w:rsidRPr="003C482C">
        <w:rPr>
          <w:rFonts w:asciiTheme="minorHAnsi" w:hAnsiTheme="minorHAnsi"/>
          <w:color w:val="595959"/>
          <w:sz w:val="22"/>
        </w:rPr>
        <w:t xml:space="preserve"> can you draw </w:t>
      </w:r>
      <w:r w:rsidRPr="003C482C">
        <w:rPr>
          <w:rFonts w:asciiTheme="minorHAnsi" w:hAnsiTheme="minorHAnsi"/>
          <w:color w:val="595959"/>
          <w:sz w:val="22"/>
          <w:u w:val="single"/>
        </w:rPr>
        <w:t>about their public persona</w:t>
      </w:r>
      <w:r w:rsidRPr="003C482C">
        <w:rPr>
          <w:rFonts w:asciiTheme="minorHAnsi" w:hAnsiTheme="minorHAnsi"/>
          <w:color w:val="595959"/>
          <w:sz w:val="22"/>
        </w:rPr>
        <w:t xml:space="preserve">? Include </w:t>
      </w:r>
      <w:r w:rsidRPr="003C482C">
        <w:rPr>
          <w:rFonts w:asciiTheme="minorHAnsi" w:hAnsiTheme="minorHAnsi"/>
          <w:color w:val="595959"/>
          <w:sz w:val="22"/>
          <w:u w:val="single"/>
        </w:rPr>
        <w:t>citations in your discussion</w:t>
      </w:r>
      <w:r w:rsidRPr="00EB7C72">
        <w:rPr>
          <w:rFonts w:asciiTheme="minorHAnsi" w:hAnsiTheme="minorHAnsi"/>
          <w:color w:val="595959"/>
          <w:sz w:val="22"/>
        </w:rPr>
        <w:t>.</w:t>
      </w:r>
      <w:r w:rsidR="00655518">
        <w:rPr>
          <w:rFonts w:asciiTheme="minorHAnsi" w:hAnsiTheme="minorHAnsi"/>
          <w:color w:val="595959"/>
          <w:sz w:val="22"/>
        </w:rPr>
        <w:t xml:space="preserve"> (</w:t>
      </w:r>
      <w:r w:rsidRPr="00EB7C72">
        <w:rPr>
          <w:rFonts w:asciiTheme="minorHAnsi" w:hAnsiTheme="minorHAnsi"/>
          <w:color w:val="595959"/>
          <w:sz w:val="22"/>
        </w:rPr>
        <w:t>Informational or Explanatory/Synthesis</w:t>
      </w:r>
      <w:r w:rsidR="00655518">
        <w:rPr>
          <w:rFonts w:asciiTheme="minorHAnsi" w:hAnsiTheme="minorHAnsi"/>
          <w:color w:val="595959"/>
          <w:sz w:val="22"/>
        </w:rPr>
        <w:t>)</w:t>
      </w:r>
    </w:p>
    <w:p w14:paraId="7AB3A436" w14:textId="77777777" w:rsidR="00313EC1" w:rsidRPr="003C482C" w:rsidRDefault="00313EC1">
      <w:pPr>
        <w:rPr>
          <w:rFonts w:asciiTheme="minorHAnsi" w:hAnsiTheme="minorHAnsi"/>
          <w:b/>
          <w:sz w:val="22"/>
        </w:rPr>
      </w:pPr>
    </w:p>
    <w:p w14:paraId="58AFAC91" w14:textId="77777777" w:rsidR="00C1704C" w:rsidRDefault="00C1704C">
      <w:pPr>
        <w:rPr>
          <w:rFonts w:asciiTheme="minorHAnsi" w:hAnsiTheme="minorHAnsi" w:cs="Calibri"/>
          <w:b/>
          <w:sz w:val="22"/>
          <w:szCs w:val="22"/>
        </w:rPr>
        <w:sectPr w:rsidR="00C1704C">
          <w:pgSz w:w="15840" w:h="12240" w:orient="landscape"/>
          <w:pgMar w:top="864" w:right="864" w:bottom="864" w:left="864" w:header="720" w:footer="720" w:gutter="0"/>
          <w:cols w:space="720"/>
          <w:docGrid w:linePitch="240" w:charSpace="32768"/>
        </w:sectPr>
      </w:pPr>
    </w:p>
    <w:tbl>
      <w:tblPr>
        <w:tblW w:w="0" w:type="auto"/>
        <w:tblLayout w:type="fixed"/>
        <w:tblLook w:val="0000" w:firstRow="0" w:lastRow="0" w:firstColumn="0" w:lastColumn="0" w:noHBand="0" w:noVBand="0"/>
      </w:tblPr>
      <w:tblGrid>
        <w:gridCol w:w="14328"/>
      </w:tblGrid>
      <w:tr w:rsidR="00313EC1" w:rsidRPr="003C482C" w14:paraId="0EB5CD0A"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667C27BE" w14:textId="77777777" w:rsidR="00313EC1" w:rsidRPr="003C482C" w:rsidRDefault="00313EC1">
            <w:pPr>
              <w:rPr>
                <w:rFonts w:asciiTheme="minorHAnsi" w:hAnsiTheme="minorHAnsi"/>
                <w:b/>
                <w:sz w:val="22"/>
              </w:rPr>
            </w:pPr>
          </w:p>
          <w:p w14:paraId="440D8189" w14:textId="337F01CB" w:rsidR="00655518" w:rsidRDefault="00313EC1">
            <w:pPr>
              <w:rPr>
                <w:rFonts w:asciiTheme="minorHAnsi" w:hAnsiTheme="minorHAnsi"/>
                <w:b/>
                <w:sz w:val="22"/>
              </w:rPr>
            </w:pPr>
            <w:r w:rsidRPr="003C482C">
              <w:rPr>
                <w:rFonts w:asciiTheme="minorHAnsi" w:hAnsiTheme="minorHAnsi"/>
                <w:b/>
                <w:sz w:val="22"/>
              </w:rPr>
              <w:t>Task 20 Template:</w:t>
            </w:r>
            <w:r w:rsidRPr="003C482C">
              <w:rPr>
                <w:rFonts w:asciiTheme="minorHAnsi" w:hAnsiTheme="minorHAnsi"/>
                <w:sz w:val="22"/>
              </w:rPr>
              <w:t xml:space="preserve"> 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w:t>
            </w:r>
            <w:r w:rsidR="00822945" w:rsidRPr="003C482C">
              <w:rPr>
                <w:rFonts w:asciiTheme="minorHAnsi" w:hAnsiTheme="minorHAnsi"/>
                <w:sz w:val="22"/>
              </w:rPr>
              <w:t xml:space="preserve"> </w:t>
            </w:r>
            <w:r w:rsidRPr="003C482C">
              <w:rPr>
                <w:rFonts w:asciiTheme="minorHAnsi" w:hAnsiTheme="minorHAnsi"/>
                <w:sz w:val="22"/>
              </w:rPr>
              <w:t>substitute</w:t>
            </w:r>
            <w:r w:rsidR="00655518">
              <w:rPr>
                <w:rFonts w:asciiTheme="minorHAnsi" w:hAnsiTheme="minorHAnsi"/>
                <w:sz w:val="22"/>
              </w:rPr>
              <w:t xml:space="preserve">) </w:t>
            </w:r>
            <w:r w:rsidRPr="003C482C">
              <w:rPr>
                <w:rFonts w:asciiTheme="minorHAnsi" w:hAnsiTheme="minorHAnsi"/>
                <w:sz w:val="22"/>
              </w:rPr>
              <w:t>that analyzes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providing evidence to clarify your analysis. What</w:t>
            </w:r>
            <w:r w:rsidR="00CC3595">
              <w:rPr>
                <w:rFonts w:asciiTheme="minorHAnsi" w:hAnsiTheme="minorHAnsi"/>
                <w:sz w:val="22"/>
              </w:rPr>
              <w:t xml:space="preserve"> ________</w:t>
            </w:r>
            <w:r w:rsidRPr="003C482C">
              <w:rPr>
                <w:rFonts w:asciiTheme="minorHAnsi" w:hAnsiTheme="minorHAnsi"/>
                <w:sz w:val="22"/>
              </w:rPr>
              <w:t xml:space="preserve"> </w:t>
            </w:r>
            <w:r w:rsidR="00CC3595">
              <w:rPr>
                <w:rFonts w:asciiTheme="minorHAnsi" w:hAnsiTheme="minorHAnsi"/>
                <w:sz w:val="22"/>
              </w:rPr>
              <w:t>(</w:t>
            </w:r>
            <w:r w:rsidRPr="003C482C">
              <w:rPr>
                <w:rFonts w:asciiTheme="minorHAnsi" w:hAnsiTheme="minorHAnsi"/>
                <w:sz w:val="22"/>
              </w:rPr>
              <w:t>conclusions or implications</w:t>
            </w:r>
            <w:r w:rsidR="00CC3595">
              <w:rPr>
                <w:rFonts w:asciiTheme="minorHAnsi" w:hAnsiTheme="minorHAnsi"/>
                <w:sz w:val="22"/>
              </w:rPr>
              <w:t>)</w:t>
            </w:r>
            <w:r w:rsidRPr="003C482C">
              <w:rPr>
                <w:rFonts w:asciiTheme="minorHAnsi" w:hAnsiTheme="minorHAnsi"/>
                <w:sz w:val="22"/>
              </w:rPr>
              <w:t xml:space="preserve"> can you draw? </w:t>
            </w:r>
            <w:r w:rsidRPr="003C482C">
              <w:rPr>
                <w:rFonts w:asciiTheme="minorHAnsi" w:hAnsiTheme="minorHAnsi"/>
                <w:b/>
                <w:sz w:val="22"/>
              </w:rPr>
              <w:t>L2</w:t>
            </w:r>
            <w:r w:rsidRPr="003C482C">
              <w:rPr>
                <w:rFonts w:asciiTheme="minorHAnsi" w:hAnsiTheme="minorHAnsi"/>
                <w:sz w:val="22"/>
              </w:rPr>
              <w:t xml:space="preserve"> In your discussion, address the credibility and origin of sources in view of your research topic. </w:t>
            </w:r>
            <w:r w:rsidRPr="003C482C">
              <w:rPr>
                <w:rFonts w:asciiTheme="minorHAnsi" w:hAnsiTheme="minorHAnsi"/>
                <w:b/>
                <w:sz w:val="22"/>
              </w:rPr>
              <w:t>L3</w:t>
            </w:r>
            <w:r w:rsidRPr="003C482C">
              <w:rPr>
                <w:rFonts w:asciiTheme="minorHAnsi" w:hAnsiTheme="minorHAnsi"/>
                <w:sz w:val="22"/>
              </w:rPr>
              <w:t xml:space="preserve"> Identify any gaps or unanswered questions. Optional: Include</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e.g., bibliography</w:t>
            </w:r>
            <w:r w:rsidR="00655518">
              <w:rPr>
                <w:rFonts w:asciiTheme="minorHAnsi" w:hAnsiTheme="minorHAnsi"/>
                <w:sz w:val="22"/>
              </w:rPr>
              <w:t>).</w:t>
            </w:r>
            <w:r w:rsidR="00655518">
              <w:rPr>
                <w:rFonts w:asciiTheme="minorHAnsi" w:hAnsiTheme="minorHAnsi" w:cs="Calibri"/>
                <w:sz w:val="22"/>
                <w:szCs w:val="22"/>
              </w:rPr>
              <w:t xml:space="preserve"> </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Explanatory/Analysis</w:t>
            </w:r>
            <w:r w:rsidR="00655518">
              <w:rPr>
                <w:rFonts w:asciiTheme="minorHAnsi" w:hAnsiTheme="minorHAnsi"/>
                <w:b/>
                <w:sz w:val="22"/>
              </w:rPr>
              <w:t>)</w:t>
            </w:r>
          </w:p>
          <w:p w14:paraId="552F329E" w14:textId="77777777" w:rsidR="00313EC1" w:rsidRPr="003C482C" w:rsidRDefault="00313EC1">
            <w:pPr>
              <w:rPr>
                <w:rFonts w:asciiTheme="minorHAnsi" w:hAnsiTheme="minorHAnsi"/>
                <w:b/>
                <w:sz w:val="22"/>
              </w:rPr>
            </w:pPr>
          </w:p>
        </w:tc>
      </w:tr>
    </w:tbl>
    <w:p w14:paraId="6F87B2D9" w14:textId="77777777" w:rsidR="00313EC1" w:rsidRPr="003C482C" w:rsidRDefault="00313EC1">
      <w:pPr>
        <w:pStyle w:val="ListParagraph"/>
        <w:rPr>
          <w:rFonts w:asciiTheme="minorHAnsi" w:hAnsiTheme="minorHAnsi"/>
          <w:sz w:val="22"/>
        </w:rPr>
      </w:pPr>
    </w:p>
    <w:p w14:paraId="43E53434" w14:textId="77777777" w:rsidR="00655518" w:rsidRDefault="00313EC1">
      <w:pPr>
        <w:ind w:left="720"/>
        <w:rPr>
          <w:rFonts w:asciiTheme="minorHAnsi" w:hAnsiTheme="minorHAnsi"/>
          <w:sz w:val="22"/>
        </w:rPr>
      </w:pPr>
      <w:r w:rsidRPr="003C482C">
        <w:rPr>
          <w:rFonts w:asciiTheme="minorHAnsi" w:hAnsiTheme="minorHAnsi"/>
          <w:b/>
          <w:sz w:val="22"/>
        </w:rPr>
        <w:t xml:space="preserve">Task 20 </w:t>
      </w:r>
      <w:r w:rsidR="00345FEE">
        <w:rPr>
          <w:rFonts w:asciiTheme="minorHAnsi" w:hAnsiTheme="minorHAnsi" w:cs="Calibri"/>
          <w:b/>
          <w:sz w:val="22"/>
          <w:szCs w:val="22"/>
        </w:rPr>
        <w:t>Science/Social Studies</w:t>
      </w:r>
      <w:r w:rsidRPr="003C482C">
        <w:rPr>
          <w:rFonts w:asciiTheme="minorHAnsi" w:hAnsiTheme="minorHAnsi"/>
          <w:b/>
          <w:sz w:val="22"/>
        </w:rPr>
        <w:t xml:space="preserve"> Example: </w:t>
      </w:r>
      <w:r w:rsidRPr="003C482C">
        <w:rPr>
          <w:rFonts w:asciiTheme="minorHAnsi" w:hAnsiTheme="minorHAnsi"/>
          <w:sz w:val="22"/>
        </w:rPr>
        <w:t xml:space="preserve">After researching </w:t>
      </w:r>
      <w:r w:rsidRPr="003C482C">
        <w:rPr>
          <w:rFonts w:asciiTheme="minorHAnsi" w:hAnsiTheme="minorHAnsi"/>
          <w:sz w:val="22"/>
          <w:u w:val="single"/>
        </w:rPr>
        <w:t xml:space="preserve">articles </w:t>
      </w:r>
      <w:r w:rsidRPr="003C482C">
        <w:rPr>
          <w:rFonts w:asciiTheme="minorHAnsi" w:hAnsiTheme="minorHAnsi"/>
          <w:sz w:val="22"/>
        </w:rPr>
        <w:t>o</w:t>
      </w:r>
      <w:r w:rsidRPr="003C482C">
        <w:rPr>
          <w:rFonts w:asciiTheme="minorHAnsi" w:hAnsiTheme="minorHAnsi"/>
          <w:sz w:val="22"/>
          <w:u w:val="single"/>
        </w:rPr>
        <w:t>n population growth in your region</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analyzes </w:t>
      </w:r>
      <w:r w:rsidRPr="003C482C">
        <w:rPr>
          <w:rFonts w:asciiTheme="minorHAnsi" w:hAnsiTheme="minorHAnsi"/>
          <w:sz w:val="22"/>
          <w:u w:val="single"/>
        </w:rPr>
        <w:t>the impact of such growth on water supplies</w:t>
      </w:r>
      <w:r w:rsidRPr="003C482C">
        <w:rPr>
          <w:rFonts w:asciiTheme="minorHAnsi" w:hAnsiTheme="minorHAnsi"/>
          <w:sz w:val="22"/>
        </w:rPr>
        <w:t>, providing evidence to clarify your analysis.</w:t>
      </w:r>
      <w:r w:rsidR="00822945" w:rsidRPr="003C482C">
        <w:rPr>
          <w:rFonts w:asciiTheme="minorHAnsi" w:hAnsiTheme="minorHAnsi"/>
          <w:sz w:val="22"/>
        </w:rPr>
        <w:t xml:space="preserve"> </w:t>
      </w:r>
      <w:r w:rsidRPr="003C482C">
        <w:rPr>
          <w:rFonts w:asciiTheme="minorHAnsi" w:hAnsiTheme="minorHAnsi"/>
          <w:sz w:val="22"/>
        </w:rPr>
        <w:t xml:space="preserve">What </w:t>
      </w:r>
      <w:r w:rsidRPr="00CC3595">
        <w:rPr>
          <w:rFonts w:asciiTheme="minorHAnsi" w:hAnsiTheme="minorHAnsi"/>
          <w:sz w:val="22"/>
          <w:u w:val="single"/>
        </w:rPr>
        <w:t>implications</w:t>
      </w:r>
      <w:r w:rsidRPr="003C482C">
        <w:rPr>
          <w:rFonts w:asciiTheme="minorHAnsi" w:hAnsiTheme="minorHAnsi"/>
          <w:sz w:val="22"/>
        </w:rPr>
        <w:t xml:space="preserve"> can you draw? Include </w:t>
      </w:r>
      <w:r w:rsidRPr="003C482C">
        <w:rPr>
          <w:rFonts w:asciiTheme="minorHAnsi" w:hAnsiTheme="minorHAnsi"/>
          <w:sz w:val="22"/>
          <w:u w:val="single"/>
        </w:rPr>
        <w:t>a bibliography</w:t>
      </w:r>
      <w:r w:rsidRPr="003C482C">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Explanatory/Analysis</w:t>
      </w:r>
      <w:r w:rsidR="00655518">
        <w:rPr>
          <w:rFonts w:asciiTheme="minorHAnsi" w:hAnsiTheme="minorHAnsi"/>
          <w:sz w:val="22"/>
        </w:rPr>
        <w:t>)</w:t>
      </w:r>
    </w:p>
    <w:p w14:paraId="4B109504" w14:textId="77777777" w:rsidR="00313EC1" w:rsidRPr="003C482C" w:rsidRDefault="00313EC1">
      <w:pPr>
        <w:ind w:left="720"/>
        <w:rPr>
          <w:rFonts w:asciiTheme="minorHAnsi" w:hAnsiTheme="minorHAnsi"/>
          <w:b/>
          <w:sz w:val="22"/>
        </w:rPr>
      </w:pPr>
    </w:p>
    <w:p w14:paraId="5631AA65" w14:textId="77777777" w:rsidR="00655518" w:rsidRDefault="00313EC1">
      <w:pPr>
        <w:ind w:left="720"/>
        <w:rPr>
          <w:rFonts w:asciiTheme="minorHAnsi" w:hAnsiTheme="minorHAnsi"/>
          <w:sz w:val="22"/>
        </w:rPr>
      </w:pPr>
      <w:r w:rsidRPr="003C482C">
        <w:rPr>
          <w:rFonts w:asciiTheme="minorHAnsi" w:hAnsiTheme="minorHAnsi"/>
          <w:b/>
          <w:sz w:val="22"/>
        </w:rPr>
        <w:t xml:space="preserve">Task 20 </w:t>
      </w:r>
      <w:r w:rsidR="00345FEE">
        <w:rPr>
          <w:rFonts w:asciiTheme="minorHAnsi" w:hAnsiTheme="minorHAnsi" w:cs="Calibri"/>
          <w:b/>
          <w:sz w:val="22"/>
          <w:szCs w:val="22"/>
        </w:rPr>
        <w:t>Science/Mathematics Example</w:t>
      </w:r>
      <w:r w:rsidRPr="003C482C">
        <w:rPr>
          <w:rFonts w:asciiTheme="minorHAnsi" w:hAnsiTheme="minorHAnsi"/>
          <w:b/>
          <w:sz w:val="22"/>
        </w:rPr>
        <w:t xml:space="preserve">: </w:t>
      </w:r>
      <w:r w:rsidRPr="003C482C">
        <w:rPr>
          <w:rFonts w:asciiTheme="minorHAnsi" w:hAnsiTheme="minorHAnsi"/>
          <w:sz w:val="22"/>
        </w:rPr>
        <w:t xml:space="preserve">After researching </w:t>
      </w:r>
      <w:r w:rsidRPr="003C482C">
        <w:rPr>
          <w:rFonts w:asciiTheme="minorHAnsi" w:hAnsiTheme="minorHAnsi"/>
          <w:sz w:val="22"/>
          <w:u w:val="single"/>
        </w:rPr>
        <w:t>scientific documents and textbooks</w:t>
      </w:r>
      <w:r w:rsidRPr="003C482C">
        <w:rPr>
          <w:rFonts w:asciiTheme="minorHAnsi" w:hAnsiTheme="minorHAnsi"/>
          <w:sz w:val="22"/>
        </w:rPr>
        <w:t xml:space="preserve"> on </w:t>
      </w:r>
      <w:r w:rsidRPr="003C482C">
        <w:rPr>
          <w:rFonts w:asciiTheme="minorHAnsi" w:hAnsiTheme="minorHAnsi"/>
          <w:sz w:val="22"/>
          <w:u w:val="single"/>
        </w:rPr>
        <w:t>the physics of speed</w:t>
      </w:r>
      <w:r w:rsidRPr="003C482C">
        <w:rPr>
          <w:rFonts w:asciiTheme="minorHAnsi" w:hAnsiTheme="minorHAnsi"/>
          <w:sz w:val="22"/>
        </w:rPr>
        <w:t xml:space="preserve">, write an </w:t>
      </w:r>
      <w:r w:rsidRPr="003C482C">
        <w:rPr>
          <w:rFonts w:asciiTheme="minorHAnsi" w:hAnsiTheme="minorHAnsi"/>
          <w:sz w:val="22"/>
          <w:u w:val="single"/>
        </w:rPr>
        <w:t>article</w:t>
      </w:r>
      <w:r w:rsidRPr="003C482C">
        <w:rPr>
          <w:rFonts w:asciiTheme="minorHAnsi" w:hAnsiTheme="minorHAnsi"/>
          <w:sz w:val="22"/>
        </w:rPr>
        <w:t xml:space="preserve"> that analyzes </w:t>
      </w:r>
      <w:r w:rsidRPr="003C482C">
        <w:rPr>
          <w:rFonts w:asciiTheme="minorHAnsi" w:hAnsiTheme="minorHAnsi"/>
          <w:sz w:val="22"/>
          <w:u w:val="single"/>
        </w:rPr>
        <w:t>the factors that would help you win a remote-control car racing contest</w:t>
      </w:r>
      <w:r w:rsidRPr="003C482C">
        <w:rPr>
          <w:rFonts w:asciiTheme="minorHAnsi" w:hAnsiTheme="minorHAnsi"/>
          <w:sz w:val="22"/>
        </w:rPr>
        <w:t xml:space="preserve">, providing evidence to clarify your analysis. What </w:t>
      </w:r>
      <w:r w:rsidRPr="00CC3595">
        <w:rPr>
          <w:rFonts w:asciiTheme="minorHAnsi" w:hAnsiTheme="minorHAnsi"/>
          <w:sz w:val="22"/>
          <w:u w:val="single"/>
        </w:rPr>
        <w:t>conclusion</w:t>
      </w:r>
      <w:r w:rsidRPr="003C482C">
        <w:rPr>
          <w:rFonts w:asciiTheme="minorHAnsi" w:hAnsiTheme="minorHAnsi"/>
          <w:sz w:val="22"/>
        </w:rPr>
        <w:t xml:space="preserve"> can you draw? L2 In your discussion, address the credibility and origin of sources in view of your research topic. Include </w:t>
      </w:r>
      <w:r w:rsidRPr="003C482C">
        <w:rPr>
          <w:rFonts w:asciiTheme="minorHAnsi" w:hAnsiTheme="minorHAnsi"/>
          <w:sz w:val="22"/>
          <w:u w:val="single"/>
        </w:rPr>
        <w:t>a bibliography</w:t>
      </w:r>
      <w:r w:rsidRPr="00EB7C72">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Explanatory/Analysis</w:t>
      </w:r>
      <w:r w:rsidR="00655518">
        <w:rPr>
          <w:rFonts w:asciiTheme="minorHAnsi" w:hAnsiTheme="minorHAnsi"/>
          <w:sz w:val="22"/>
        </w:rPr>
        <w:t>)</w:t>
      </w:r>
    </w:p>
    <w:p w14:paraId="4A62CCC4" w14:textId="77777777" w:rsidR="00C1704C" w:rsidRPr="00EB7C72" w:rsidRDefault="00C1704C">
      <w:pPr>
        <w:rPr>
          <w:rFonts w:asciiTheme="minorHAnsi" w:hAnsiTheme="minorHAnsi"/>
          <w:sz w:val="22"/>
        </w:rPr>
      </w:pPr>
    </w:p>
    <w:p w14:paraId="4B566081" w14:textId="5BA48BB1" w:rsidR="00655518" w:rsidRDefault="00313EC1">
      <w:pPr>
        <w:rPr>
          <w:rFonts w:asciiTheme="minorHAnsi" w:hAnsiTheme="minorHAnsi"/>
          <w:b/>
          <w:color w:val="595959"/>
          <w:sz w:val="22"/>
        </w:rPr>
      </w:pPr>
      <w:r w:rsidRPr="003C482C">
        <w:rPr>
          <w:rFonts w:asciiTheme="minorHAnsi" w:hAnsiTheme="minorHAnsi"/>
          <w:b/>
          <w:color w:val="595959"/>
          <w:sz w:val="22"/>
        </w:rPr>
        <w:t>Variation Task 20 Template:</w:t>
      </w:r>
      <w:r w:rsidRPr="003C482C">
        <w:rPr>
          <w:rFonts w:asciiTheme="minorHAnsi" w:hAnsiTheme="minorHAnsi"/>
          <w:color w:val="595959"/>
          <w:sz w:val="22"/>
        </w:rPr>
        <w:t xml:space="preserve"> After researching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informational texts</w:t>
      </w:r>
      <w:r w:rsidR="00763E16">
        <w:rPr>
          <w:rFonts w:asciiTheme="minorHAnsi" w:hAnsiTheme="minorHAnsi"/>
          <w:color w:val="595959"/>
          <w:sz w:val="22"/>
        </w:rPr>
        <w:t>),</w:t>
      </w:r>
      <w:r w:rsidRPr="003C482C">
        <w:rPr>
          <w:rFonts w:asciiTheme="minorHAnsi" w:hAnsiTheme="minorHAnsi"/>
          <w:color w:val="595959"/>
          <w:sz w:val="22"/>
        </w:rPr>
        <w:t xml:space="preserve"> write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analyze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763E16">
        <w:rPr>
          <w:rFonts w:asciiTheme="minorHAnsi" w:hAnsiTheme="minorHAnsi"/>
          <w:color w:val="595959"/>
          <w:sz w:val="22"/>
        </w:rPr>
        <w:t>),</w:t>
      </w:r>
      <w:r w:rsidRPr="003C482C">
        <w:rPr>
          <w:rFonts w:asciiTheme="minorHAnsi" w:hAnsiTheme="minorHAnsi"/>
          <w:color w:val="595959"/>
          <w:sz w:val="22"/>
        </w:rPr>
        <w:t xml:space="preserve"> providing evidence to clarify your analysis. What </w:t>
      </w:r>
      <w:r w:rsidRPr="003C482C">
        <w:rPr>
          <w:rFonts w:asciiTheme="minorHAnsi" w:hAnsiTheme="minorHAnsi" w:cs="Calibri"/>
          <w:color w:val="595959"/>
          <w:sz w:val="22"/>
          <w:szCs w:val="22"/>
        </w:rPr>
        <w:t>_</w:t>
      </w:r>
      <w:r w:rsidR="00E15B55">
        <w:rPr>
          <w:rFonts w:asciiTheme="minorHAnsi" w:hAnsiTheme="minorHAnsi" w:cs="Calibri"/>
          <w:color w:val="595959"/>
          <w:sz w:val="22"/>
          <w:szCs w:val="22"/>
        </w:rPr>
        <w:t>_____</w:t>
      </w:r>
      <w:r w:rsidRPr="003C482C">
        <w:rPr>
          <w:rFonts w:asciiTheme="minorHAnsi" w:hAnsiTheme="minorHAnsi" w:cs="Calibri"/>
          <w:color w:val="595959"/>
          <w:sz w:val="22"/>
          <w:szCs w:val="22"/>
        </w:rPr>
        <w:t>_</w:t>
      </w:r>
      <w:r w:rsidR="00655518">
        <w:rPr>
          <w:rFonts w:asciiTheme="minorHAnsi" w:hAnsiTheme="minorHAnsi" w:cs="Calibri"/>
          <w:color w:val="595959"/>
          <w:sz w:val="22"/>
          <w:szCs w:val="22"/>
        </w:rPr>
        <w:t xml:space="preserve"> </w:t>
      </w:r>
      <w:r w:rsidR="00655518">
        <w:rPr>
          <w:rFonts w:asciiTheme="minorHAnsi" w:hAnsiTheme="minorHAnsi"/>
          <w:color w:val="595959"/>
          <w:sz w:val="22"/>
        </w:rPr>
        <w:t>(</w:t>
      </w:r>
      <w:r w:rsidRPr="003C482C">
        <w:rPr>
          <w:rFonts w:asciiTheme="minorHAnsi" w:hAnsiTheme="minorHAnsi"/>
          <w:color w:val="595959"/>
          <w:sz w:val="22"/>
        </w:rPr>
        <w:t>conclusions or implications</w:t>
      </w:r>
      <w:r w:rsidR="00655518">
        <w:rPr>
          <w:rFonts w:asciiTheme="minorHAnsi" w:hAnsiTheme="minorHAnsi"/>
          <w:color w:val="595959"/>
          <w:sz w:val="22"/>
        </w:rPr>
        <w:t xml:space="preserve">) </w:t>
      </w:r>
      <w:r w:rsidRPr="003C482C">
        <w:rPr>
          <w:rFonts w:asciiTheme="minorHAnsi" w:hAnsiTheme="minorHAnsi"/>
          <w:color w:val="595959"/>
          <w:sz w:val="22"/>
        </w:rPr>
        <w:t xml:space="preserve">can you </w:t>
      </w:r>
      <w:r w:rsidR="00B80FE9">
        <w:rPr>
          <w:rFonts w:asciiTheme="minorHAnsi" w:hAnsiTheme="minorHAnsi"/>
          <w:color w:val="595959"/>
          <w:sz w:val="22"/>
        </w:rPr>
        <w:t xml:space="preserve">draw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s="Calibri"/>
          <w:color w:val="595959"/>
          <w:sz w:val="22"/>
          <w:szCs w:val="22"/>
        </w:rPr>
        <w:t>)</w:t>
      </w:r>
      <w:r w:rsidR="0070747F">
        <w:rPr>
          <w:rFonts w:asciiTheme="minorHAnsi" w:hAnsiTheme="minorHAnsi" w:cs="Calibri"/>
          <w:color w:val="595959"/>
          <w:sz w:val="22"/>
          <w:szCs w:val="22"/>
        </w:rPr>
        <w:t>?</w:t>
      </w:r>
      <w:r w:rsidRPr="003C482C">
        <w:rPr>
          <w:rFonts w:asciiTheme="minorHAnsi" w:hAnsiTheme="minorHAnsi"/>
          <w:color w:val="595959"/>
          <w:sz w:val="22"/>
        </w:rPr>
        <w:t xml:space="preserve"> </w:t>
      </w:r>
      <w:r w:rsidRPr="00EB7C72">
        <w:rPr>
          <w:rFonts w:asciiTheme="minorHAnsi" w:hAnsiTheme="minorHAnsi"/>
          <w:b/>
          <w:color w:val="595959"/>
          <w:sz w:val="22"/>
        </w:rPr>
        <w:t>L2</w:t>
      </w:r>
      <w:r w:rsidRPr="003C482C">
        <w:rPr>
          <w:rFonts w:asciiTheme="minorHAnsi" w:hAnsiTheme="minorHAnsi"/>
          <w:color w:val="595959"/>
          <w:sz w:val="22"/>
        </w:rPr>
        <w:t xml:space="preserve"> In your discussion, address the credibility and origin of sources in view of your research topic. </w:t>
      </w:r>
      <w:r w:rsidRPr="00EB7C72">
        <w:rPr>
          <w:rFonts w:asciiTheme="minorHAnsi" w:hAnsiTheme="minorHAnsi"/>
          <w:b/>
          <w:color w:val="595959"/>
          <w:sz w:val="22"/>
        </w:rPr>
        <w:t>L3</w:t>
      </w:r>
      <w:r w:rsidRPr="003C482C">
        <w:rPr>
          <w:rFonts w:asciiTheme="minorHAnsi" w:hAnsiTheme="minorHAnsi"/>
          <w:color w:val="595959"/>
          <w:sz w:val="22"/>
        </w:rPr>
        <w:t xml:space="preserve"> Identify any gaps or unanswered questions. Optional: Include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e.g., bibliography</w:t>
      </w:r>
      <w:r w:rsidR="00655518">
        <w:rPr>
          <w:rFonts w:asciiTheme="minorHAnsi" w:hAnsiTheme="minorHAnsi"/>
          <w:color w:val="595959"/>
          <w:sz w:val="22"/>
        </w:rPr>
        <w:t xml:space="preserve">). </w:t>
      </w:r>
      <w:r w:rsidR="00655518">
        <w:rPr>
          <w:rFonts w:asciiTheme="minorHAnsi" w:hAnsiTheme="minorHAnsi" w:cs="Calibri"/>
          <w:color w:val="595959"/>
          <w:sz w:val="22"/>
          <w:szCs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Explanatory/Analysis</w:t>
      </w:r>
      <w:r w:rsidR="00655518">
        <w:rPr>
          <w:rFonts w:asciiTheme="minorHAnsi" w:hAnsiTheme="minorHAnsi"/>
          <w:b/>
          <w:color w:val="595959"/>
          <w:sz w:val="22"/>
        </w:rPr>
        <w:t>)</w:t>
      </w:r>
    </w:p>
    <w:p w14:paraId="4BC124E1" w14:textId="77777777" w:rsidR="00313EC1" w:rsidRPr="003C482C" w:rsidRDefault="00313EC1">
      <w:pPr>
        <w:rPr>
          <w:rFonts w:asciiTheme="minorHAnsi" w:hAnsiTheme="minorHAnsi"/>
          <w:color w:val="595959"/>
          <w:sz w:val="22"/>
        </w:rPr>
      </w:pPr>
    </w:p>
    <w:p w14:paraId="4BB0BAC8" w14:textId="77777777" w:rsidR="00655518" w:rsidRDefault="00313EC1">
      <w:pPr>
        <w:ind w:left="720"/>
        <w:rPr>
          <w:rFonts w:asciiTheme="minorHAnsi" w:hAnsiTheme="minorHAnsi"/>
          <w:color w:val="595959"/>
          <w:sz w:val="22"/>
        </w:rPr>
      </w:pPr>
      <w:r w:rsidRPr="003C482C">
        <w:rPr>
          <w:rFonts w:asciiTheme="minorHAnsi" w:hAnsiTheme="minorHAnsi"/>
          <w:b/>
          <w:color w:val="595959"/>
          <w:sz w:val="22"/>
        </w:rPr>
        <w:t>Variation Task 20 Example:</w:t>
      </w:r>
      <w:r w:rsidRPr="003C482C">
        <w:rPr>
          <w:rFonts w:asciiTheme="minorHAnsi" w:hAnsiTheme="minorHAnsi"/>
          <w:color w:val="595959"/>
          <w:sz w:val="22"/>
        </w:rPr>
        <w:t xml:space="preserve"> After researching </w:t>
      </w:r>
      <w:r w:rsidRPr="003C482C">
        <w:rPr>
          <w:rFonts w:asciiTheme="minorHAnsi" w:hAnsiTheme="minorHAnsi"/>
          <w:color w:val="595959"/>
          <w:sz w:val="22"/>
          <w:u w:val="single"/>
        </w:rPr>
        <w:t>articles</w:t>
      </w:r>
      <w:r w:rsidRPr="003C482C">
        <w:rPr>
          <w:rFonts w:asciiTheme="minorHAnsi" w:hAnsiTheme="minorHAnsi"/>
          <w:color w:val="595959"/>
          <w:sz w:val="22"/>
        </w:rPr>
        <w:t xml:space="preserve">, write a </w:t>
      </w:r>
      <w:r w:rsidRPr="00E15B55">
        <w:rPr>
          <w:rFonts w:asciiTheme="minorHAnsi" w:hAnsiTheme="minorHAnsi"/>
          <w:color w:val="595959"/>
          <w:sz w:val="22"/>
          <w:u w:val="single"/>
        </w:rPr>
        <w:t>report on population</w:t>
      </w:r>
      <w:r w:rsidRPr="003C482C">
        <w:rPr>
          <w:rFonts w:asciiTheme="minorHAnsi" w:hAnsiTheme="minorHAnsi"/>
          <w:color w:val="595959"/>
          <w:sz w:val="22"/>
          <w:u w:val="single"/>
        </w:rPr>
        <w:t xml:space="preserve"> growth</w:t>
      </w:r>
      <w:r w:rsidRPr="003C482C">
        <w:rPr>
          <w:rFonts w:asciiTheme="minorHAnsi" w:hAnsiTheme="minorHAnsi"/>
          <w:color w:val="595959"/>
          <w:sz w:val="22"/>
        </w:rPr>
        <w:t xml:space="preserve"> in which you analyze </w:t>
      </w:r>
      <w:r w:rsidRPr="003C482C">
        <w:rPr>
          <w:rFonts w:asciiTheme="minorHAnsi" w:hAnsiTheme="minorHAnsi"/>
          <w:color w:val="595959"/>
          <w:sz w:val="22"/>
          <w:u w:val="single"/>
        </w:rPr>
        <w:t>the impact of growth on water supplies</w:t>
      </w:r>
      <w:r w:rsidRPr="003C482C">
        <w:rPr>
          <w:rFonts w:asciiTheme="minorHAnsi" w:hAnsiTheme="minorHAnsi"/>
          <w:color w:val="595959"/>
          <w:sz w:val="22"/>
        </w:rPr>
        <w:t>, providing evidence to clarify your analysis.</w:t>
      </w:r>
      <w:r w:rsidR="00822945" w:rsidRPr="003C482C">
        <w:rPr>
          <w:rFonts w:asciiTheme="minorHAnsi" w:hAnsiTheme="minorHAnsi"/>
          <w:color w:val="595959"/>
          <w:sz w:val="22"/>
        </w:rPr>
        <w:t xml:space="preserve"> </w:t>
      </w:r>
      <w:r w:rsidRPr="003C482C">
        <w:rPr>
          <w:rFonts w:asciiTheme="minorHAnsi" w:hAnsiTheme="minorHAnsi"/>
          <w:color w:val="595959"/>
          <w:sz w:val="22"/>
        </w:rPr>
        <w:t xml:space="preserve">What </w:t>
      </w:r>
      <w:r w:rsidRPr="00E15B55">
        <w:rPr>
          <w:rFonts w:asciiTheme="minorHAnsi" w:hAnsiTheme="minorHAnsi"/>
          <w:color w:val="595959"/>
          <w:sz w:val="22"/>
          <w:u w:val="single"/>
        </w:rPr>
        <w:t>conclusion</w:t>
      </w:r>
      <w:r w:rsidRPr="003C482C">
        <w:rPr>
          <w:rFonts w:asciiTheme="minorHAnsi" w:hAnsiTheme="minorHAnsi"/>
          <w:color w:val="595959"/>
          <w:sz w:val="22"/>
        </w:rPr>
        <w:t xml:space="preserve"> can you draw </w:t>
      </w:r>
      <w:r w:rsidRPr="00E15B55">
        <w:rPr>
          <w:rFonts w:asciiTheme="minorHAnsi" w:hAnsiTheme="minorHAnsi"/>
          <w:color w:val="595959"/>
          <w:sz w:val="22"/>
          <w:u w:val="single"/>
        </w:rPr>
        <w:t>from your research</w:t>
      </w:r>
      <w:r w:rsidRPr="003C482C">
        <w:rPr>
          <w:rFonts w:asciiTheme="minorHAnsi" w:hAnsiTheme="minorHAnsi"/>
          <w:color w:val="595959"/>
          <w:sz w:val="22"/>
        </w:rPr>
        <w:t xml:space="preserve">? Include </w:t>
      </w:r>
      <w:r w:rsidRPr="003C482C">
        <w:rPr>
          <w:rFonts w:asciiTheme="minorHAnsi" w:hAnsiTheme="minorHAnsi"/>
          <w:color w:val="595959"/>
          <w:sz w:val="22"/>
          <w:u w:val="single"/>
        </w:rPr>
        <w:t>a bibliography</w:t>
      </w:r>
      <w:r w:rsidRPr="003C482C">
        <w:rPr>
          <w:rFonts w:asciiTheme="minorHAnsi" w:hAnsiTheme="minorHAnsi"/>
          <w:color w:val="595959"/>
          <w:sz w:val="22"/>
        </w:rPr>
        <w:t>.</w:t>
      </w:r>
      <w:r w:rsidR="00655518">
        <w:rPr>
          <w:rFonts w:asciiTheme="minorHAnsi" w:hAnsiTheme="minorHAnsi"/>
          <w:b/>
          <w:color w:val="595959"/>
          <w:sz w:val="22"/>
        </w:rPr>
        <w:t xml:space="preserve"> (</w:t>
      </w:r>
      <w:r w:rsidRPr="00EB7C72">
        <w:rPr>
          <w:rFonts w:asciiTheme="minorHAnsi" w:hAnsiTheme="minorHAnsi"/>
          <w:color w:val="595959"/>
          <w:sz w:val="22"/>
        </w:rPr>
        <w:t>Informational or Explanatory/Analysis</w:t>
      </w:r>
      <w:r w:rsidR="00655518">
        <w:rPr>
          <w:rFonts w:asciiTheme="minorHAnsi" w:hAnsiTheme="minorHAnsi"/>
          <w:color w:val="595959"/>
          <w:sz w:val="22"/>
        </w:rPr>
        <w:t>)</w:t>
      </w:r>
    </w:p>
    <w:p w14:paraId="55FA6BD6" w14:textId="77777777" w:rsidR="00313EC1" w:rsidRPr="003C482C" w:rsidRDefault="00313EC1">
      <w:pPr>
        <w:rPr>
          <w:rFonts w:asciiTheme="minorHAnsi" w:hAnsiTheme="minorHAnsi"/>
          <w:color w:val="FF0000"/>
          <w:sz w:val="22"/>
        </w:rPr>
      </w:pPr>
    </w:p>
    <w:tbl>
      <w:tblPr>
        <w:tblW w:w="0" w:type="auto"/>
        <w:tblLayout w:type="fixed"/>
        <w:tblLook w:val="0000" w:firstRow="0" w:lastRow="0" w:firstColumn="0" w:lastColumn="0" w:noHBand="0" w:noVBand="0"/>
      </w:tblPr>
      <w:tblGrid>
        <w:gridCol w:w="14328"/>
      </w:tblGrid>
      <w:tr w:rsidR="00313EC1" w:rsidRPr="003C482C" w14:paraId="5121FC8C"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0307E123" w14:textId="77777777" w:rsidR="00313EC1" w:rsidRPr="003C482C" w:rsidRDefault="00313EC1">
            <w:pPr>
              <w:rPr>
                <w:rFonts w:asciiTheme="minorHAnsi" w:hAnsiTheme="minorHAnsi"/>
                <w:b/>
                <w:sz w:val="22"/>
              </w:rPr>
            </w:pPr>
          </w:p>
          <w:p w14:paraId="6054C0DF" w14:textId="2D04BC8B" w:rsidR="00655518" w:rsidRDefault="00313EC1">
            <w:pPr>
              <w:rPr>
                <w:rFonts w:asciiTheme="minorHAnsi" w:hAnsiTheme="minorHAnsi"/>
                <w:b/>
                <w:sz w:val="22"/>
              </w:rPr>
            </w:pPr>
            <w:r w:rsidRPr="003C482C">
              <w:rPr>
                <w:rFonts w:asciiTheme="minorHAnsi" w:hAnsiTheme="minorHAnsi"/>
                <w:b/>
                <w:sz w:val="22"/>
              </w:rPr>
              <w:t xml:space="preserve">Task 21 Template: </w:t>
            </w:r>
            <w:r w:rsidRPr="003C482C">
              <w:rPr>
                <w:rFonts w:asciiTheme="minorHAnsi" w:hAnsiTheme="minorHAnsi"/>
                <w:sz w:val="22"/>
              </w:rPr>
              <w:t>[Insert question] 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763E16">
              <w:rPr>
                <w:rFonts w:asciiTheme="minorHAnsi" w:hAnsiTheme="minorHAnsi"/>
                <w:sz w:val="22"/>
              </w:rPr>
              <w:t>),</w:t>
            </w:r>
            <w:r w:rsidRPr="003C482C">
              <w:rPr>
                <w:rFonts w:asciiTheme="minorHAnsi" w:hAnsiTheme="minorHAnsi"/>
                <w:sz w:val="22"/>
              </w:rPr>
              <w:t xml:space="preserve"> write a/an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essay or substitutes</w:t>
            </w:r>
            <w:r w:rsidR="00655518">
              <w:rPr>
                <w:rFonts w:asciiTheme="minorHAnsi" w:hAnsiTheme="minorHAnsi"/>
                <w:sz w:val="22"/>
              </w:rPr>
              <w:t xml:space="preserve">) </w:t>
            </w:r>
            <w:r w:rsidRPr="003C482C">
              <w:rPr>
                <w:rFonts w:asciiTheme="minorHAnsi" w:hAnsiTheme="minorHAnsi"/>
                <w:sz w:val="22"/>
              </w:rPr>
              <w:t>that addresses the question and analyzes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providing examples to clarify your analysis. What conclusions or implications can you draw? </w:t>
            </w:r>
            <w:r w:rsidRPr="003C482C">
              <w:rPr>
                <w:rFonts w:asciiTheme="minorHAnsi" w:hAnsiTheme="minorHAnsi"/>
                <w:b/>
                <w:sz w:val="22"/>
              </w:rPr>
              <w:t>L2</w:t>
            </w:r>
            <w:r w:rsidRPr="003C482C">
              <w:rPr>
                <w:rFonts w:asciiTheme="minorHAnsi" w:hAnsiTheme="minorHAnsi"/>
                <w:sz w:val="22"/>
              </w:rPr>
              <w:t xml:space="preserve"> In your discussion, address the credibility and origin of sources in view of your research topic. </w:t>
            </w:r>
            <w:r w:rsidRPr="003C482C">
              <w:rPr>
                <w:rFonts w:asciiTheme="minorHAnsi" w:hAnsiTheme="minorHAnsi"/>
                <w:b/>
                <w:sz w:val="22"/>
              </w:rPr>
              <w:t>L3</w:t>
            </w:r>
            <w:r w:rsidRPr="003C482C">
              <w:rPr>
                <w:rFonts w:asciiTheme="minorHAnsi" w:hAnsiTheme="minorHAnsi"/>
                <w:sz w:val="22"/>
              </w:rPr>
              <w:t xml:space="preserve"> Identify any gaps or unanswered questions. Optional: Include </w:t>
            </w:r>
            <w:r w:rsidRPr="003C482C">
              <w:rPr>
                <w:rFonts w:asciiTheme="minorHAnsi" w:hAnsiTheme="minorHAnsi" w:cs="Calibri"/>
                <w:sz w:val="22"/>
                <w:szCs w:val="22"/>
              </w:rPr>
              <w:t>__</w:t>
            </w:r>
            <w:r w:rsidR="00874390">
              <w:rPr>
                <w:rFonts w:asciiTheme="minorHAnsi" w:hAnsiTheme="minorHAnsi" w:cs="Calibri"/>
                <w:sz w:val="22"/>
                <w:szCs w:val="22"/>
              </w:rPr>
              <w:t>___</w:t>
            </w:r>
            <w:r w:rsidRPr="003C482C">
              <w:rPr>
                <w:rFonts w:asciiTheme="minorHAnsi" w:hAnsiTheme="minorHAnsi" w:cs="Calibri"/>
                <w:sz w:val="22"/>
                <w:szCs w:val="22"/>
              </w:rPr>
              <w:t>_</w:t>
            </w:r>
            <w:r w:rsidR="00655518">
              <w:rPr>
                <w:rFonts w:asciiTheme="minorHAnsi" w:hAnsiTheme="minorHAnsi" w:cs="Calibri"/>
                <w:sz w:val="22"/>
                <w:szCs w:val="22"/>
              </w:rPr>
              <w:t xml:space="preserve"> </w:t>
            </w:r>
            <w:r w:rsidR="00655518">
              <w:rPr>
                <w:rFonts w:asciiTheme="minorHAnsi" w:hAnsiTheme="minorHAnsi"/>
                <w:sz w:val="22"/>
              </w:rPr>
              <w:t>(</w:t>
            </w:r>
            <w:r w:rsidRPr="003C482C">
              <w:rPr>
                <w:rFonts w:asciiTheme="minorHAnsi" w:hAnsiTheme="minorHAnsi"/>
                <w:sz w:val="22"/>
              </w:rPr>
              <w:t>e.g., bibliography</w:t>
            </w:r>
            <w:r w:rsidR="00655518">
              <w:rPr>
                <w:rFonts w:asciiTheme="minorHAnsi" w:hAnsiTheme="minorHAnsi"/>
                <w:sz w:val="22"/>
              </w:rPr>
              <w:t>).</w:t>
            </w:r>
            <w:r w:rsidR="00655518">
              <w:rPr>
                <w:rFonts w:asciiTheme="minorHAnsi" w:hAnsiTheme="minorHAnsi" w:cs="Calibri"/>
                <w:sz w:val="22"/>
                <w:szCs w:val="22"/>
              </w:rPr>
              <w:t xml:space="preserve"> </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Explanatory/Analysis</w:t>
            </w:r>
            <w:r w:rsidR="00655518">
              <w:rPr>
                <w:rFonts w:asciiTheme="minorHAnsi" w:hAnsiTheme="minorHAnsi"/>
                <w:b/>
                <w:sz w:val="22"/>
              </w:rPr>
              <w:t>)</w:t>
            </w:r>
          </w:p>
          <w:p w14:paraId="2E781DF5" w14:textId="77777777" w:rsidR="00313EC1" w:rsidRPr="003C482C" w:rsidRDefault="00313EC1">
            <w:pPr>
              <w:rPr>
                <w:rFonts w:asciiTheme="minorHAnsi" w:hAnsiTheme="minorHAnsi"/>
                <w:b/>
                <w:sz w:val="22"/>
              </w:rPr>
            </w:pPr>
          </w:p>
        </w:tc>
      </w:tr>
    </w:tbl>
    <w:p w14:paraId="1FE257B6" w14:textId="77777777" w:rsidR="00313EC1" w:rsidRPr="003C482C" w:rsidRDefault="00313EC1">
      <w:pPr>
        <w:rPr>
          <w:rFonts w:asciiTheme="minorHAnsi" w:hAnsiTheme="minorHAnsi"/>
          <w:b/>
          <w:sz w:val="22"/>
        </w:rPr>
      </w:pPr>
    </w:p>
    <w:p w14:paraId="494B9438" w14:textId="3AC1B67D" w:rsidR="00655518" w:rsidRDefault="00313EC1">
      <w:pPr>
        <w:ind w:left="720"/>
        <w:rPr>
          <w:rFonts w:asciiTheme="minorHAnsi" w:hAnsiTheme="minorHAnsi"/>
          <w:sz w:val="22"/>
        </w:rPr>
      </w:pPr>
      <w:r w:rsidRPr="003C482C">
        <w:rPr>
          <w:rFonts w:asciiTheme="minorHAnsi" w:hAnsiTheme="minorHAnsi"/>
          <w:b/>
          <w:sz w:val="22"/>
        </w:rPr>
        <w:t xml:space="preserve">Task 21 ELA Example: </w:t>
      </w:r>
      <w:r w:rsidRPr="003C482C">
        <w:rPr>
          <w:rFonts w:asciiTheme="minorHAnsi" w:hAnsiTheme="minorHAnsi"/>
          <w:sz w:val="22"/>
          <w:u w:val="single"/>
        </w:rPr>
        <w:t>What is “magical realism”?</w:t>
      </w:r>
      <w:r w:rsidRPr="003C482C">
        <w:rPr>
          <w:rFonts w:asciiTheme="minorHAnsi" w:hAnsiTheme="minorHAnsi"/>
          <w:sz w:val="22"/>
        </w:rPr>
        <w:t xml:space="preserve"> After reading </w:t>
      </w:r>
      <w:r w:rsidRPr="003C482C">
        <w:rPr>
          <w:rFonts w:asciiTheme="minorHAnsi" w:hAnsiTheme="minorHAnsi"/>
          <w:sz w:val="22"/>
          <w:u w:val="single"/>
        </w:rPr>
        <w:t>“A Very Old Man with Enormous Wings</w:t>
      </w:r>
      <w:r w:rsidR="007B2E75">
        <w:rPr>
          <w:rFonts w:asciiTheme="minorHAnsi" w:hAnsiTheme="minorHAnsi"/>
          <w:sz w:val="22"/>
          <w:u w:val="single"/>
        </w:rPr>
        <w:t>,</w:t>
      </w:r>
      <w:r w:rsidRPr="003C482C">
        <w:rPr>
          <w:rFonts w:asciiTheme="minorHAnsi" w:hAnsiTheme="minorHAnsi"/>
          <w:sz w:val="22"/>
          <w:u w:val="single"/>
        </w:rPr>
        <w:t>”</w:t>
      </w:r>
      <w:r w:rsidRPr="003C482C">
        <w:rPr>
          <w:rFonts w:asciiTheme="minorHAnsi" w:hAnsiTheme="minorHAnsi"/>
          <w:sz w:val="22"/>
        </w:rPr>
        <w:t xml:space="preserve"> write an </w:t>
      </w:r>
      <w:r w:rsidRPr="003C482C">
        <w:rPr>
          <w:rFonts w:asciiTheme="minorHAnsi" w:hAnsiTheme="minorHAnsi"/>
          <w:sz w:val="22"/>
          <w:u w:val="single"/>
        </w:rPr>
        <w:t>essay</w:t>
      </w:r>
      <w:r w:rsidRPr="003C482C">
        <w:rPr>
          <w:rFonts w:asciiTheme="minorHAnsi" w:hAnsiTheme="minorHAnsi"/>
          <w:sz w:val="22"/>
        </w:rPr>
        <w:t xml:space="preserve"> that addresses the question and analyzes </w:t>
      </w:r>
      <w:r w:rsidRPr="003C482C">
        <w:rPr>
          <w:rFonts w:asciiTheme="minorHAnsi" w:hAnsiTheme="minorHAnsi"/>
          <w:sz w:val="22"/>
          <w:u w:val="single"/>
        </w:rPr>
        <w:t>the main features of magical realism</w:t>
      </w:r>
      <w:r w:rsidRPr="003C482C">
        <w:rPr>
          <w:rFonts w:asciiTheme="minorHAnsi" w:hAnsiTheme="minorHAnsi"/>
          <w:sz w:val="22"/>
        </w:rPr>
        <w:t xml:space="preserve">, providing examples to clarify your analysis. What conclusions or implications can you draw? Include </w:t>
      </w:r>
      <w:r w:rsidRPr="003C482C">
        <w:rPr>
          <w:rFonts w:asciiTheme="minorHAnsi" w:hAnsiTheme="minorHAnsi"/>
          <w:sz w:val="22"/>
          <w:u w:val="single"/>
        </w:rPr>
        <w:t>a bibliography of your sources</w:t>
      </w:r>
      <w:r w:rsidRPr="003C482C">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Explanatory/Analysis</w:t>
      </w:r>
      <w:r w:rsidR="00655518">
        <w:rPr>
          <w:rFonts w:asciiTheme="minorHAnsi" w:hAnsiTheme="minorHAnsi"/>
          <w:sz w:val="22"/>
        </w:rPr>
        <w:t>)</w:t>
      </w:r>
    </w:p>
    <w:p w14:paraId="7381FD89" w14:textId="77777777" w:rsidR="00313EC1" w:rsidRPr="003C482C" w:rsidRDefault="00313EC1">
      <w:pPr>
        <w:ind w:left="720"/>
        <w:rPr>
          <w:rFonts w:asciiTheme="minorHAnsi" w:hAnsiTheme="minorHAnsi"/>
          <w:sz w:val="22"/>
        </w:rPr>
      </w:pPr>
    </w:p>
    <w:p w14:paraId="5CE85EC3" w14:textId="77777777" w:rsidR="00C1704C" w:rsidRDefault="00C1704C">
      <w:pPr>
        <w:ind w:left="720"/>
        <w:rPr>
          <w:rFonts w:asciiTheme="minorHAnsi" w:hAnsiTheme="minorHAnsi" w:cs="Calibri"/>
          <w:b/>
          <w:sz w:val="22"/>
          <w:szCs w:val="22"/>
        </w:rPr>
        <w:sectPr w:rsidR="00C1704C">
          <w:pgSz w:w="15840" w:h="12240" w:orient="landscape"/>
          <w:pgMar w:top="864" w:right="864" w:bottom="864" w:left="864" w:header="720" w:footer="720" w:gutter="0"/>
          <w:cols w:space="720"/>
          <w:docGrid w:linePitch="240" w:charSpace="32768"/>
        </w:sectPr>
      </w:pPr>
    </w:p>
    <w:p w14:paraId="5988518E" w14:textId="5DE52C93" w:rsidR="00655518" w:rsidRDefault="00313EC1">
      <w:pPr>
        <w:ind w:left="720"/>
        <w:rPr>
          <w:rFonts w:asciiTheme="minorHAnsi" w:hAnsiTheme="minorHAnsi"/>
          <w:sz w:val="22"/>
        </w:rPr>
      </w:pPr>
      <w:r w:rsidRPr="003C482C">
        <w:rPr>
          <w:rFonts w:asciiTheme="minorHAnsi" w:hAnsiTheme="minorHAnsi"/>
          <w:b/>
          <w:sz w:val="22"/>
        </w:rPr>
        <w:lastRenderedPageBreak/>
        <w:t xml:space="preserve">Task 21 Social Studies Example: </w:t>
      </w:r>
      <w:r w:rsidRPr="003C482C">
        <w:rPr>
          <w:rFonts w:asciiTheme="minorHAnsi" w:hAnsiTheme="minorHAnsi"/>
          <w:sz w:val="22"/>
          <w:u w:val="single"/>
        </w:rPr>
        <w:t>What do the artifacts found at archaeological sites tell us about a civilization?</w:t>
      </w:r>
      <w:r w:rsidRPr="003C482C">
        <w:rPr>
          <w:rFonts w:asciiTheme="minorHAnsi" w:hAnsiTheme="minorHAnsi"/>
          <w:sz w:val="22"/>
        </w:rPr>
        <w:t xml:space="preserve"> After reading </w:t>
      </w:r>
      <w:r w:rsidRPr="003C482C">
        <w:rPr>
          <w:rFonts w:asciiTheme="minorHAnsi" w:hAnsiTheme="minorHAnsi"/>
          <w:sz w:val="22"/>
          <w:u w:val="single"/>
        </w:rPr>
        <w:t>articles on and viewing photographs of ancient Roman sites and artifacts</w:t>
      </w:r>
      <w:r w:rsidRPr="003C482C">
        <w:rPr>
          <w:rFonts w:asciiTheme="minorHAnsi" w:hAnsiTheme="minorHAnsi"/>
          <w:sz w:val="22"/>
        </w:rPr>
        <w:t xml:space="preserve">, write an </w:t>
      </w:r>
      <w:r w:rsidRPr="003C482C">
        <w:rPr>
          <w:rFonts w:asciiTheme="minorHAnsi" w:hAnsiTheme="minorHAnsi"/>
          <w:sz w:val="22"/>
          <w:u w:val="single"/>
        </w:rPr>
        <w:t>essay</w:t>
      </w:r>
      <w:r w:rsidRPr="003C482C">
        <w:rPr>
          <w:rFonts w:asciiTheme="minorHAnsi" w:hAnsiTheme="minorHAnsi"/>
          <w:sz w:val="22"/>
        </w:rPr>
        <w:t xml:space="preserve"> that addresses the question and analyzes </w:t>
      </w:r>
      <w:r w:rsidRPr="003C482C">
        <w:rPr>
          <w:rFonts w:asciiTheme="minorHAnsi" w:hAnsiTheme="minorHAnsi"/>
          <w:sz w:val="22"/>
          <w:u w:val="single"/>
        </w:rPr>
        <w:t>the main features of this civilization based on the artifacts found at various archaeological sites</w:t>
      </w:r>
      <w:r w:rsidRPr="003C482C">
        <w:rPr>
          <w:rFonts w:asciiTheme="minorHAnsi" w:hAnsiTheme="minorHAnsi"/>
          <w:sz w:val="22"/>
        </w:rPr>
        <w:t xml:space="preserve">, providing examples to clarify your analysis. What conclusions or implications can you draw? L3 Identify any gaps or unanswered questions. Include </w:t>
      </w:r>
      <w:r w:rsidRPr="003C482C">
        <w:rPr>
          <w:rFonts w:asciiTheme="minorHAnsi" w:hAnsiTheme="minorHAnsi"/>
          <w:sz w:val="22"/>
          <w:u w:val="single"/>
        </w:rPr>
        <w:t xml:space="preserve">a bibliography of your </w:t>
      </w:r>
      <w:r w:rsidRPr="00F43B8D">
        <w:rPr>
          <w:rFonts w:asciiTheme="minorHAnsi" w:hAnsiTheme="minorHAnsi"/>
          <w:sz w:val="22"/>
          <w:u w:val="single"/>
        </w:rPr>
        <w:t>sources</w:t>
      </w:r>
      <w:r w:rsidRPr="003C482C">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Explanatory/Analysis</w:t>
      </w:r>
      <w:r w:rsidR="00655518">
        <w:rPr>
          <w:rFonts w:asciiTheme="minorHAnsi" w:hAnsiTheme="minorHAnsi"/>
          <w:sz w:val="22"/>
        </w:rPr>
        <w:t>)</w:t>
      </w:r>
    </w:p>
    <w:p w14:paraId="5DAD91F2" w14:textId="77777777" w:rsidR="00313EC1" w:rsidRPr="003C482C" w:rsidRDefault="00313EC1">
      <w:pPr>
        <w:ind w:left="720"/>
        <w:rPr>
          <w:rFonts w:asciiTheme="minorHAnsi" w:hAnsiTheme="minorHAnsi"/>
          <w:b/>
          <w:sz w:val="22"/>
        </w:rPr>
      </w:pPr>
    </w:p>
    <w:p w14:paraId="66C4D730" w14:textId="77777777" w:rsidR="00655518" w:rsidRPr="00927C31" w:rsidRDefault="00313EC1">
      <w:pPr>
        <w:ind w:left="720"/>
        <w:rPr>
          <w:rFonts w:asciiTheme="minorHAnsi" w:hAnsiTheme="minorHAnsi"/>
          <w:sz w:val="22"/>
        </w:rPr>
      </w:pPr>
      <w:r w:rsidRPr="003C482C">
        <w:rPr>
          <w:rFonts w:asciiTheme="minorHAnsi" w:hAnsiTheme="minorHAnsi"/>
          <w:b/>
          <w:sz w:val="22"/>
        </w:rPr>
        <w:t xml:space="preserve">Task 21 Science Example: </w:t>
      </w:r>
      <w:r w:rsidRPr="003C482C">
        <w:rPr>
          <w:rFonts w:asciiTheme="minorHAnsi" w:hAnsiTheme="minorHAnsi"/>
          <w:sz w:val="22"/>
          <w:u w:val="single"/>
        </w:rPr>
        <w:t>Why is the idea of absolute motion or rest misleading?</w:t>
      </w:r>
      <w:r w:rsidRPr="003C482C">
        <w:rPr>
          <w:rFonts w:asciiTheme="minorHAnsi" w:hAnsiTheme="minorHAnsi"/>
          <w:sz w:val="22"/>
        </w:rPr>
        <w:t xml:space="preserve"> After reading </w:t>
      </w:r>
      <w:r w:rsidRPr="003C482C">
        <w:rPr>
          <w:rFonts w:asciiTheme="minorHAnsi" w:hAnsiTheme="minorHAnsi"/>
          <w:sz w:val="22"/>
          <w:u w:val="single"/>
        </w:rPr>
        <w:t>articles on the physics of motion</w:t>
      </w:r>
      <w:r w:rsidRPr="003C482C">
        <w:rPr>
          <w:rFonts w:asciiTheme="minorHAnsi" w:hAnsiTheme="minorHAnsi"/>
          <w:sz w:val="22"/>
        </w:rPr>
        <w:t xml:space="preserve">, write an </w:t>
      </w:r>
      <w:r w:rsidRPr="003C482C">
        <w:rPr>
          <w:rFonts w:asciiTheme="minorHAnsi" w:hAnsiTheme="minorHAnsi"/>
          <w:sz w:val="22"/>
          <w:u w:val="single"/>
        </w:rPr>
        <w:t>essay</w:t>
      </w:r>
      <w:r w:rsidRPr="003C482C">
        <w:rPr>
          <w:rFonts w:asciiTheme="minorHAnsi" w:hAnsiTheme="minorHAnsi"/>
          <w:sz w:val="22"/>
        </w:rPr>
        <w:t xml:space="preserve"> that addresses the question and analyzes </w:t>
      </w:r>
      <w:r w:rsidRPr="003C482C">
        <w:rPr>
          <w:rFonts w:asciiTheme="minorHAnsi" w:hAnsiTheme="minorHAnsi"/>
          <w:sz w:val="22"/>
          <w:u w:val="single"/>
        </w:rPr>
        <w:t>the issue as raised by Copernicus and Galileo</w:t>
      </w:r>
      <w:r w:rsidRPr="003C482C">
        <w:rPr>
          <w:rFonts w:asciiTheme="minorHAnsi" w:hAnsiTheme="minorHAnsi"/>
          <w:sz w:val="22"/>
        </w:rPr>
        <w:t xml:space="preserve">, providing examples to clarify your analysis. What conclusions or implications can your draw? L2 In your discussion, address the credibility and origin of sources in view of your research topic. Include </w:t>
      </w:r>
      <w:r w:rsidRPr="003C482C">
        <w:rPr>
          <w:rFonts w:asciiTheme="minorHAnsi" w:hAnsiTheme="minorHAnsi"/>
          <w:sz w:val="22"/>
          <w:u w:val="single"/>
        </w:rPr>
        <w:t xml:space="preserve">a </w:t>
      </w:r>
      <w:r w:rsidRPr="00927C31">
        <w:rPr>
          <w:rFonts w:asciiTheme="minorHAnsi" w:hAnsiTheme="minorHAnsi"/>
          <w:sz w:val="22"/>
          <w:u w:val="single"/>
        </w:rPr>
        <w:t>bibliography of your sources</w:t>
      </w:r>
      <w:r w:rsidRPr="00927C31">
        <w:rPr>
          <w:rFonts w:asciiTheme="minorHAnsi" w:hAnsiTheme="minorHAnsi"/>
          <w:sz w:val="22"/>
        </w:rPr>
        <w:t>.</w:t>
      </w:r>
      <w:r w:rsidR="00655518" w:rsidRPr="00927C31">
        <w:rPr>
          <w:rFonts w:asciiTheme="minorHAnsi" w:hAnsiTheme="minorHAnsi"/>
          <w:sz w:val="22"/>
        </w:rPr>
        <w:t xml:space="preserve"> (</w:t>
      </w:r>
      <w:r w:rsidRPr="00927C31">
        <w:rPr>
          <w:rFonts w:asciiTheme="minorHAnsi" w:hAnsiTheme="minorHAnsi"/>
          <w:sz w:val="22"/>
        </w:rPr>
        <w:t>Informational or Explanatory/Analysis</w:t>
      </w:r>
      <w:r w:rsidR="00655518" w:rsidRPr="00927C31">
        <w:rPr>
          <w:rFonts w:asciiTheme="minorHAnsi" w:hAnsiTheme="minorHAnsi"/>
          <w:sz w:val="22"/>
        </w:rPr>
        <w:t>)</w:t>
      </w:r>
    </w:p>
    <w:p w14:paraId="28804A52" w14:textId="77777777" w:rsidR="00313EC1" w:rsidRPr="003C482C" w:rsidRDefault="00313EC1">
      <w:pPr>
        <w:rPr>
          <w:rFonts w:asciiTheme="minorHAnsi" w:hAnsiTheme="minorHAnsi"/>
          <w:sz w:val="22"/>
        </w:rPr>
      </w:pPr>
    </w:p>
    <w:p w14:paraId="5CAFE542" w14:textId="0BC19229" w:rsidR="00655518" w:rsidRDefault="00313EC1">
      <w:pPr>
        <w:rPr>
          <w:rFonts w:asciiTheme="minorHAnsi" w:hAnsiTheme="minorHAnsi"/>
          <w:b/>
          <w:color w:val="595959"/>
          <w:sz w:val="22"/>
        </w:rPr>
      </w:pPr>
      <w:r w:rsidRPr="003C482C">
        <w:rPr>
          <w:rFonts w:asciiTheme="minorHAnsi" w:hAnsiTheme="minorHAnsi"/>
          <w:b/>
          <w:color w:val="595959"/>
          <w:sz w:val="22"/>
        </w:rPr>
        <w:t>Variation Task 21 Template:</w:t>
      </w:r>
      <w:r w:rsidRPr="003C482C">
        <w:rPr>
          <w:rFonts w:asciiTheme="minorHAnsi" w:hAnsiTheme="minorHAnsi"/>
          <w:color w:val="595959"/>
          <w:sz w:val="22"/>
        </w:rPr>
        <w:t xml:space="preserve"> [Insert question] </w:t>
      </w:r>
      <w:proofErr w:type="gramStart"/>
      <w:r w:rsidRPr="003C482C">
        <w:rPr>
          <w:rFonts w:asciiTheme="minorHAnsi" w:hAnsiTheme="minorHAnsi"/>
          <w:color w:val="595959"/>
          <w:sz w:val="22"/>
        </w:rPr>
        <w:t>After</w:t>
      </w:r>
      <w:proofErr w:type="gramEnd"/>
      <w:r w:rsidRPr="003C482C">
        <w:rPr>
          <w:rFonts w:asciiTheme="minorHAnsi" w:hAnsiTheme="minorHAnsi"/>
          <w:color w:val="595959"/>
          <w:sz w:val="22"/>
        </w:rPr>
        <w:t xml:space="preserve"> reading and analyzing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literature or informational texts</w:t>
      </w:r>
      <w:r w:rsidR="00763E16">
        <w:rPr>
          <w:rFonts w:asciiTheme="minorHAnsi" w:hAnsiTheme="minorHAnsi"/>
          <w:color w:val="595959"/>
          <w:sz w:val="22"/>
        </w:rPr>
        <w:t>),</w:t>
      </w:r>
      <w:r w:rsidRPr="003C482C">
        <w:rPr>
          <w:rFonts w:asciiTheme="minorHAnsi" w:hAnsiTheme="minorHAnsi"/>
          <w:color w:val="595959"/>
          <w:sz w:val="22"/>
        </w:rPr>
        <w:t xml:space="preserve"> write</w:t>
      </w:r>
      <w:r w:rsidR="00F971FB">
        <w:rPr>
          <w:rFonts w:asciiTheme="minorHAnsi" w:hAnsiTheme="minorHAnsi"/>
          <w:color w:val="595959"/>
          <w:sz w:val="22"/>
        </w:rPr>
        <w:t xml:space="preserve"> a/an</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essay, or substitutes</w:t>
      </w:r>
      <w:r w:rsidR="00655518">
        <w:rPr>
          <w:rFonts w:asciiTheme="minorHAnsi" w:hAnsiTheme="minorHAnsi"/>
          <w:color w:val="595959"/>
          <w:sz w:val="22"/>
        </w:rPr>
        <w:t xml:space="preserve">) </w:t>
      </w:r>
      <w:r w:rsidRPr="003C482C">
        <w:rPr>
          <w:rFonts w:asciiTheme="minorHAnsi" w:hAnsiTheme="minorHAnsi"/>
          <w:color w:val="595959"/>
          <w:sz w:val="22"/>
        </w:rPr>
        <w:t>in which you address the question and analyze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763E16">
        <w:rPr>
          <w:rFonts w:asciiTheme="minorHAnsi" w:hAnsiTheme="minorHAnsi"/>
          <w:color w:val="595959"/>
          <w:sz w:val="22"/>
        </w:rPr>
        <w:t>),</w:t>
      </w:r>
      <w:r w:rsidRPr="003C482C">
        <w:rPr>
          <w:rFonts w:asciiTheme="minorHAnsi" w:hAnsiTheme="minorHAnsi"/>
          <w:color w:val="595959"/>
          <w:sz w:val="22"/>
        </w:rPr>
        <w:t xml:space="preserve"> providing </w:t>
      </w:r>
      <w:r w:rsidR="0061705B">
        <w:rPr>
          <w:rFonts w:asciiTheme="minorHAnsi" w:hAnsiTheme="minorHAnsi"/>
          <w:color w:val="595959"/>
          <w:sz w:val="22"/>
          <w:szCs w:val="22"/>
        </w:rPr>
        <w:t>__</w:t>
      </w:r>
      <w:r w:rsidR="00926A29">
        <w:rPr>
          <w:rFonts w:asciiTheme="minorHAnsi" w:hAnsiTheme="minorHAnsi"/>
          <w:color w:val="595959"/>
          <w:sz w:val="22"/>
          <w:szCs w:val="22"/>
        </w:rPr>
        <w:t>__</w:t>
      </w:r>
      <w:r w:rsidR="0061705B">
        <w:rPr>
          <w:rFonts w:asciiTheme="minorHAnsi" w:hAnsiTheme="minorHAnsi"/>
          <w:color w:val="595959"/>
          <w:sz w:val="22"/>
          <w:szCs w:val="22"/>
        </w:rPr>
        <w:t xml:space="preserve">_ (#) </w:t>
      </w:r>
      <w:r w:rsidRPr="003C482C">
        <w:rPr>
          <w:rFonts w:asciiTheme="minorHAnsi" w:hAnsiTheme="minorHAnsi"/>
          <w:color w:val="595959"/>
          <w:sz w:val="22"/>
        </w:rPr>
        <w:t xml:space="preserve">examples to clarify your analysis. </w:t>
      </w:r>
      <w:r w:rsidR="00A11A7F">
        <w:rPr>
          <w:rFonts w:asciiTheme="minorHAnsi" w:hAnsiTheme="minorHAnsi"/>
          <w:color w:val="595959"/>
          <w:sz w:val="22"/>
        </w:rPr>
        <w:t xml:space="preserve">What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conclusions or implications</w:t>
      </w:r>
      <w:r w:rsidR="00655518">
        <w:rPr>
          <w:rFonts w:asciiTheme="minorHAnsi" w:hAnsiTheme="minorHAnsi"/>
          <w:color w:val="595959"/>
          <w:sz w:val="22"/>
        </w:rPr>
        <w:t xml:space="preserve">) </w:t>
      </w:r>
      <w:r w:rsidRPr="003C482C">
        <w:rPr>
          <w:rFonts w:asciiTheme="minorHAnsi" w:hAnsiTheme="minorHAnsi"/>
          <w:color w:val="595959"/>
          <w:sz w:val="22"/>
        </w:rPr>
        <w:t>can you draw</w:t>
      </w:r>
      <w:r w:rsidR="00361CE5">
        <w:rPr>
          <w:rFonts w:asciiTheme="minorHAnsi" w:hAnsiTheme="minorHAnsi"/>
          <w:color w:val="595959"/>
          <w:sz w:val="22"/>
        </w:rPr>
        <w:t xml:space="preserve"> _______ (content)</w:t>
      </w:r>
      <w:r w:rsidRPr="003C482C">
        <w:rPr>
          <w:rFonts w:asciiTheme="minorHAnsi" w:hAnsiTheme="minorHAnsi"/>
          <w:color w:val="595959"/>
          <w:sz w:val="22"/>
        </w:rPr>
        <w:t xml:space="preserve">? </w:t>
      </w:r>
      <w:r w:rsidRPr="00EB7C72">
        <w:rPr>
          <w:rFonts w:asciiTheme="minorHAnsi" w:hAnsiTheme="minorHAnsi"/>
          <w:b/>
          <w:color w:val="595959"/>
          <w:sz w:val="22"/>
        </w:rPr>
        <w:t>L2</w:t>
      </w:r>
      <w:r w:rsidRPr="003C482C">
        <w:rPr>
          <w:rFonts w:asciiTheme="minorHAnsi" w:hAnsiTheme="minorHAnsi"/>
          <w:color w:val="595959"/>
          <w:sz w:val="22"/>
        </w:rPr>
        <w:t xml:space="preserve"> In your discussion, address the credibility and origin of sources in view of your research topic. </w:t>
      </w:r>
      <w:r w:rsidRPr="00EB7C72">
        <w:rPr>
          <w:rFonts w:asciiTheme="minorHAnsi" w:hAnsiTheme="minorHAnsi"/>
          <w:b/>
          <w:color w:val="595959"/>
          <w:sz w:val="22"/>
        </w:rPr>
        <w:t>L3</w:t>
      </w:r>
      <w:r w:rsidRPr="003C482C">
        <w:rPr>
          <w:rFonts w:asciiTheme="minorHAnsi" w:hAnsiTheme="minorHAnsi"/>
          <w:color w:val="595959"/>
          <w:sz w:val="22"/>
        </w:rPr>
        <w:t xml:space="preserve"> Identify any gaps or unanswered questions. Optional: Include </w:t>
      </w:r>
      <w:r w:rsidRPr="003C482C">
        <w:rPr>
          <w:rFonts w:asciiTheme="minorHAnsi" w:hAnsiTheme="minorHAnsi"/>
          <w:color w:val="595959"/>
          <w:sz w:val="22"/>
          <w:szCs w:val="22"/>
        </w:rPr>
        <w:t>___</w:t>
      </w:r>
      <w:r w:rsidR="00655518">
        <w:rPr>
          <w:rFonts w:asciiTheme="minorHAnsi" w:hAnsiTheme="minorHAnsi"/>
          <w:color w:val="595959"/>
          <w:sz w:val="22"/>
          <w:szCs w:val="22"/>
        </w:rPr>
        <w:t xml:space="preserve"> </w:t>
      </w:r>
      <w:r w:rsidR="00655518">
        <w:rPr>
          <w:rFonts w:asciiTheme="minorHAnsi" w:hAnsiTheme="minorHAnsi"/>
          <w:color w:val="595959"/>
          <w:sz w:val="22"/>
        </w:rPr>
        <w:t>(</w:t>
      </w:r>
      <w:r w:rsidRPr="003C482C">
        <w:rPr>
          <w:rFonts w:asciiTheme="minorHAnsi" w:hAnsiTheme="minorHAnsi"/>
          <w:color w:val="595959"/>
          <w:sz w:val="22"/>
        </w:rPr>
        <w:t>e.g., bibliography, citations</w:t>
      </w:r>
      <w:r w:rsidR="00655518">
        <w:rPr>
          <w:rFonts w:asciiTheme="minorHAnsi" w:hAnsiTheme="minorHAnsi"/>
          <w:color w:val="595959"/>
          <w:sz w:val="22"/>
        </w:rPr>
        <w:t xml:space="preserve">). </w:t>
      </w:r>
      <w:r w:rsidR="00655518">
        <w:rPr>
          <w:rFonts w:asciiTheme="minorHAnsi" w:hAnsiTheme="minorHAnsi"/>
          <w:color w:val="595959"/>
          <w:sz w:val="22"/>
          <w:szCs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Explanatory/Analysis</w:t>
      </w:r>
      <w:r w:rsidR="00655518">
        <w:rPr>
          <w:rFonts w:asciiTheme="minorHAnsi" w:hAnsiTheme="minorHAnsi"/>
          <w:b/>
          <w:color w:val="595959"/>
          <w:sz w:val="22"/>
        </w:rPr>
        <w:t>)</w:t>
      </w:r>
    </w:p>
    <w:p w14:paraId="62FAFB07" w14:textId="77777777" w:rsidR="00C1704C" w:rsidRDefault="00C1704C">
      <w:pPr>
        <w:ind w:left="720"/>
        <w:rPr>
          <w:rFonts w:asciiTheme="minorHAnsi" w:hAnsiTheme="minorHAnsi"/>
          <w:color w:val="595959"/>
          <w:sz w:val="22"/>
        </w:rPr>
      </w:pPr>
    </w:p>
    <w:p w14:paraId="517D2484" w14:textId="77777777" w:rsidR="00655518" w:rsidRPr="00927C31" w:rsidRDefault="00313EC1">
      <w:pPr>
        <w:ind w:left="720"/>
        <w:rPr>
          <w:rFonts w:asciiTheme="minorHAnsi" w:hAnsiTheme="minorHAnsi"/>
          <w:color w:val="595959"/>
          <w:sz w:val="22"/>
        </w:rPr>
      </w:pPr>
      <w:r w:rsidRPr="003C482C">
        <w:rPr>
          <w:rFonts w:asciiTheme="minorHAnsi" w:hAnsiTheme="minorHAnsi"/>
          <w:b/>
          <w:color w:val="595959"/>
          <w:sz w:val="22"/>
        </w:rPr>
        <w:t>Variation Task 21 Example:</w:t>
      </w:r>
      <w:r w:rsidRPr="003C482C">
        <w:rPr>
          <w:rFonts w:asciiTheme="minorHAnsi" w:hAnsiTheme="minorHAnsi"/>
          <w:color w:val="595959"/>
          <w:sz w:val="22"/>
        </w:rPr>
        <w:t xml:space="preserve"> </w:t>
      </w:r>
      <w:r w:rsidRPr="003C482C">
        <w:rPr>
          <w:rFonts w:asciiTheme="minorHAnsi" w:hAnsiTheme="minorHAnsi"/>
          <w:color w:val="595959"/>
          <w:sz w:val="22"/>
          <w:u w:val="single"/>
        </w:rPr>
        <w:t>Why is the idea of absolute motion or rest misleading?</w:t>
      </w:r>
      <w:r w:rsidRPr="003C482C">
        <w:rPr>
          <w:rFonts w:asciiTheme="minorHAnsi" w:hAnsiTheme="minorHAnsi"/>
          <w:color w:val="595959"/>
          <w:sz w:val="22"/>
        </w:rPr>
        <w:t xml:space="preserve"> After reading and analyzing </w:t>
      </w:r>
      <w:r w:rsidRPr="003C482C">
        <w:rPr>
          <w:rFonts w:asciiTheme="minorHAnsi" w:hAnsiTheme="minorHAnsi"/>
          <w:color w:val="595959"/>
          <w:sz w:val="22"/>
          <w:u w:val="single"/>
        </w:rPr>
        <w:t>articles on the physics of motion</w:t>
      </w:r>
      <w:r w:rsidRPr="003C482C">
        <w:rPr>
          <w:rFonts w:asciiTheme="minorHAnsi" w:hAnsiTheme="minorHAnsi"/>
          <w:color w:val="595959"/>
          <w:sz w:val="22"/>
        </w:rPr>
        <w:t xml:space="preserve">, write </w:t>
      </w:r>
      <w:r w:rsidRPr="00926A29">
        <w:rPr>
          <w:rFonts w:asciiTheme="minorHAnsi" w:hAnsiTheme="minorHAnsi"/>
          <w:color w:val="595959"/>
          <w:sz w:val="22"/>
        </w:rPr>
        <w:t xml:space="preserve">an </w:t>
      </w:r>
      <w:r w:rsidRPr="003C482C">
        <w:rPr>
          <w:rFonts w:asciiTheme="minorHAnsi" w:hAnsiTheme="minorHAnsi"/>
          <w:color w:val="595959"/>
          <w:sz w:val="22"/>
          <w:u w:val="single"/>
        </w:rPr>
        <w:t>essay</w:t>
      </w:r>
      <w:r w:rsidRPr="003C482C">
        <w:rPr>
          <w:rFonts w:asciiTheme="minorHAnsi" w:hAnsiTheme="minorHAnsi"/>
          <w:color w:val="595959"/>
          <w:sz w:val="22"/>
        </w:rPr>
        <w:t xml:space="preserve"> in which you address the question and analyze </w:t>
      </w:r>
      <w:r w:rsidRPr="003C482C">
        <w:rPr>
          <w:rFonts w:asciiTheme="minorHAnsi" w:hAnsiTheme="minorHAnsi"/>
          <w:color w:val="595959"/>
          <w:sz w:val="22"/>
          <w:u w:val="single"/>
        </w:rPr>
        <w:t>the issue as raised by Copernicus and Galileo</w:t>
      </w:r>
      <w:r w:rsidRPr="003C482C">
        <w:rPr>
          <w:rFonts w:asciiTheme="minorHAnsi" w:hAnsiTheme="minorHAnsi"/>
          <w:color w:val="595959"/>
          <w:sz w:val="22"/>
        </w:rPr>
        <w:t xml:space="preserve">, providing </w:t>
      </w:r>
      <w:r w:rsidRPr="003C482C">
        <w:rPr>
          <w:rFonts w:asciiTheme="minorHAnsi" w:hAnsiTheme="minorHAnsi"/>
          <w:color w:val="595959"/>
          <w:sz w:val="22"/>
          <w:u w:val="single"/>
        </w:rPr>
        <w:t>two</w:t>
      </w:r>
      <w:r w:rsidRPr="003C482C">
        <w:rPr>
          <w:rFonts w:asciiTheme="minorHAnsi" w:hAnsiTheme="minorHAnsi"/>
          <w:color w:val="595959"/>
          <w:sz w:val="22"/>
        </w:rPr>
        <w:t xml:space="preserve"> examples to clarify your analysis. What </w:t>
      </w:r>
      <w:r w:rsidRPr="00992E66">
        <w:rPr>
          <w:rFonts w:asciiTheme="minorHAnsi" w:hAnsiTheme="minorHAnsi"/>
          <w:color w:val="595959"/>
          <w:sz w:val="22"/>
          <w:u w:val="single"/>
        </w:rPr>
        <w:t>implications</w:t>
      </w:r>
      <w:r w:rsidRPr="003C482C">
        <w:rPr>
          <w:rFonts w:asciiTheme="minorHAnsi" w:hAnsiTheme="minorHAnsi"/>
          <w:color w:val="595959"/>
          <w:sz w:val="22"/>
        </w:rPr>
        <w:t xml:space="preserve"> can your draw </w:t>
      </w:r>
      <w:r w:rsidRPr="00361CE5">
        <w:rPr>
          <w:rFonts w:asciiTheme="minorHAnsi" w:hAnsiTheme="minorHAnsi"/>
          <w:color w:val="595959"/>
          <w:sz w:val="22"/>
          <w:u w:val="single"/>
        </w:rPr>
        <w:t>from their questions</w:t>
      </w:r>
      <w:r w:rsidRPr="003C482C">
        <w:rPr>
          <w:rFonts w:asciiTheme="minorHAnsi" w:hAnsiTheme="minorHAnsi"/>
          <w:color w:val="595959"/>
          <w:sz w:val="22"/>
        </w:rPr>
        <w:t xml:space="preserve">? L2 In your discussion, address the credibility and origin of sources in view of your </w:t>
      </w:r>
      <w:r w:rsidRPr="00927C31">
        <w:rPr>
          <w:rFonts w:asciiTheme="minorHAnsi" w:hAnsiTheme="minorHAnsi"/>
          <w:color w:val="595959"/>
          <w:sz w:val="22"/>
        </w:rPr>
        <w:t xml:space="preserve">research topic. L3 Identify any gaps or unanswered questions. Include </w:t>
      </w:r>
      <w:r w:rsidRPr="00927C31">
        <w:rPr>
          <w:rFonts w:asciiTheme="minorHAnsi" w:hAnsiTheme="minorHAnsi"/>
          <w:color w:val="595959"/>
          <w:sz w:val="22"/>
          <w:u w:val="single"/>
        </w:rPr>
        <w:t>citations and a bibliography</w:t>
      </w:r>
      <w:r w:rsidRPr="00927C31">
        <w:rPr>
          <w:rFonts w:asciiTheme="minorHAnsi" w:hAnsiTheme="minorHAnsi"/>
          <w:color w:val="595959"/>
          <w:sz w:val="22"/>
        </w:rPr>
        <w:t>.</w:t>
      </w:r>
      <w:r w:rsidR="00655518" w:rsidRPr="00927C31">
        <w:rPr>
          <w:rFonts w:asciiTheme="minorHAnsi" w:hAnsiTheme="minorHAnsi"/>
          <w:color w:val="595959"/>
          <w:sz w:val="22"/>
        </w:rPr>
        <w:t xml:space="preserve"> (</w:t>
      </w:r>
      <w:r w:rsidRPr="00927C31">
        <w:rPr>
          <w:rFonts w:asciiTheme="minorHAnsi" w:hAnsiTheme="minorHAnsi"/>
          <w:color w:val="595959"/>
          <w:sz w:val="22"/>
        </w:rPr>
        <w:t>Informational or Explanatory/Analysis</w:t>
      </w:r>
      <w:r w:rsidR="00655518" w:rsidRPr="00927C31">
        <w:rPr>
          <w:rFonts w:asciiTheme="minorHAnsi" w:hAnsiTheme="minorHAnsi"/>
          <w:color w:val="595959"/>
          <w:sz w:val="22"/>
        </w:rPr>
        <w:t>)</w:t>
      </w:r>
    </w:p>
    <w:p w14:paraId="48EEC826" w14:textId="77777777" w:rsidR="00313EC1" w:rsidRPr="003C482C"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3C482C" w14:paraId="352983E8"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0B813EBD" w14:textId="77777777" w:rsidR="00313EC1" w:rsidRPr="003C482C" w:rsidRDefault="00313EC1">
            <w:pPr>
              <w:rPr>
                <w:rFonts w:asciiTheme="minorHAnsi" w:hAnsiTheme="minorHAnsi"/>
                <w:b/>
                <w:sz w:val="22"/>
              </w:rPr>
            </w:pPr>
          </w:p>
          <w:p w14:paraId="78507F78" w14:textId="03EABFBB" w:rsidR="00655518" w:rsidRDefault="00313EC1">
            <w:pPr>
              <w:rPr>
                <w:rFonts w:asciiTheme="minorHAnsi" w:hAnsiTheme="minorHAnsi"/>
                <w:b/>
                <w:sz w:val="22"/>
              </w:rPr>
            </w:pPr>
            <w:r w:rsidRPr="003C482C">
              <w:rPr>
                <w:rFonts w:asciiTheme="minorHAnsi" w:hAnsiTheme="minorHAnsi"/>
                <w:b/>
                <w:sz w:val="22"/>
              </w:rPr>
              <w:t>Task 22 Template</w:t>
            </w:r>
            <w:r w:rsidRPr="003C482C">
              <w:rPr>
                <w:rFonts w:asciiTheme="minorHAnsi" w:hAnsiTheme="minorHAnsi"/>
                <w:sz w:val="22"/>
              </w:rPr>
              <w:t>: 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Pr>
                <w:rFonts w:asciiTheme="minorHAnsi" w:hAnsiTheme="minorHAnsi"/>
                <w:sz w:val="22"/>
              </w:rPr>
              <w:t xml:space="preserve">) </w:t>
            </w:r>
            <w:r w:rsidRPr="003C482C">
              <w:rPr>
                <w:rFonts w:asciiTheme="minorHAnsi" w:hAnsiTheme="minorHAnsi"/>
                <w:sz w:val="22"/>
              </w:rPr>
              <w:t>that compares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w:t>
            </w:r>
            <w:r w:rsidRPr="003C482C">
              <w:rPr>
                <w:rFonts w:asciiTheme="minorHAnsi" w:hAnsiTheme="minorHAnsi"/>
                <w:b/>
                <w:sz w:val="22"/>
              </w:rPr>
              <w:t>L2</w:t>
            </w:r>
            <w:r w:rsidRPr="003C482C">
              <w:rPr>
                <w:rFonts w:asciiTheme="minorHAnsi" w:hAnsiTheme="minorHAnsi"/>
                <w:sz w:val="22"/>
              </w:rPr>
              <w:t xml:space="preserve"> In your discussion, address the credibility and origin of sources in view of your research topic. </w:t>
            </w:r>
            <w:r w:rsidRPr="003C482C">
              <w:rPr>
                <w:rFonts w:asciiTheme="minorHAnsi" w:hAnsiTheme="minorHAnsi"/>
                <w:b/>
                <w:sz w:val="22"/>
              </w:rPr>
              <w:t>L3</w:t>
            </w:r>
            <w:r w:rsidRPr="003C482C">
              <w:rPr>
                <w:rFonts w:asciiTheme="minorHAnsi" w:hAnsiTheme="minorHAnsi"/>
                <w:sz w:val="22"/>
              </w:rPr>
              <w:t xml:space="preserve"> Identify any gaps or unanswered questions.</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Explanatory/Comparison</w:t>
            </w:r>
            <w:r w:rsidR="00655518">
              <w:rPr>
                <w:rFonts w:asciiTheme="minorHAnsi" w:hAnsiTheme="minorHAnsi"/>
                <w:b/>
                <w:sz w:val="22"/>
              </w:rPr>
              <w:t>)</w:t>
            </w:r>
          </w:p>
          <w:p w14:paraId="4337223E" w14:textId="77777777" w:rsidR="00313EC1" w:rsidRPr="003C482C" w:rsidRDefault="00313EC1">
            <w:pPr>
              <w:rPr>
                <w:rFonts w:asciiTheme="minorHAnsi" w:hAnsiTheme="minorHAnsi"/>
                <w:b/>
                <w:sz w:val="22"/>
              </w:rPr>
            </w:pPr>
          </w:p>
        </w:tc>
      </w:tr>
    </w:tbl>
    <w:p w14:paraId="14B63DE4" w14:textId="77777777" w:rsidR="00313EC1" w:rsidRPr="003C482C" w:rsidRDefault="00313EC1">
      <w:pPr>
        <w:pStyle w:val="ListParagraph"/>
        <w:rPr>
          <w:rFonts w:asciiTheme="minorHAnsi" w:hAnsiTheme="minorHAnsi"/>
          <w:sz w:val="22"/>
        </w:rPr>
      </w:pPr>
    </w:p>
    <w:p w14:paraId="2E7108CE" w14:textId="77777777" w:rsidR="00655518" w:rsidRDefault="00313EC1">
      <w:pPr>
        <w:ind w:left="720"/>
        <w:rPr>
          <w:rFonts w:asciiTheme="minorHAnsi" w:hAnsiTheme="minorHAnsi"/>
          <w:sz w:val="22"/>
        </w:rPr>
      </w:pPr>
      <w:r w:rsidRPr="003C482C">
        <w:rPr>
          <w:rFonts w:asciiTheme="minorHAnsi" w:hAnsiTheme="minorHAnsi"/>
          <w:b/>
          <w:sz w:val="22"/>
        </w:rPr>
        <w:t xml:space="preserve">Task 22 Social Studies Example: </w:t>
      </w:r>
      <w:r w:rsidRPr="003C482C">
        <w:rPr>
          <w:rFonts w:asciiTheme="minorHAnsi" w:hAnsiTheme="minorHAnsi"/>
          <w:sz w:val="22"/>
        </w:rPr>
        <w:t xml:space="preserve">After researching </w:t>
      </w:r>
      <w:r w:rsidRPr="003C482C">
        <w:rPr>
          <w:rFonts w:asciiTheme="minorHAnsi" w:hAnsiTheme="minorHAnsi"/>
          <w:sz w:val="22"/>
          <w:u w:val="single"/>
        </w:rPr>
        <w:t>historical sources</w:t>
      </w:r>
      <w:r w:rsidRPr="003C482C">
        <w:rPr>
          <w:rFonts w:asciiTheme="minorHAnsi" w:hAnsiTheme="minorHAnsi"/>
          <w:sz w:val="22"/>
        </w:rPr>
        <w:t xml:space="preserve"> on </w:t>
      </w:r>
      <w:r w:rsidRPr="003C482C">
        <w:rPr>
          <w:rFonts w:asciiTheme="minorHAnsi" w:hAnsiTheme="minorHAnsi"/>
          <w:sz w:val="22"/>
          <w:u w:val="single"/>
        </w:rPr>
        <w:t>the ancient communities of Egypt and the Americas</w:t>
      </w:r>
      <w:r w:rsidRPr="003C482C">
        <w:rPr>
          <w:rFonts w:asciiTheme="minorHAnsi" w:hAnsiTheme="minorHAnsi"/>
          <w:sz w:val="22"/>
        </w:rPr>
        <w:t xml:space="preserve">, write a </w:t>
      </w:r>
      <w:r w:rsidRPr="003C482C">
        <w:rPr>
          <w:rFonts w:asciiTheme="minorHAnsi" w:hAnsiTheme="minorHAnsi"/>
          <w:sz w:val="22"/>
          <w:u w:val="single"/>
        </w:rPr>
        <w:t xml:space="preserve">feature </w:t>
      </w:r>
      <w:r w:rsidRPr="00EB7C72">
        <w:rPr>
          <w:rFonts w:asciiTheme="minorHAnsi" w:hAnsiTheme="minorHAnsi"/>
          <w:sz w:val="22"/>
          <w:u w:val="single"/>
        </w:rPr>
        <w:t>article for your student magazine</w:t>
      </w:r>
      <w:r w:rsidRPr="00EB7C72">
        <w:rPr>
          <w:rFonts w:asciiTheme="minorHAnsi" w:hAnsiTheme="minorHAnsi"/>
          <w:sz w:val="22"/>
        </w:rPr>
        <w:t xml:space="preserve"> that compares </w:t>
      </w:r>
      <w:r w:rsidRPr="00EB7C72">
        <w:rPr>
          <w:rFonts w:asciiTheme="minorHAnsi" w:hAnsiTheme="minorHAnsi"/>
          <w:sz w:val="22"/>
          <w:u w:val="single"/>
        </w:rPr>
        <w:t>the architecture of each culture</w:t>
      </w:r>
      <w:r w:rsidRPr="00E15B55">
        <w:rPr>
          <w:rFonts w:asciiTheme="minorHAnsi" w:hAnsiTheme="minorHAnsi"/>
          <w:sz w:val="22"/>
        </w:rPr>
        <w:t>.</w:t>
      </w:r>
      <w:r w:rsidR="00655518" w:rsidRPr="00E15B55">
        <w:rPr>
          <w:rFonts w:asciiTheme="minorHAnsi" w:hAnsiTheme="minorHAnsi"/>
          <w:sz w:val="22"/>
        </w:rPr>
        <w:t xml:space="preserve"> (</w:t>
      </w:r>
      <w:r w:rsidRPr="00EB7C72">
        <w:rPr>
          <w:rFonts w:asciiTheme="minorHAnsi" w:hAnsiTheme="minorHAnsi"/>
          <w:sz w:val="22"/>
        </w:rPr>
        <w:t>Informational or Explanatory/Comparison</w:t>
      </w:r>
      <w:r w:rsidR="00655518">
        <w:rPr>
          <w:rFonts w:asciiTheme="minorHAnsi" w:hAnsiTheme="minorHAnsi"/>
          <w:sz w:val="22"/>
        </w:rPr>
        <w:t>)</w:t>
      </w:r>
    </w:p>
    <w:p w14:paraId="416B8A6C" w14:textId="77777777" w:rsidR="00313EC1" w:rsidRPr="003C482C" w:rsidRDefault="00313EC1">
      <w:pPr>
        <w:ind w:left="720"/>
        <w:rPr>
          <w:rFonts w:asciiTheme="minorHAnsi" w:hAnsiTheme="minorHAnsi"/>
          <w:b/>
          <w:sz w:val="22"/>
        </w:rPr>
      </w:pPr>
    </w:p>
    <w:p w14:paraId="55AA24EE" w14:textId="77777777" w:rsidR="00655518" w:rsidRDefault="00313EC1">
      <w:pPr>
        <w:ind w:left="720"/>
        <w:rPr>
          <w:rFonts w:asciiTheme="minorHAnsi" w:hAnsiTheme="minorHAnsi"/>
          <w:sz w:val="22"/>
        </w:rPr>
      </w:pPr>
      <w:r w:rsidRPr="003C482C">
        <w:rPr>
          <w:rFonts w:asciiTheme="minorHAnsi" w:hAnsiTheme="minorHAnsi"/>
          <w:b/>
          <w:sz w:val="22"/>
        </w:rPr>
        <w:t xml:space="preserve">Task 22 Science Example: </w:t>
      </w:r>
      <w:r w:rsidRPr="003C482C">
        <w:rPr>
          <w:rFonts w:asciiTheme="minorHAnsi" w:hAnsiTheme="minorHAnsi"/>
          <w:sz w:val="22"/>
        </w:rPr>
        <w:t xml:space="preserve">After researching </w:t>
      </w:r>
      <w:r w:rsidRPr="003C482C">
        <w:rPr>
          <w:rFonts w:asciiTheme="minorHAnsi" w:hAnsiTheme="minorHAnsi"/>
          <w:sz w:val="22"/>
          <w:u w:val="single"/>
        </w:rPr>
        <w:t>scientific sources</w:t>
      </w:r>
      <w:r w:rsidRPr="003C482C">
        <w:rPr>
          <w:rFonts w:asciiTheme="minorHAnsi" w:hAnsiTheme="minorHAnsi"/>
          <w:sz w:val="22"/>
        </w:rPr>
        <w:t xml:space="preserve"> on </w:t>
      </w:r>
      <w:r w:rsidRPr="00C401B6">
        <w:rPr>
          <w:rFonts w:asciiTheme="minorHAnsi" w:hAnsiTheme="minorHAnsi"/>
          <w:sz w:val="22"/>
          <w:u w:val="single"/>
        </w:rPr>
        <w:t xml:space="preserve">the </w:t>
      </w:r>
      <w:r w:rsidRPr="003C482C">
        <w:rPr>
          <w:rFonts w:asciiTheme="minorHAnsi" w:hAnsiTheme="minorHAnsi"/>
          <w:sz w:val="22"/>
          <w:u w:val="single"/>
        </w:rPr>
        <w:t>effects of play on the brain</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compares </w:t>
      </w:r>
      <w:r w:rsidRPr="003C482C">
        <w:rPr>
          <w:rFonts w:asciiTheme="minorHAnsi" w:hAnsiTheme="minorHAnsi"/>
          <w:sz w:val="22"/>
          <w:u w:val="single"/>
        </w:rPr>
        <w:t xml:space="preserve">the neurological </w:t>
      </w:r>
      <w:r w:rsidRPr="00EB7C72">
        <w:rPr>
          <w:rFonts w:asciiTheme="minorHAnsi" w:hAnsiTheme="minorHAnsi"/>
          <w:sz w:val="22"/>
          <w:u w:val="single"/>
        </w:rPr>
        <w:t>effects of playing video games versus non-video game playing</w:t>
      </w:r>
      <w:r w:rsidRPr="00EB7C72">
        <w:rPr>
          <w:rFonts w:asciiTheme="minorHAnsi" w:hAnsiTheme="minorHAnsi"/>
          <w:sz w:val="22"/>
        </w:rPr>
        <w:t>.</w:t>
      </w:r>
      <w:r w:rsidR="00655518">
        <w:rPr>
          <w:rFonts w:asciiTheme="minorHAnsi" w:hAnsiTheme="minorHAnsi"/>
          <w:sz w:val="22"/>
        </w:rPr>
        <w:t xml:space="preserve"> (</w:t>
      </w:r>
      <w:r w:rsidRPr="00EB7C72">
        <w:rPr>
          <w:rFonts w:asciiTheme="minorHAnsi" w:hAnsiTheme="minorHAnsi"/>
          <w:sz w:val="22"/>
        </w:rPr>
        <w:t>Informational or Explanatory/Comparison</w:t>
      </w:r>
      <w:r w:rsidR="00655518">
        <w:rPr>
          <w:rFonts w:asciiTheme="minorHAnsi" w:hAnsiTheme="minorHAnsi"/>
          <w:sz w:val="22"/>
        </w:rPr>
        <w:t>)</w:t>
      </w:r>
    </w:p>
    <w:p w14:paraId="7B57942D" w14:textId="77777777" w:rsidR="00313EC1" w:rsidRPr="003C482C" w:rsidRDefault="00313EC1">
      <w:pPr>
        <w:rPr>
          <w:rFonts w:asciiTheme="minorHAnsi" w:hAnsiTheme="minorHAnsi"/>
          <w:b/>
          <w:sz w:val="22"/>
        </w:rPr>
      </w:pPr>
    </w:p>
    <w:p w14:paraId="69DC7AC1" w14:textId="6A46B554" w:rsidR="00655518" w:rsidRDefault="00313EC1">
      <w:pPr>
        <w:rPr>
          <w:rFonts w:asciiTheme="minorHAnsi" w:hAnsiTheme="minorHAnsi"/>
          <w:b/>
          <w:color w:val="595959"/>
          <w:sz w:val="22"/>
        </w:rPr>
      </w:pPr>
      <w:r w:rsidRPr="003C482C">
        <w:rPr>
          <w:rFonts w:asciiTheme="minorHAnsi" w:hAnsiTheme="minorHAnsi"/>
          <w:b/>
          <w:color w:val="595959"/>
          <w:sz w:val="22"/>
        </w:rPr>
        <w:t xml:space="preserve">Variation Task 22 Template: </w:t>
      </w:r>
      <w:r w:rsidRPr="003C482C">
        <w:rPr>
          <w:rFonts w:asciiTheme="minorHAnsi" w:hAnsiTheme="minorHAnsi"/>
          <w:color w:val="595959"/>
          <w:sz w:val="22"/>
        </w:rPr>
        <w:t>After researching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informational texts</w:t>
      </w:r>
      <w:r w:rsidR="00655518">
        <w:rPr>
          <w:rFonts w:asciiTheme="minorHAnsi" w:hAnsiTheme="minorHAnsi"/>
          <w:color w:val="595959"/>
          <w:sz w:val="22"/>
        </w:rPr>
        <w:t xml:space="preserve">) </w:t>
      </w:r>
      <w:r w:rsidRPr="003C482C">
        <w:rPr>
          <w:rFonts w:asciiTheme="minorHAnsi" w:hAnsiTheme="minorHAnsi"/>
          <w:color w:val="595959"/>
          <w:sz w:val="22"/>
        </w:rPr>
        <w:t>on</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763E16">
        <w:rPr>
          <w:rFonts w:asciiTheme="minorHAnsi" w:hAnsiTheme="minorHAnsi"/>
          <w:color w:val="595959"/>
          <w:sz w:val="22"/>
        </w:rPr>
        <w:t>),</w:t>
      </w:r>
      <w:r w:rsidRPr="003C482C">
        <w:rPr>
          <w:rFonts w:asciiTheme="minorHAnsi" w:hAnsiTheme="minorHAnsi"/>
          <w:color w:val="595959"/>
          <w:sz w:val="22"/>
        </w:rPr>
        <w:t xml:space="preserve"> write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compare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s="Calibri"/>
          <w:color w:val="595959"/>
          <w:sz w:val="22"/>
          <w:szCs w:val="22"/>
        </w:rPr>
        <w:t xml:space="preserve"> </w:t>
      </w:r>
      <w:r w:rsidRPr="00EB7C72">
        <w:rPr>
          <w:rFonts w:asciiTheme="minorHAnsi" w:hAnsiTheme="minorHAnsi"/>
          <w:b/>
          <w:color w:val="595959"/>
          <w:sz w:val="22"/>
        </w:rPr>
        <w:t>L2</w:t>
      </w:r>
      <w:r w:rsidRPr="003C482C">
        <w:rPr>
          <w:rFonts w:asciiTheme="minorHAnsi" w:hAnsiTheme="minorHAnsi"/>
          <w:color w:val="595959"/>
          <w:sz w:val="22"/>
        </w:rPr>
        <w:t xml:space="preserve"> In your discussion, address the credibility and origin of sources in view of your research topic. </w:t>
      </w:r>
      <w:r w:rsidRPr="00EB7C72">
        <w:rPr>
          <w:rFonts w:asciiTheme="minorHAnsi" w:hAnsiTheme="minorHAnsi"/>
          <w:b/>
          <w:color w:val="595959"/>
          <w:sz w:val="22"/>
        </w:rPr>
        <w:t>L3</w:t>
      </w:r>
      <w:r w:rsidRPr="003C482C">
        <w:rPr>
          <w:rFonts w:asciiTheme="minorHAnsi" w:hAnsiTheme="minorHAnsi"/>
          <w:color w:val="595959"/>
          <w:sz w:val="22"/>
        </w:rPr>
        <w:t xml:space="preserve"> Identify any gaps or unanswered questions.</w:t>
      </w:r>
      <w:r w:rsidR="00655518">
        <w:rPr>
          <w:rFonts w:asciiTheme="minorHAnsi" w:hAnsiTheme="minorHAnsi"/>
          <w:color w:val="595959"/>
          <w:sz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Explanatory/Comparison</w:t>
      </w:r>
      <w:r w:rsidR="00655518">
        <w:rPr>
          <w:rFonts w:asciiTheme="minorHAnsi" w:hAnsiTheme="minorHAnsi"/>
          <w:b/>
          <w:color w:val="595959"/>
          <w:sz w:val="22"/>
        </w:rPr>
        <w:t>)</w:t>
      </w:r>
    </w:p>
    <w:p w14:paraId="4A5E3A6B" w14:textId="77777777" w:rsidR="00313EC1" w:rsidRPr="003C482C" w:rsidRDefault="00313EC1">
      <w:pPr>
        <w:rPr>
          <w:rFonts w:asciiTheme="minorHAnsi" w:hAnsiTheme="minorHAnsi"/>
          <w:b/>
          <w:color w:val="595959"/>
          <w:sz w:val="22"/>
        </w:rPr>
      </w:pPr>
    </w:p>
    <w:p w14:paraId="1BF401D3" w14:textId="77777777" w:rsidR="00C1704C" w:rsidRDefault="00C1704C">
      <w:pPr>
        <w:ind w:left="720"/>
        <w:rPr>
          <w:rFonts w:asciiTheme="minorHAnsi" w:hAnsiTheme="minorHAnsi" w:cs="Calibri"/>
          <w:b/>
          <w:color w:val="595959"/>
          <w:sz w:val="22"/>
          <w:szCs w:val="22"/>
        </w:rPr>
        <w:sectPr w:rsidR="00C1704C">
          <w:pgSz w:w="15840" w:h="12240" w:orient="landscape"/>
          <w:pgMar w:top="864" w:right="864" w:bottom="864" w:left="864" w:header="720" w:footer="720" w:gutter="0"/>
          <w:cols w:space="720"/>
          <w:docGrid w:linePitch="240" w:charSpace="32768"/>
        </w:sectPr>
      </w:pPr>
    </w:p>
    <w:p w14:paraId="7AF6C527" w14:textId="77777777" w:rsidR="00655518" w:rsidRDefault="00313EC1">
      <w:pPr>
        <w:ind w:left="720"/>
        <w:rPr>
          <w:rFonts w:asciiTheme="minorHAnsi" w:hAnsiTheme="minorHAnsi"/>
          <w:color w:val="595959"/>
          <w:sz w:val="22"/>
        </w:rPr>
      </w:pPr>
      <w:r w:rsidRPr="003C482C">
        <w:rPr>
          <w:rFonts w:asciiTheme="minorHAnsi" w:hAnsiTheme="minorHAnsi"/>
          <w:b/>
          <w:color w:val="595959"/>
          <w:sz w:val="22"/>
        </w:rPr>
        <w:lastRenderedPageBreak/>
        <w:t xml:space="preserve">Variation Task 22 Example: </w:t>
      </w:r>
      <w:r w:rsidRPr="003C482C">
        <w:rPr>
          <w:rFonts w:asciiTheme="minorHAnsi" w:hAnsiTheme="minorHAnsi"/>
          <w:color w:val="595959"/>
          <w:sz w:val="22"/>
        </w:rPr>
        <w:t xml:space="preserve">After researching </w:t>
      </w:r>
      <w:r w:rsidRPr="003C482C">
        <w:rPr>
          <w:rFonts w:asciiTheme="minorHAnsi" w:hAnsiTheme="minorHAnsi"/>
          <w:color w:val="595959"/>
          <w:sz w:val="22"/>
          <w:u w:val="single"/>
        </w:rPr>
        <w:t>historical sources on the ancient communities of Egypt and the Americas</w:t>
      </w:r>
      <w:r w:rsidRPr="003C482C">
        <w:rPr>
          <w:rFonts w:asciiTheme="minorHAnsi" w:hAnsiTheme="minorHAnsi"/>
          <w:color w:val="595959"/>
          <w:sz w:val="22"/>
        </w:rPr>
        <w:t xml:space="preserve">, write </w:t>
      </w:r>
      <w:r w:rsidRPr="00C401B6">
        <w:rPr>
          <w:rFonts w:asciiTheme="minorHAnsi" w:hAnsiTheme="minorHAnsi"/>
          <w:color w:val="595959"/>
          <w:sz w:val="22"/>
        </w:rPr>
        <w:t xml:space="preserve">a </w:t>
      </w:r>
      <w:r w:rsidRPr="003C482C">
        <w:rPr>
          <w:rFonts w:asciiTheme="minorHAnsi" w:hAnsiTheme="minorHAnsi"/>
          <w:color w:val="595959"/>
          <w:sz w:val="22"/>
          <w:u w:val="single"/>
        </w:rPr>
        <w:t xml:space="preserve">feature article for </w:t>
      </w:r>
      <w:r w:rsidRPr="00EB7C72">
        <w:rPr>
          <w:rFonts w:asciiTheme="minorHAnsi" w:hAnsiTheme="minorHAnsi"/>
          <w:color w:val="595959"/>
          <w:sz w:val="22"/>
          <w:u w:val="single"/>
        </w:rPr>
        <w:t>your student magazine</w:t>
      </w:r>
      <w:r w:rsidRPr="00EB7C72">
        <w:rPr>
          <w:rFonts w:asciiTheme="minorHAnsi" w:hAnsiTheme="minorHAnsi"/>
          <w:color w:val="595959"/>
          <w:sz w:val="22"/>
        </w:rPr>
        <w:t xml:space="preserve"> in which you compare </w:t>
      </w:r>
      <w:r w:rsidRPr="00EB7C72">
        <w:rPr>
          <w:rFonts w:asciiTheme="minorHAnsi" w:hAnsiTheme="minorHAnsi"/>
          <w:color w:val="595959"/>
          <w:sz w:val="22"/>
          <w:u w:val="single"/>
        </w:rPr>
        <w:t xml:space="preserve">the architecture of each </w:t>
      </w:r>
      <w:r w:rsidRPr="00C401B6">
        <w:rPr>
          <w:rFonts w:asciiTheme="minorHAnsi" w:hAnsiTheme="minorHAnsi"/>
          <w:color w:val="595959"/>
          <w:sz w:val="22"/>
          <w:u w:val="single"/>
        </w:rPr>
        <w:t>culture</w:t>
      </w:r>
      <w:r w:rsidRPr="00EB7C72">
        <w:rPr>
          <w:rFonts w:asciiTheme="minorHAnsi" w:hAnsiTheme="minorHAnsi"/>
          <w:color w:val="595959"/>
          <w:sz w:val="22"/>
        </w:rPr>
        <w:t>.</w:t>
      </w:r>
      <w:r w:rsidR="00655518">
        <w:rPr>
          <w:rFonts w:asciiTheme="minorHAnsi" w:hAnsiTheme="minorHAnsi"/>
          <w:color w:val="595959"/>
          <w:sz w:val="22"/>
        </w:rPr>
        <w:t xml:space="preserve"> (</w:t>
      </w:r>
      <w:r w:rsidRPr="00EB7C72">
        <w:rPr>
          <w:rFonts w:asciiTheme="minorHAnsi" w:hAnsiTheme="minorHAnsi"/>
          <w:color w:val="595959"/>
          <w:sz w:val="22"/>
        </w:rPr>
        <w:t>Informational or Explanatory/Comparison</w:t>
      </w:r>
      <w:r w:rsidR="00655518">
        <w:rPr>
          <w:rFonts w:asciiTheme="minorHAnsi" w:hAnsiTheme="minorHAnsi"/>
          <w:color w:val="595959"/>
          <w:sz w:val="22"/>
        </w:rPr>
        <w:t>)</w:t>
      </w:r>
    </w:p>
    <w:p w14:paraId="67F670A3" w14:textId="77777777" w:rsidR="00313EC1" w:rsidRPr="003C482C"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3C482C" w14:paraId="6B3CE8CA"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744C06A3" w14:textId="77777777" w:rsidR="00313EC1" w:rsidRPr="003C482C" w:rsidRDefault="00313EC1">
            <w:pPr>
              <w:rPr>
                <w:rFonts w:asciiTheme="minorHAnsi" w:hAnsiTheme="minorHAnsi"/>
                <w:b/>
                <w:sz w:val="22"/>
              </w:rPr>
            </w:pPr>
          </w:p>
          <w:p w14:paraId="23A78ADC" w14:textId="273D91AC" w:rsidR="00655518" w:rsidRDefault="00313EC1">
            <w:pPr>
              <w:rPr>
                <w:rFonts w:asciiTheme="minorHAnsi" w:hAnsiTheme="minorHAnsi"/>
                <w:b/>
                <w:sz w:val="22"/>
              </w:rPr>
            </w:pPr>
            <w:r w:rsidRPr="003C482C">
              <w:rPr>
                <w:rFonts w:asciiTheme="minorHAnsi" w:hAnsiTheme="minorHAnsi"/>
                <w:b/>
                <w:sz w:val="22"/>
              </w:rPr>
              <w:t>Task 23 Template:</w:t>
            </w:r>
            <w:r w:rsidRPr="003C482C">
              <w:rPr>
                <w:rFonts w:asciiTheme="minorHAnsi" w:hAnsiTheme="minorHAnsi"/>
                <w:sz w:val="22"/>
              </w:rPr>
              <w:t xml:space="preserve"> [Insert question] 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763E16">
              <w:rPr>
                <w:rFonts w:asciiTheme="minorHAnsi" w:hAnsiTheme="minorHAnsi"/>
                <w:sz w:val="22"/>
              </w:rPr>
              <w:t>),</w:t>
            </w:r>
            <w:r w:rsidRPr="003C482C">
              <w:rPr>
                <w:rFonts w:asciiTheme="minorHAnsi" w:hAnsiTheme="minorHAnsi"/>
                <w:sz w:val="22"/>
              </w:rPr>
              <w:t xml:space="preserve"> write</w:t>
            </w:r>
            <w:r w:rsidR="00F971FB">
              <w:rPr>
                <w:rFonts w:cs="Calibri"/>
                <w:sz w:val="22"/>
                <w:szCs w:val="22"/>
              </w:rPr>
              <w:t xml:space="preserve"> a/an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essay, report, or substitute</w:t>
            </w:r>
            <w:r w:rsidR="00655518">
              <w:rPr>
                <w:rFonts w:asciiTheme="minorHAnsi" w:hAnsiTheme="minorHAnsi"/>
                <w:sz w:val="22"/>
              </w:rPr>
              <w:t xml:space="preserve">) </w:t>
            </w:r>
            <w:r w:rsidRPr="003C482C">
              <w:rPr>
                <w:rFonts w:asciiTheme="minorHAnsi" w:hAnsiTheme="minorHAnsi"/>
                <w:sz w:val="22"/>
              </w:rPr>
              <w:t>that compares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 xml:space="preserve">). </w:t>
            </w:r>
            <w:r w:rsidRPr="003C482C">
              <w:rPr>
                <w:rFonts w:asciiTheme="minorHAnsi" w:hAnsiTheme="minorHAnsi" w:cs="Calibri"/>
                <w:sz w:val="22"/>
                <w:szCs w:val="22"/>
              </w:rPr>
              <w:t xml:space="preserve"> </w:t>
            </w:r>
            <w:r w:rsidRPr="003C482C">
              <w:rPr>
                <w:rFonts w:asciiTheme="minorHAnsi" w:hAnsiTheme="minorHAnsi"/>
                <w:b/>
                <w:sz w:val="22"/>
              </w:rPr>
              <w:t>L2</w:t>
            </w:r>
            <w:r w:rsidRPr="003C482C">
              <w:rPr>
                <w:rFonts w:asciiTheme="minorHAnsi" w:hAnsiTheme="minorHAnsi"/>
                <w:sz w:val="22"/>
              </w:rPr>
              <w:t xml:space="preserve"> In your discussion, address the credibility and origin of sources in view of your research topic. </w:t>
            </w:r>
            <w:r w:rsidRPr="003C482C">
              <w:rPr>
                <w:rFonts w:asciiTheme="minorHAnsi" w:hAnsiTheme="minorHAnsi"/>
                <w:b/>
                <w:sz w:val="22"/>
              </w:rPr>
              <w:t>L3</w:t>
            </w:r>
            <w:r w:rsidRPr="003C482C">
              <w:rPr>
                <w:rFonts w:asciiTheme="minorHAnsi" w:hAnsiTheme="minorHAnsi"/>
                <w:sz w:val="22"/>
              </w:rPr>
              <w:t xml:space="preserve"> Identify any gaps or unanswered questions.</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Explanatory/Comparison</w:t>
            </w:r>
            <w:r w:rsidR="00655518">
              <w:rPr>
                <w:rFonts w:asciiTheme="minorHAnsi" w:hAnsiTheme="minorHAnsi"/>
                <w:b/>
                <w:sz w:val="22"/>
              </w:rPr>
              <w:t>)</w:t>
            </w:r>
          </w:p>
          <w:p w14:paraId="6D86E645" w14:textId="77777777" w:rsidR="00313EC1" w:rsidRPr="003C482C" w:rsidRDefault="00313EC1">
            <w:pPr>
              <w:rPr>
                <w:rFonts w:asciiTheme="minorHAnsi" w:hAnsiTheme="minorHAnsi"/>
                <w:b/>
                <w:sz w:val="22"/>
              </w:rPr>
            </w:pPr>
          </w:p>
        </w:tc>
      </w:tr>
    </w:tbl>
    <w:p w14:paraId="1ABB73D0" w14:textId="77777777" w:rsidR="00313EC1" w:rsidRPr="003C482C" w:rsidRDefault="00313EC1">
      <w:pPr>
        <w:rPr>
          <w:rFonts w:asciiTheme="minorHAnsi" w:hAnsiTheme="minorHAnsi"/>
          <w:b/>
          <w:sz w:val="22"/>
        </w:rPr>
      </w:pPr>
    </w:p>
    <w:p w14:paraId="2456B1BB" w14:textId="77777777" w:rsidR="00655518" w:rsidRPr="00927C31" w:rsidRDefault="00313EC1">
      <w:pPr>
        <w:ind w:left="720"/>
        <w:rPr>
          <w:rFonts w:asciiTheme="minorHAnsi" w:hAnsiTheme="minorHAnsi"/>
          <w:sz w:val="22"/>
        </w:rPr>
      </w:pPr>
      <w:r w:rsidRPr="003C482C">
        <w:rPr>
          <w:rFonts w:asciiTheme="minorHAnsi" w:hAnsiTheme="minorHAnsi"/>
          <w:b/>
          <w:sz w:val="22"/>
        </w:rPr>
        <w:t xml:space="preserve">Task 23 ELA Example: </w:t>
      </w:r>
      <w:r w:rsidRPr="003C482C">
        <w:rPr>
          <w:rFonts w:asciiTheme="minorHAnsi" w:hAnsiTheme="minorHAnsi"/>
          <w:sz w:val="22"/>
          <w:u w:val="single"/>
        </w:rPr>
        <w:t>How do poets use grammar to convey meaning?</w:t>
      </w:r>
      <w:r w:rsidRPr="003C482C">
        <w:rPr>
          <w:rFonts w:asciiTheme="minorHAnsi" w:hAnsiTheme="minorHAnsi"/>
          <w:sz w:val="22"/>
        </w:rPr>
        <w:t xml:space="preserve"> After reading </w:t>
      </w:r>
      <w:r w:rsidRPr="003C482C">
        <w:rPr>
          <w:rFonts w:asciiTheme="minorHAnsi" w:hAnsiTheme="minorHAnsi"/>
          <w:sz w:val="22"/>
          <w:u w:val="single"/>
        </w:rPr>
        <w:t>poems by Emily Dickinson and e.e. cummings</w:t>
      </w:r>
      <w:r w:rsidRPr="003C482C">
        <w:rPr>
          <w:rFonts w:asciiTheme="minorHAnsi" w:hAnsiTheme="minorHAnsi"/>
          <w:sz w:val="22"/>
        </w:rPr>
        <w:t xml:space="preserve">, write an </w:t>
      </w:r>
      <w:r w:rsidRPr="00927C31">
        <w:rPr>
          <w:rFonts w:asciiTheme="minorHAnsi" w:hAnsiTheme="minorHAnsi"/>
          <w:sz w:val="22"/>
          <w:u w:val="single"/>
        </w:rPr>
        <w:t>essay</w:t>
      </w:r>
      <w:r w:rsidRPr="00927C31">
        <w:rPr>
          <w:rFonts w:asciiTheme="minorHAnsi" w:hAnsiTheme="minorHAnsi"/>
          <w:sz w:val="22"/>
        </w:rPr>
        <w:t xml:space="preserve"> that compares </w:t>
      </w:r>
      <w:r w:rsidRPr="00927C31">
        <w:rPr>
          <w:rFonts w:asciiTheme="minorHAnsi" w:hAnsiTheme="minorHAnsi"/>
          <w:sz w:val="22"/>
          <w:u w:val="single"/>
        </w:rPr>
        <w:t>how each poet uses grammar to create meaning</w:t>
      </w:r>
      <w:r w:rsidRPr="00927C31">
        <w:rPr>
          <w:rFonts w:asciiTheme="minorHAnsi" w:hAnsiTheme="minorHAnsi"/>
          <w:sz w:val="22"/>
        </w:rPr>
        <w:t>.</w:t>
      </w:r>
      <w:r w:rsidR="00655518" w:rsidRPr="00927C31">
        <w:rPr>
          <w:rFonts w:asciiTheme="minorHAnsi" w:hAnsiTheme="minorHAnsi"/>
          <w:sz w:val="22"/>
        </w:rPr>
        <w:t xml:space="preserve"> (</w:t>
      </w:r>
      <w:r w:rsidRPr="00927C31">
        <w:rPr>
          <w:rFonts w:asciiTheme="minorHAnsi" w:hAnsiTheme="minorHAnsi"/>
          <w:sz w:val="22"/>
        </w:rPr>
        <w:t>Informational or Explanatory/Comparison</w:t>
      </w:r>
      <w:r w:rsidR="00655518" w:rsidRPr="00927C31">
        <w:rPr>
          <w:rFonts w:asciiTheme="minorHAnsi" w:hAnsiTheme="minorHAnsi"/>
          <w:sz w:val="22"/>
        </w:rPr>
        <w:t>)</w:t>
      </w:r>
    </w:p>
    <w:p w14:paraId="2CED0B22" w14:textId="77777777" w:rsidR="00313EC1" w:rsidRPr="003C482C" w:rsidRDefault="00313EC1">
      <w:pPr>
        <w:ind w:left="720"/>
        <w:rPr>
          <w:rFonts w:asciiTheme="minorHAnsi" w:hAnsiTheme="minorHAnsi"/>
          <w:sz w:val="22"/>
        </w:rPr>
      </w:pPr>
    </w:p>
    <w:p w14:paraId="1CD0D3AC" w14:textId="77777777" w:rsidR="00655518" w:rsidRPr="00927C31" w:rsidRDefault="00313EC1">
      <w:pPr>
        <w:ind w:left="720"/>
        <w:rPr>
          <w:rFonts w:asciiTheme="minorHAnsi" w:hAnsiTheme="minorHAnsi"/>
          <w:sz w:val="22"/>
        </w:rPr>
      </w:pPr>
      <w:r w:rsidRPr="003C482C">
        <w:rPr>
          <w:rFonts w:asciiTheme="minorHAnsi" w:hAnsiTheme="minorHAnsi"/>
          <w:b/>
          <w:sz w:val="22"/>
        </w:rPr>
        <w:t xml:space="preserve">Task 23 Social Studies: </w:t>
      </w:r>
      <w:r w:rsidRPr="003C482C">
        <w:rPr>
          <w:rFonts w:asciiTheme="minorHAnsi" w:hAnsiTheme="minorHAnsi"/>
          <w:sz w:val="22"/>
          <w:u w:val="single"/>
        </w:rPr>
        <w:t>How did the French and the American Revolutions contribute to transformations in Europe and the world?</w:t>
      </w:r>
      <w:r w:rsidRPr="003C482C">
        <w:rPr>
          <w:rFonts w:asciiTheme="minorHAnsi" w:hAnsiTheme="minorHAnsi"/>
          <w:sz w:val="22"/>
        </w:rPr>
        <w:t xml:space="preserve"> After reading </w:t>
      </w:r>
      <w:r w:rsidRPr="00927C31">
        <w:rPr>
          <w:rFonts w:asciiTheme="minorHAnsi" w:hAnsiTheme="minorHAnsi"/>
          <w:sz w:val="22"/>
          <w:u w:val="single"/>
        </w:rPr>
        <w:t>historical documents</w:t>
      </w:r>
      <w:r w:rsidRPr="00927C31">
        <w:rPr>
          <w:rFonts w:asciiTheme="minorHAnsi" w:hAnsiTheme="minorHAnsi"/>
          <w:sz w:val="22"/>
        </w:rPr>
        <w:t xml:space="preserve">, write an </w:t>
      </w:r>
      <w:r w:rsidRPr="00927C31">
        <w:rPr>
          <w:rFonts w:asciiTheme="minorHAnsi" w:hAnsiTheme="minorHAnsi"/>
          <w:sz w:val="22"/>
          <w:u w:val="single"/>
        </w:rPr>
        <w:t>essay</w:t>
      </w:r>
      <w:r w:rsidRPr="00927C31">
        <w:rPr>
          <w:rFonts w:asciiTheme="minorHAnsi" w:hAnsiTheme="minorHAnsi"/>
          <w:sz w:val="22"/>
        </w:rPr>
        <w:t xml:space="preserve"> that compares </w:t>
      </w:r>
      <w:r w:rsidRPr="00927C31">
        <w:rPr>
          <w:rFonts w:asciiTheme="minorHAnsi" w:hAnsiTheme="minorHAnsi"/>
          <w:sz w:val="22"/>
          <w:u w:val="single"/>
        </w:rPr>
        <w:t>how each revolution contributed to future world political and social structures</w:t>
      </w:r>
      <w:r w:rsidRPr="00C401B6">
        <w:rPr>
          <w:rFonts w:asciiTheme="minorHAnsi" w:hAnsiTheme="minorHAnsi"/>
          <w:sz w:val="22"/>
        </w:rPr>
        <w:t>.</w:t>
      </w:r>
      <w:r w:rsidR="00655518" w:rsidRPr="00927C31">
        <w:rPr>
          <w:rFonts w:asciiTheme="minorHAnsi" w:hAnsiTheme="minorHAnsi"/>
          <w:sz w:val="22"/>
        </w:rPr>
        <w:t xml:space="preserve"> (</w:t>
      </w:r>
      <w:r w:rsidRPr="00927C31">
        <w:rPr>
          <w:rFonts w:asciiTheme="minorHAnsi" w:hAnsiTheme="minorHAnsi"/>
          <w:sz w:val="22"/>
        </w:rPr>
        <w:t>Informational or Explanatory/Comparison</w:t>
      </w:r>
      <w:r w:rsidR="00655518" w:rsidRPr="00927C31">
        <w:rPr>
          <w:rFonts w:asciiTheme="minorHAnsi" w:hAnsiTheme="minorHAnsi"/>
          <w:sz w:val="22"/>
        </w:rPr>
        <w:t>)</w:t>
      </w:r>
    </w:p>
    <w:p w14:paraId="1255296E" w14:textId="77777777" w:rsidR="00313EC1" w:rsidRPr="00927C31" w:rsidRDefault="00313EC1">
      <w:pPr>
        <w:ind w:left="720"/>
        <w:rPr>
          <w:rFonts w:asciiTheme="minorHAnsi" w:hAnsiTheme="minorHAnsi"/>
          <w:sz w:val="22"/>
        </w:rPr>
      </w:pPr>
    </w:p>
    <w:p w14:paraId="6823206C" w14:textId="77777777" w:rsidR="00655518" w:rsidRPr="00927C31" w:rsidRDefault="00313EC1">
      <w:pPr>
        <w:ind w:left="720"/>
        <w:rPr>
          <w:rFonts w:asciiTheme="minorHAnsi" w:hAnsiTheme="minorHAnsi"/>
          <w:sz w:val="22"/>
        </w:rPr>
      </w:pPr>
      <w:r w:rsidRPr="003C482C">
        <w:rPr>
          <w:rFonts w:asciiTheme="minorHAnsi" w:hAnsiTheme="minorHAnsi"/>
          <w:sz w:val="22"/>
        </w:rPr>
        <w:t>T</w:t>
      </w:r>
      <w:r w:rsidRPr="003C482C">
        <w:rPr>
          <w:rFonts w:asciiTheme="minorHAnsi" w:hAnsiTheme="minorHAnsi"/>
          <w:b/>
          <w:sz w:val="22"/>
        </w:rPr>
        <w:t>ask 23 Science Example</w:t>
      </w:r>
      <w:r w:rsidRPr="003C482C">
        <w:rPr>
          <w:rFonts w:asciiTheme="minorHAnsi" w:hAnsiTheme="minorHAnsi"/>
          <w:sz w:val="22"/>
        </w:rPr>
        <w:t xml:space="preserve">: </w:t>
      </w:r>
      <w:r w:rsidRPr="003C482C">
        <w:rPr>
          <w:rFonts w:asciiTheme="minorHAnsi" w:hAnsiTheme="minorHAnsi"/>
          <w:sz w:val="22"/>
          <w:u w:val="single"/>
        </w:rPr>
        <w:t>What are the effects of climate change?</w:t>
      </w:r>
      <w:r w:rsidRPr="003C482C">
        <w:rPr>
          <w:rFonts w:asciiTheme="minorHAnsi" w:hAnsiTheme="minorHAnsi"/>
          <w:sz w:val="22"/>
        </w:rPr>
        <w:t xml:space="preserve"> After reading </w:t>
      </w:r>
      <w:r w:rsidRPr="003C482C">
        <w:rPr>
          <w:rFonts w:asciiTheme="minorHAnsi" w:hAnsiTheme="minorHAnsi"/>
          <w:sz w:val="22"/>
          <w:u w:val="single"/>
        </w:rPr>
        <w:t>at least four scientific articles on changes in climate conditions</w:t>
      </w:r>
      <w:r w:rsidRPr="003C482C">
        <w:rPr>
          <w:rFonts w:asciiTheme="minorHAnsi" w:hAnsiTheme="minorHAnsi"/>
          <w:sz w:val="22"/>
        </w:rPr>
        <w:t xml:space="preserve">, </w:t>
      </w:r>
      <w:r w:rsidRPr="00927C31">
        <w:rPr>
          <w:rFonts w:asciiTheme="minorHAnsi" w:hAnsiTheme="minorHAnsi"/>
          <w:sz w:val="22"/>
        </w:rPr>
        <w:t xml:space="preserve">write a </w:t>
      </w:r>
      <w:r w:rsidRPr="00927C31">
        <w:rPr>
          <w:rFonts w:asciiTheme="minorHAnsi" w:hAnsiTheme="minorHAnsi"/>
          <w:sz w:val="22"/>
          <w:u w:val="single"/>
        </w:rPr>
        <w:t>report</w:t>
      </w:r>
      <w:r w:rsidRPr="00927C31">
        <w:rPr>
          <w:rFonts w:asciiTheme="minorHAnsi" w:hAnsiTheme="minorHAnsi"/>
          <w:sz w:val="22"/>
        </w:rPr>
        <w:t xml:space="preserve"> that compares </w:t>
      </w:r>
      <w:r w:rsidRPr="00927C31">
        <w:rPr>
          <w:rFonts w:asciiTheme="minorHAnsi" w:hAnsiTheme="minorHAnsi"/>
          <w:sz w:val="22"/>
          <w:u w:val="single"/>
        </w:rPr>
        <w:t>how each author explains changes in climate at work today</w:t>
      </w:r>
      <w:r w:rsidRPr="00927C31">
        <w:rPr>
          <w:rFonts w:asciiTheme="minorHAnsi" w:hAnsiTheme="minorHAnsi"/>
          <w:sz w:val="22"/>
        </w:rPr>
        <w:t>.</w:t>
      </w:r>
      <w:r w:rsidR="00655518" w:rsidRPr="00927C31">
        <w:rPr>
          <w:rFonts w:asciiTheme="minorHAnsi" w:hAnsiTheme="minorHAnsi"/>
          <w:sz w:val="22"/>
        </w:rPr>
        <w:t xml:space="preserve"> (</w:t>
      </w:r>
      <w:r w:rsidRPr="00927C31">
        <w:rPr>
          <w:rFonts w:asciiTheme="minorHAnsi" w:hAnsiTheme="minorHAnsi"/>
          <w:sz w:val="22"/>
        </w:rPr>
        <w:t>Informational or Explanatory/Comparison</w:t>
      </w:r>
      <w:r w:rsidR="00655518" w:rsidRPr="00927C31">
        <w:rPr>
          <w:rFonts w:asciiTheme="minorHAnsi" w:hAnsiTheme="minorHAnsi"/>
          <w:sz w:val="22"/>
        </w:rPr>
        <w:t>)</w:t>
      </w:r>
    </w:p>
    <w:p w14:paraId="269FC9AB" w14:textId="77777777" w:rsidR="00313EC1" w:rsidRPr="003C482C" w:rsidRDefault="00313EC1">
      <w:pPr>
        <w:rPr>
          <w:rFonts w:asciiTheme="minorHAnsi" w:hAnsiTheme="minorHAnsi"/>
          <w:b/>
          <w:sz w:val="22"/>
        </w:rPr>
      </w:pPr>
    </w:p>
    <w:p w14:paraId="5B087751" w14:textId="000A29F6" w:rsidR="00655518" w:rsidRDefault="00313EC1">
      <w:pPr>
        <w:rPr>
          <w:rFonts w:asciiTheme="minorHAnsi" w:hAnsiTheme="minorHAnsi"/>
          <w:b/>
          <w:color w:val="595959"/>
          <w:sz w:val="22"/>
        </w:rPr>
      </w:pPr>
      <w:r w:rsidRPr="003C482C">
        <w:rPr>
          <w:rFonts w:asciiTheme="minorHAnsi" w:hAnsiTheme="minorHAnsi"/>
          <w:b/>
          <w:color w:val="595959"/>
          <w:sz w:val="22"/>
        </w:rPr>
        <w:t>Variation Task 23 Template:</w:t>
      </w:r>
      <w:r w:rsidRPr="003C482C">
        <w:rPr>
          <w:rFonts w:asciiTheme="minorHAnsi" w:hAnsiTheme="minorHAnsi"/>
          <w:color w:val="595959"/>
          <w:sz w:val="22"/>
        </w:rPr>
        <w:t xml:space="preserve"> [Insert question] </w:t>
      </w:r>
      <w:proofErr w:type="gramStart"/>
      <w:r w:rsidRPr="003C482C">
        <w:rPr>
          <w:rFonts w:asciiTheme="minorHAnsi" w:hAnsiTheme="minorHAnsi"/>
          <w:color w:val="595959"/>
          <w:sz w:val="22"/>
        </w:rPr>
        <w:t>After</w:t>
      </w:r>
      <w:proofErr w:type="gramEnd"/>
      <w:r w:rsidRPr="003C482C">
        <w:rPr>
          <w:rFonts w:asciiTheme="minorHAnsi" w:hAnsiTheme="minorHAnsi"/>
          <w:color w:val="595959"/>
          <w:sz w:val="22"/>
        </w:rPr>
        <w:t xml:space="preserve"> reading and analyzing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literature or informational texts</w:t>
      </w:r>
      <w:r w:rsidR="00763E16">
        <w:rPr>
          <w:rFonts w:asciiTheme="minorHAnsi" w:hAnsiTheme="minorHAnsi"/>
          <w:color w:val="595959"/>
          <w:sz w:val="22"/>
        </w:rPr>
        <w:t>),</w:t>
      </w:r>
      <w:r w:rsidRPr="003C482C">
        <w:rPr>
          <w:rFonts w:asciiTheme="minorHAnsi" w:hAnsiTheme="minorHAnsi"/>
          <w:color w:val="595959"/>
          <w:sz w:val="22"/>
        </w:rPr>
        <w:t xml:space="preserve"> write</w:t>
      </w:r>
      <w:r w:rsidR="00F971FB">
        <w:rPr>
          <w:rFonts w:asciiTheme="minorHAnsi" w:hAnsiTheme="minorHAnsi"/>
          <w:color w:val="595959"/>
          <w:sz w:val="22"/>
        </w:rPr>
        <w:t xml:space="preserve"> a/an</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essay, report, or substitute</w:t>
      </w:r>
      <w:r w:rsidR="00655518">
        <w:rPr>
          <w:rFonts w:asciiTheme="minorHAnsi" w:hAnsiTheme="minorHAnsi"/>
          <w:color w:val="595959"/>
          <w:sz w:val="22"/>
        </w:rPr>
        <w:t xml:space="preserve">) </w:t>
      </w:r>
      <w:r w:rsidRPr="003C482C">
        <w:rPr>
          <w:rFonts w:asciiTheme="minorHAnsi" w:hAnsiTheme="minorHAnsi"/>
          <w:color w:val="595959"/>
          <w:sz w:val="22"/>
        </w:rPr>
        <w:t>in which you compare</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olor w:val="595959"/>
          <w:sz w:val="22"/>
          <w:szCs w:val="22"/>
        </w:rPr>
        <w:t xml:space="preserve"> </w:t>
      </w:r>
      <w:r w:rsidRPr="00EB7C72">
        <w:rPr>
          <w:rFonts w:asciiTheme="minorHAnsi" w:hAnsiTheme="minorHAnsi"/>
          <w:b/>
          <w:color w:val="595959"/>
          <w:sz w:val="22"/>
        </w:rPr>
        <w:t>L2</w:t>
      </w:r>
      <w:r w:rsidRPr="003C482C">
        <w:rPr>
          <w:rFonts w:asciiTheme="minorHAnsi" w:hAnsiTheme="minorHAnsi"/>
          <w:color w:val="595959"/>
          <w:sz w:val="22"/>
        </w:rPr>
        <w:t xml:space="preserve"> In your discussion, address the credibility and origin of sources in view of your research topic</w:t>
      </w:r>
      <w:r w:rsidRPr="00EB7C72">
        <w:rPr>
          <w:rFonts w:asciiTheme="minorHAnsi" w:hAnsiTheme="minorHAnsi"/>
          <w:b/>
          <w:color w:val="595959"/>
          <w:sz w:val="22"/>
        </w:rPr>
        <w:t>. L3</w:t>
      </w:r>
      <w:r w:rsidRPr="003C482C">
        <w:rPr>
          <w:rFonts w:asciiTheme="minorHAnsi" w:hAnsiTheme="minorHAnsi"/>
          <w:color w:val="595959"/>
          <w:sz w:val="22"/>
        </w:rPr>
        <w:t xml:space="preserve"> Identify any gaps or unanswered questions.</w:t>
      </w:r>
      <w:r w:rsidR="00655518">
        <w:rPr>
          <w:rFonts w:asciiTheme="minorHAnsi" w:hAnsiTheme="minorHAnsi"/>
          <w:color w:val="595959"/>
          <w:sz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Explanatory/Comparison</w:t>
      </w:r>
      <w:r w:rsidR="00655518">
        <w:rPr>
          <w:rFonts w:asciiTheme="minorHAnsi" w:hAnsiTheme="minorHAnsi"/>
          <w:b/>
          <w:color w:val="595959"/>
          <w:sz w:val="22"/>
        </w:rPr>
        <w:t>)</w:t>
      </w:r>
    </w:p>
    <w:p w14:paraId="6ED6423A" w14:textId="77777777" w:rsidR="00313EC1" w:rsidRPr="003C482C" w:rsidRDefault="00313EC1">
      <w:pPr>
        <w:rPr>
          <w:rFonts w:asciiTheme="minorHAnsi" w:hAnsiTheme="minorHAnsi"/>
          <w:b/>
          <w:color w:val="595959"/>
          <w:sz w:val="22"/>
        </w:rPr>
      </w:pPr>
    </w:p>
    <w:p w14:paraId="2CB7A92D" w14:textId="77777777" w:rsidR="00655518" w:rsidRDefault="00313EC1">
      <w:pPr>
        <w:pStyle w:val="Heading1"/>
        <w:spacing w:before="0" w:after="0"/>
        <w:ind w:left="720"/>
        <w:jc w:val="left"/>
        <w:rPr>
          <w:rFonts w:asciiTheme="minorHAnsi" w:hAnsiTheme="minorHAnsi"/>
          <w:b w:val="0"/>
          <w:color w:val="595959"/>
          <w:sz w:val="22"/>
        </w:rPr>
      </w:pPr>
      <w:r w:rsidRPr="003C482C">
        <w:rPr>
          <w:rFonts w:asciiTheme="minorHAnsi" w:hAnsiTheme="minorHAnsi"/>
          <w:color w:val="595959"/>
          <w:sz w:val="22"/>
        </w:rPr>
        <w:t xml:space="preserve">Variation Task 23 Example: </w:t>
      </w:r>
      <w:r w:rsidRPr="003C482C">
        <w:rPr>
          <w:rFonts w:asciiTheme="minorHAnsi" w:hAnsiTheme="minorHAnsi"/>
          <w:b w:val="0"/>
          <w:color w:val="595959"/>
          <w:sz w:val="22"/>
          <w:u w:val="single"/>
        </w:rPr>
        <w:t>How do poets use grammar to convey meaning?</w:t>
      </w:r>
      <w:r w:rsidRPr="003C482C">
        <w:rPr>
          <w:rFonts w:asciiTheme="minorHAnsi" w:hAnsiTheme="minorHAnsi"/>
          <w:b w:val="0"/>
          <w:color w:val="595959"/>
          <w:sz w:val="22"/>
        </w:rPr>
        <w:t xml:space="preserve"> After reading and analyzing p</w:t>
      </w:r>
      <w:r w:rsidRPr="003C482C">
        <w:rPr>
          <w:rFonts w:asciiTheme="minorHAnsi" w:hAnsiTheme="minorHAnsi"/>
          <w:b w:val="0"/>
          <w:color w:val="595959"/>
          <w:sz w:val="22"/>
          <w:u w:val="single"/>
        </w:rPr>
        <w:t xml:space="preserve">oems by Emily Dickinson and e.e. </w:t>
      </w:r>
      <w:r w:rsidRPr="00EB7C72">
        <w:rPr>
          <w:rFonts w:asciiTheme="minorHAnsi" w:hAnsiTheme="minorHAnsi"/>
          <w:b w:val="0"/>
          <w:color w:val="595959"/>
          <w:sz w:val="22"/>
          <w:u w:val="single"/>
        </w:rPr>
        <w:t>cummings</w:t>
      </w:r>
      <w:r w:rsidRPr="00EB7C72">
        <w:rPr>
          <w:rFonts w:asciiTheme="minorHAnsi" w:hAnsiTheme="minorHAnsi"/>
          <w:b w:val="0"/>
          <w:color w:val="595959"/>
          <w:sz w:val="22"/>
        </w:rPr>
        <w:t xml:space="preserve">, write an </w:t>
      </w:r>
      <w:r w:rsidRPr="00EB7C72">
        <w:rPr>
          <w:rFonts w:asciiTheme="minorHAnsi" w:hAnsiTheme="minorHAnsi"/>
          <w:b w:val="0"/>
          <w:color w:val="595959"/>
          <w:sz w:val="22"/>
          <w:u w:val="single"/>
        </w:rPr>
        <w:t>essay</w:t>
      </w:r>
      <w:r w:rsidRPr="00EB7C72">
        <w:rPr>
          <w:rFonts w:asciiTheme="minorHAnsi" w:hAnsiTheme="minorHAnsi"/>
          <w:b w:val="0"/>
          <w:color w:val="595959"/>
          <w:sz w:val="22"/>
        </w:rPr>
        <w:t xml:space="preserve"> in which you compare </w:t>
      </w:r>
      <w:r w:rsidRPr="00EB7C72">
        <w:rPr>
          <w:rFonts w:asciiTheme="minorHAnsi" w:hAnsiTheme="minorHAnsi"/>
          <w:b w:val="0"/>
          <w:color w:val="595959"/>
          <w:sz w:val="22"/>
          <w:u w:val="single"/>
        </w:rPr>
        <w:t>how each poet uses grammar to create meaning</w:t>
      </w:r>
      <w:r w:rsidRPr="00EB7C72">
        <w:rPr>
          <w:rFonts w:asciiTheme="minorHAnsi" w:hAnsiTheme="minorHAnsi"/>
          <w:b w:val="0"/>
          <w:color w:val="595959"/>
          <w:sz w:val="22"/>
        </w:rPr>
        <w:t>.</w:t>
      </w:r>
      <w:r w:rsidR="00655518">
        <w:rPr>
          <w:rFonts w:asciiTheme="minorHAnsi" w:hAnsiTheme="minorHAnsi"/>
          <w:b w:val="0"/>
          <w:color w:val="595959"/>
          <w:sz w:val="22"/>
        </w:rPr>
        <w:t xml:space="preserve"> (</w:t>
      </w:r>
      <w:r w:rsidRPr="00EB7C72">
        <w:rPr>
          <w:rFonts w:asciiTheme="minorHAnsi" w:hAnsiTheme="minorHAnsi"/>
          <w:b w:val="0"/>
          <w:color w:val="595959"/>
          <w:sz w:val="22"/>
        </w:rPr>
        <w:t>Informational or Explanatory/Comparison</w:t>
      </w:r>
      <w:r w:rsidR="00655518">
        <w:rPr>
          <w:rFonts w:asciiTheme="minorHAnsi" w:hAnsiTheme="minorHAnsi"/>
          <w:b w:val="0"/>
          <w:color w:val="595959"/>
          <w:sz w:val="22"/>
        </w:rPr>
        <w:t>)</w:t>
      </w:r>
    </w:p>
    <w:p w14:paraId="1CE1F1CD" w14:textId="77777777" w:rsidR="00313EC1" w:rsidRPr="003C482C" w:rsidRDefault="00313EC1">
      <w:pPr>
        <w:rPr>
          <w:rFonts w:asciiTheme="minorHAnsi" w:hAnsiTheme="minorHAnsi"/>
          <w:b/>
          <w:sz w:val="22"/>
        </w:rPr>
      </w:pPr>
    </w:p>
    <w:tbl>
      <w:tblPr>
        <w:tblW w:w="0" w:type="auto"/>
        <w:tblLayout w:type="fixed"/>
        <w:tblLook w:val="0000" w:firstRow="0" w:lastRow="0" w:firstColumn="0" w:lastColumn="0" w:noHBand="0" w:noVBand="0"/>
      </w:tblPr>
      <w:tblGrid>
        <w:gridCol w:w="14328"/>
      </w:tblGrid>
      <w:tr w:rsidR="00313EC1" w:rsidRPr="003C482C" w14:paraId="703272CC"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2305FFC5" w14:textId="77777777" w:rsidR="00313EC1" w:rsidRPr="003C482C" w:rsidRDefault="00313EC1">
            <w:pPr>
              <w:rPr>
                <w:rFonts w:asciiTheme="minorHAnsi" w:hAnsiTheme="minorHAnsi"/>
                <w:b/>
                <w:sz w:val="22"/>
              </w:rPr>
            </w:pPr>
          </w:p>
          <w:p w14:paraId="3831E82E" w14:textId="20F877DE" w:rsidR="00655518" w:rsidRDefault="00313EC1">
            <w:pPr>
              <w:rPr>
                <w:rFonts w:asciiTheme="minorHAnsi" w:hAnsiTheme="minorHAnsi"/>
                <w:b/>
                <w:sz w:val="22"/>
              </w:rPr>
            </w:pPr>
            <w:r w:rsidRPr="003C482C">
              <w:rPr>
                <w:rFonts w:asciiTheme="minorHAnsi" w:hAnsiTheme="minorHAnsi"/>
                <w:b/>
                <w:sz w:val="22"/>
              </w:rPr>
              <w:t>Task 24 Template:</w:t>
            </w:r>
            <w:r w:rsidRPr="003C482C">
              <w:rPr>
                <w:rFonts w:asciiTheme="minorHAnsi" w:hAnsiTheme="minorHAnsi"/>
                <w:sz w:val="22"/>
              </w:rPr>
              <w:t xml:space="preserve"> After researching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w:t>
            </w:r>
            <w:r w:rsidR="00F971FB">
              <w:rPr>
                <w:rFonts w:asciiTheme="minorHAnsi" w:hAnsiTheme="minorHAnsi"/>
                <w:sz w:val="22"/>
              </w:rPr>
              <w:t xml:space="preserv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sidRPr="00E15B55">
              <w:rPr>
                <w:rFonts w:asciiTheme="minorHAnsi" w:hAnsiTheme="minorHAnsi"/>
                <w:sz w:val="22"/>
              </w:rPr>
              <w:t xml:space="preserve">) </w:t>
            </w:r>
            <w:r w:rsidRPr="00E15B55">
              <w:rPr>
                <w:rFonts w:asciiTheme="minorHAnsi" w:hAnsiTheme="minorHAnsi"/>
                <w:sz w:val="22"/>
              </w:rPr>
              <w:t>t</w:t>
            </w:r>
            <w:r w:rsidRPr="003C482C">
              <w:rPr>
                <w:rFonts w:asciiTheme="minorHAnsi" w:hAnsiTheme="minorHAnsi"/>
                <w:sz w:val="22"/>
              </w:rPr>
              <w:t>hat examines causes of</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 xml:space="preserve">) </w:t>
            </w:r>
            <w:r w:rsidRPr="003C482C">
              <w:rPr>
                <w:rFonts w:asciiTheme="minorHAnsi" w:hAnsiTheme="minorHAnsi"/>
                <w:sz w:val="22"/>
              </w:rPr>
              <w:t>and explains effects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What conclusions or implications can you draw? Support your discussion with evidence from your research.</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Explanatory/Cause-Effect</w:t>
            </w:r>
            <w:r w:rsidR="00655518">
              <w:rPr>
                <w:rFonts w:asciiTheme="minorHAnsi" w:hAnsiTheme="minorHAnsi"/>
                <w:b/>
                <w:sz w:val="22"/>
              </w:rPr>
              <w:t>)</w:t>
            </w:r>
          </w:p>
          <w:p w14:paraId="6DA50EB7" w14:textId="77777777" w:rsidR="00313EC1" w:rsidRPr="003C482C" w:rsidRDefault="00313EC1">
            <w:pPr>
              <w:rPr>
                <w:rFonts w:asciiTheme="minorHAnsi" w:hAnsiTheme="minorHAnsi"/>
                <w:b/>
                <w:sz w:val="22"/>
              </w:rPr>
            </w:pPr>
          </w:p>
        </w:tc>
      </w:tr>
    </w:tbl>
    <w:p w14:paraId="5A6AE0BD" w14:textId="77777777" w:rsidR="00313EC1" w:rsidRPr="003C482C" w:rsidRDefault="00313EC1">
      <w:pPr>
        <w:rPr>
          <w:rFonts w:asciiTheme="minorHAnsi" w:hAnsiTheme="minorHAnsi"/>
          <w:b/>
          <w:sz w:val="22"/>
        </w:rPr>
      </w:pPr>
    </w:p>
    <w:p w14:paraId="513C8A67" w14:textId="77777777" w:rsidR="00655518" w:rsidRDefault="00313EC1">
      <w:pPr>
        <w:ind w:left="720"/>
        <w:rPr>
          <w:rFonts w:asciiTheme="minorHAnsi" w:hAnsiTheme="minorHAnsi"/>
          <w:sz w:val="22"/>
        </w:rPr>
      </w:pPr>
      <w:r w:rsidRPr="003C482C">
        <w:rPr>
          <w:rFonts w:asciiTheme="minorHAnsi" w:hAnsiTheme="minorHAnsi"/>
          <w:b/>
          <w:sz w:val="22"/>
        </w:rPr>
        <w:t xml:space="preserve">Task 24 Social Studies Example: </w:t>
      </w:r>
      <w:r w:rsidRPr="003C482C">
        <w:rPr>
          <w:rFonts w:asciiTheme="minorHAnsi" w:hAnsiTheme="minorHAnsi"/>
          <w:sz w:val="22"/>
        </w:rPr>
        <w:t xml:space="preserve">After researching </w:t>
      </w:r>
      <w:r w:rsidRPr="003C482C">
        <w:rPr>
          <w:rFonts w:asciiTheme="minorHAnsi" w:hAnsiTheme="minorHAnsi"/>
          <w:sz w:val="22"/>
          <w:u w:val="single"/>
        </w:rPr>
        <w:t>historical sources</w:t>
      </w:r>
      <w:r w:rsidRPr="003C482C">
        <w:rPr>
          <w:rFonts w:asciiTheme="minorHAnsi" w:hAnsiTheme="minorHAnsi"/>
          <w:sz w:val="22"/>
        </w:rPr>
        <w:t xml:space="preserve"> on </w:t>
      </w:r>
      <w:r w:rsidRPr="003C482C">
        <w:rPr>
          <w:rFonts w:asciiTheme="minorHAnsi" w:hAnsiTheme="minorHAnsi"/>
          <w:sz w:val="22"/>
          <w:u w:val="single"/>
        </w:rPr>
        <w:t>America’s love of the automobile</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examines causes of </w:t>
      </w:r>
      <w:r w:rsidRPr="003C482C">
        <w:rPr>
          <w:rFonts w:asciiTheme="minorHAnsi" w:hAnsiTheme="minorHAnsi"/>
          <w:sz w:val="22"/>
          <w:u w:val="single"/>
        </w:rPr>
        <w:t>the expansion of the automobile in America</w:t>
      </w:r>
      <w:r w:rsidRPr="003C482C">
        <w:rPr>
          <w:rFonts w:asciiTheme="minorHAnsi" w:hAnsiTheme="minorHAnsi"/>
          <w:sz w:val="22"/>
        </w:rPr>
        <w:t xml:space="preserve"> and explains effects </w:t>
      </w:r>
      <w:r w:rsidRPr="003C482C">
        <w:rPr>
          <w:rFonts w:asciiTheme="minorHAnsi" w:hAnsiTheme="minorHAnsi"/>
          <w:sz w:val="22"/>
          <w:u w:val="single"/>
        </w:rPr>
        <w:t>on America’s culture</w:t>
      </w:r>
      <w:r w:rsidRPr="003C482C">
        <w:rPr>
          <w:rFonts w:asciiTheme="minorHAnsi" w:hAnsiTheme="minorHAnsi"/>
          <w:sz w:val="22"/>
        </w:rPr>
        <w:t xml:space="preserve">. What conclusions or implications can you draw? Support </w:t>
      </w:r>
      <w:r w:rsidRPr="00EB7C72">
        <w:rPr>
          <w:rFonts w:asciiTheme="minorHAnsi" w:hAnsiTheme="minorHAnsi"/>
          <w:sz w:val="22"/>
        </w:rPr>
        <w:t>your discussion with evidence from your research.</w:t>
      </w:r>
      <w:r w:rsidR="00655518">
        <w:rPr>
          <w:rFonts w:asciiTheme="minorHAnsi" w:hAnsiTheme="minorHAnsi"/>
          <w:sz w:val="22"/>
        </w:rPr>
        <w:t xml:space="preserve"> (</w:t>
      </w:r>
      <w:r w:rsidRPr="00EB7C72">
        <w:rPr>
          <w:rFonts w:asciiTheme="minorHAnsi" w:hAnsiTheme="minorHAnsi"/>
          <w:sz w:val="22"/>
        </w:rPr>
        <w:t>Informational or Explanatory/Cause-Effect</w:t>
      </w:r>
      <w:r w:rsidR="00655518">
        <w:rPr>
          <w:rFonts w:asciiTheme="minorHAnsi" w:hAnsiTheme="minorHAnsi"/>
          <w:sz w:val="22"/>
        </w:rPr>
        <w:t>)</w:t>
      </w:r>
    </w:p>
    <w:p w14:paraId="1A965FCC" w14:textId="77777777" w:rsidR="00313EC1" w:rsidRPr="003C482C" w:rsidRDefault="00313EC1">
      <w:pPr>
        <w:ind w:left="720"/>
        <w:rPr>
          <w:rFonts w:asciiTheme="minorHAnsi" w:hAnsiTheme="minorHAnsi"/>
          <w:sz w:val="22"/>
        </w:rPr>
      </w:pPr>
    </w:p>
    <w:p w14:paraId="15E5C870" w14:textId="77777777" w:rsidR="00C1704C" w:rsidRDefault="00C1704C">
      <w:pPr>
        <w:ind w:left="720"/>
        <w:rPr>
          <w:rFonts w:asciiTheme="minorHAnsi" w:hAnsiTheme="minorHAnsi" w:cs="Calibri"/>
          <w:b/>
          <w:sz w:val="22"/>
          <w:szCs w:val="22"/>
        </w:rPr>
        <w:sectPr w:rsidR="00C1704C">
          <w:pgSz w:w="15840" w:h="12240" w:orient="landscape"/>
          <w:pgMar w:top="864" w:right="864" w:bottom="864" w:left="864" w:header="720" w:footer="720" w:gutter="0"/>
          <w:cols w:space="720"/>
          <w:docGrid w:linePitch="240" w:charSpace="32768"/>
        </w:sectPr>
      </w:pPr>
    </w:p>
    <w:p w14:paraId="2B47346D" w14:textId="77777777" w:rsidR="00655518" w:rsidRDefault="00313EC1">
      <w:pPr>
        <w:ind w:left="720"/>
        <w:rPr>
          <w:rFonts w:asciiTheme="minorHAnsi" w:hAnsiTheme="minorHAnsi"/>
          <w:sz w:val="22"/>
        </w:rPr>
      </w:pPr>
      <w:r w:rsidRPr="003C482C">
        <w:rPr>
          <w:rFonts w:asciiTheme="minorHAnsi" w:hAnsiTheme="minorHAnsi"/>
          <w:b/>
          <w:sz w:val="22"/>
        </w:rPr>
        <w:lastRenderedPageBreak/>
        <w:t xml:space="preserve">Task 24 Science Example: </w:t>
      </w:r>
      <w:r w:rsidRPr="003C482C">
        <w:rPr>
          <w:rFonts w:asciiTheme="minorHAnsi" w:hAnsiTheme="minorHAnsi"/>
          <w:sz w:val="22"/>
        </w:rPr>
        <w:t xml:space="preserve">After researching </w:t>
      </w:r>
      <w:r w:rsidRPr="003C482C">
        <w:rPr>
          <w:rFonts w:asciiTheme="minorHAnsi" w:hAnsiTheme="minorHAnsi"/>
          <w:sz w:val="22"/>
          <w:u w:val="single"/>
        </w:rPr>
        <w:t>maps and historical sources</w:t>
      </w:r>
      <w:r w:rsidRPr="003C482C">
        <w:rPr>
          <w:rFonts w:asciiTheme="minorHAnsi" w:hAnsiTheme="minorHAnsi"/>
          <w:sz w:val="22"/>
        </w:rPr>
        <w:t xml:space="preserve"> on </w:t>
      </w:r>
      <w:r w:rsidRPr="003C482C">
        <w:rPr>
          <w:rFonts w:asciiTheme="minorHAnsi" w:hAnsiTheme="minorHAnsi"/>
          <w:sz w:val="22"/>
          <w:u w:val="single"/>
        </w:rPr>
        <w:t>land use in South America</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examines causes of </w:t>
      </w:r>
      <w:r w:rsidRPr="003C482C">
        <w:rPr>
          <w:rFonts w:asciiTheme="minorHAnsi" w:hAnsiTheme="minorHAnsi"/>
          <w:sz w:val="22"/>
          <w:u w:val="single"/>
        </w:rPr>
        <w:t>deforestation in the Amazon</w:t>
      </w:r>
      <w:r w:rsidRPr="003C482C">
        <w:rPr>
          <w:rFonts w:asciiTheme="minorHAnsi" w:hAnsiTheme="minorHAnsi"/>
          <w:sz w:val="22"/>
        </w:rPr>
        <w:t xml:space="preserve"> and explains effects </w:t>
      </w:r>
      <w:r w:rsidRPr="003C482C">
        <w:rPr>
          <w:rFonts w:asciiTheme="minorHAnsi" w:hAnsiTheme="minorHAnsi"/>
          <w:sz w:val="22"/>
          <w:u w:val="single"/>
        </w:rPr>
        <w:t>on populations and vegetation in the region</w:t>
      </w:r>
      <w:r w:rsidRPr="003C482C">
        <w:rPr>
          <w:rFonts w:asciiTheme="minorHAnsi" w:hAnsiTheme="minorHAnsi"/>
          <w:sz w:val="22"/>
        </w:rPr>
        <w:t xml:space="preserve">. What conclusions or implications can you draw? </w:t>
      </w:r>
      <w:r w:rsidRPr="00EB7C72">
        <w:rPr>
          <w:rFonts w:asciiTheme="minorHAnsi" w:hAnsiTheme="minorHAnsi"/>
          <w:sz w:val="22"/>
        </w:rPr>
        <w:t>Support your discussion with evidence from your research.</w:t>
      </w:r>
      <w:r w:rsidR="00655518">
        <w:rPr>
          <w:rFonts w:asciiTheme="minorHAnsi" w:hAnsiTheme="minorHAnsi"/>
          <w:sz w:val="22"/>
        </w:rPr>
        <w:t xml:space="preserve"> (</w:t>
      </w:r>
      <w:r w:rsidRPr="00EB7C72">
        <w:rPr>
          <w:rFonts w:asciiTheme="minorHAnsi" w:hAnsiTheme="minorHAnsi"/>
          <w:sz w:val="22"/>
        </w:rPr>
        <w:t>Informational or Explanatory/Cause-Effect</w:t>
      </w:r>
      <w:r w:rsidR="00655518">
        <w:rPr>
          <w:rFonts w:asciiTheme="minorHAnsi" w:hAnsiTheme="minorHAnsi"/>
          <w:sz w:val="22"/>
        </w:rPr>
        <w:t>)</w:t>
      </w:r>
    </w:p>
    <w:p w14:paraId="65B2F4DD" w14:textId="77777777" w:rsidR="00313EC1" w:rsidRPr="003C482C" w:rsidRDefault="00313EC1">
      <w:pPr>
        <w:rPr>
          <w:rFonts w:asciiTheme="minorHAnsi" w:hAnsiTheme="minorHAnsi"/>
          <w:sz w:val="22"/>
        </w:rPr>
      </w:pPr>
    </w:p>
    <w:p w14:paraId="1D68B620" w14:textId="771B4DA6" w:rsidR="00655518" w:rsidRDefault="00313EC1">
      <w:pPr>
        <w:rPr>
          <w:rFonts w:asciiTheme="minorHAnsi" w:hAnsiTheme="minorHAnsi"/>
          <w:b/>
          <w:color w:val="595959"/>
          <w:sz w:val="22"/>
        </w:rPr>
      </w:pPr>
      <w:r w:rsidRPr="003C482C">
        <w:rPr>
          <w:rFonts w:asciiTheme="minorHAnsi" w:hAnsiTheme="minorHAnsi"/>
          <w:b/>
          <w:color w:val="595959"/>
          <w:sz w:val="22"/>
        </w:rPr>
        <w:t>Variation Task 24 Template:</w:t>
      </w:r>
      <w:r w:rsidRPr="003C482C">
        <w:rPr>
          <w:rFonts w:asciiTheme="minorHAnsi" w:hAnsiTheme="minorHAnsi"/>
          <w:color w:val="595959"/>
          <w:sz w:val="22"/>
        </w:rPr>
        <w:t xml:space="preserve"> After researching</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informational texts</w:t>
      </w:r>
      <w:r w:rsidR="00763E16">
        <w:rPr>
          <w:rFonts w:asciiTheme="minorHAnsi" w:hAnsiTheme="minorHAnsi"/>
          <w:color w:val="595959"/>
          <w:sz w:val="22"/>
        </w:rPr>
        <w:t>),</w:t>
      </w:r>
      <w:r w:rsidRPr="003C482C">
        <w:rPr>
          <w:rFonts w:asciiTheme="minorHAnsi" w:hAnsiTheme="minorHAnsi"/>
          <w:color w:val="595959"/>
          <w:sz w:val="22"/>
        </w:rPr>
        <w:t xml:space="preserve"> write</w:t>
      </w:r>
      <w:r w:rsidR="00F971FB">
        <w:rPr>
          <w:rFonts w:asciiTheme="minorHAnsi" w:hAnsiTheme="minorHAnsi"/>
          <w:color w:val="595959"/>
          <w:sz w:val="22"/>
        </w:rPr>
        <w:t xml:space="preserve"> a</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report or substitute</w:t>
      </w:r>
      <w:r w:rsidR="00655518">
        <w:rPr>
          <w:rFonts w:asciiTheme="minorHAnsi" w:hAnsiTheme="minorHAnsi"/>
          <w:color w:val="595959"/>
          <w:sz w:val="22"/>
        </w:rPr>
        <w:t xml:space="preserve">) </w:t>
      </w:r>
      <w:r w:rsidRPr="003C482C">
        <w:rPr>
          <w:rFonts w:asciiTheme="minorHAnsi" w:hAnsiTheme="minorHAnsi"/>
          <w:color w:val="595959"/>
          <w:sz w:val="22"/>
        </w:rPr>
        <w:t xml:space="preserve">in which you examine </w:t>
      </w:r>
      <w:r w:rsidRPr="003C482C">
        <w:rPr>
          <w:rFonts w:asciiTheme="minorHAnsi" w:hAnsiTheme="minorHAnsi" w:cs="Calibri"/>
          <w:color w:val="595959"/>
          <w:sz w:val="22"/>
          <w:szCs w:val="22"/>
        </w:rPr>
        <w:t>_</w:t>
      </w:r>
      <w:r w:rsidR="002C1F05">
        <w:rPr>
          <w:rFonts w:asciiTheme="minorHAnsi" w:hAnsiTheme="minorHAnsi" w:cs="Calibri"/>
          <w:color w:val="595959"/>
          <w:sz w:val="22"/>
          <w:szCs w:val="22"/>
        </w:rPr>
        <w:t>__</w:t>
      </w:r>
      <w:r w:rsidR="0061705B">
        <w:rPr>
          <w:rFonts w:asciiTheme="minorHAnsi" w:hAnsiTheme="minorHAnsi" w:cs="Calibri"/>
          <w:color w:val="595959"/>
          <w:sz w:val="22"/>
          <w:szCs w:val="22"/>
        </w:rPr>
        <w:t xml:space="preserve">__ (#) </w:t>
      </w:r>
      <w:r w:rsidRPr="003C482C">
        <w:rPr>
          <w:rFonts w:asciiTheme="minorHAnsi" w:hAnsiTheme="minorHAnsi"/>
          <w:color w:val="595959"/>
          <w:sz w:val="22"/>
        </w:rPr>
        <w:t>cause</w:t>
      </w:r>
      <w:r w:rsidR="00B80FE9">
        <w:rPr>
          <w:rFonts w:asciiTheme="minorHAnsi" w:hAnsiTheme="minorHAnsi" w:cs="Calibri"/>
          <w:color w:val="595959"/>
          <w:sz w:val="22"/>
          <w:szCs w:val="22"/>
        </w:rPr>
        <w:t>(s)</w:t>
      </w:r>
      <w:r w:rsidR="00655518">
        <w:rPr>
          <w:rFonts w:asciiTheme="minorHAnsi" w:hAnsiTheme="minorHAnsi"/>
          <w:color w:val="595959"/>
          <w:sz w:val="22"/>
        </w:rPr>
        <w:t xml:space="preserve"> </w:t>
      </w:r>
      <w:r w:rsidRPr="003C482C">
        <w:rPr>
          <w:rFonts w:asciiTheme="minorHAnsi" w:hAnsiTheme="minorHAnsi"/>
          <w:color w:val="595959"/>
          <w:sz w:val="22"/>
        </w:rPr>
        <w:t>of</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olor w:val="595959"/>
          <w:sz w:val="22"/>
        </w:rPr>
        <w:t xml:space="preserve">and explain </w:t>
      </w:r>
      <w:r w:rsidR="0061705B">
        <w:rPr>
          <w:rFonts w:asciiTheme="minorHAnsi" w:hAnsiTheme="minorHAnsi" w:cs="Calibri"/>
          <w:color w:val="595959"/>
          <w:sz w:val="22"/>
          <w:szCs w:val="22"/>
        </w:rPr>
        <w:t>_</w:t>
      </w:r>
      <w:r w:rsidR="002C1F05">
        <w:rPr>
          <w:rFonts w:asciiTheme="minorHAnsi" w:hAnsiTheme="minorHAnsi" w:cs="Calibri"/>
          <w:color w:val="595959"/>
          <w:sz w:val="22"/>
          <w:szCs w:val="22"/>
        </w:rPr>
        <w:t>__</w:t>
      </w:r>
      <w:r w:rsidR="0061705B">
        <w:rPr>
          <w:rFonts w:asciiTheme="minorHAnsi" w:hAnsiTheme="minorHAnsi" w:cs="Calibri"/>
          <w:color w:val="595959"/>
          <w:sz w:val="22"/>
          <w:szCs w:val="22"/>
        </w:rPr>
        <w:t xml:space="preserve">__ (#) </w:t>
      </w:r>
      <w:r w:rsidRPr="003C482C">
        <w:rPr>
          <w:rFonts w:asciiTheme="minorHAnsi" w:hAnsiTheme="minorHAnsi"/>
          <w:color w:val="595959"/>
          <w:sz w:val="22"/>
        </w:rPr>
        <w:t>effect</w:t>
      </w:r>
      <w:r w:rsidR="00B80FE9">
        <w:rPr>
          <w:rFonts w:asciiTheme="minorHAnsi" w:hAnsiTheme="minorHAnsi" w:cs="Calibri"/>
          <w:color w:val="595959"/>
          <w:sz w:val="22"/>
          <w:szCs w:val="22"/>
        </w:rPr>
        <w:t>(s)</w:t>
      </w:r>
      <w:r w:rsidR="00A11A7F">
        <w:rPr>
          <w:rFonts w:asciiTheme="minorHAnsi" w:hAnsiTheme="minorHAnsi"/>
          <w:color w:val="595959"/>
          <w:sz w:val="22"/>
        </w:rPr>
        <w:t xml:space="preserve">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olor w:val="595959"/>
          <w:sz w:val="22"/>
        </w:rPr>
        <w:t xml:space="preserve">). </w:t>
      </w:r>
      <w:r w:rsidRPr="003C482C">
        <w:rPr>
          <w:rFonts w:asciiTheme="minorHAnsi" w:hAnsiTheme="minorHAnsi" w:cs="Calibri"/>
          <w:color w:val="595959"/>
          <w:sz w:val="22"/>
          <w:szCs w:val="22"/>
        </w:rPr>
        <w:t xml:space="preserve"> </w:t>
      </w:r>
      <w:r w:rsidR="00A11A7F">
        <w:rPr>
          <w:rFonts w:asciiTheme="minorHAnsi" w:hAnsiTheme="minorHAnsi"/>
          <w:color w:val="595959"/>
          <w:sz w:val="22"/>
        </w:rPr>
        <w:t xml:space="preserve">What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conclusions or implications</w:t>
      </w:r>
      <w:r w:rsidR="00655518">
        <w:rPr>
          <w:rFonts w:asciiTheme="minorHAnsi" w:hAnsiTheme="minorHAnsi"/>
          <w:color w:val="595959"/>
          <w:sz w:val="22"/>
        </w:rPr>
        <w:t xml:space="preserve">) </w:t>
      </w:r>
      <w:r w:rsidRPr="003C482C">
        <w:rPr>
          <w:rFonts w:asciiTheme="minorHAnsi" w:hAnsiTheme="minorHAnsi"/>
          <w:color w:val="595959"/>
          <w:sz w:val="22"/>
        </w:rPr>
        <w:t xml:space="preserve">can you </w:t>
      </w:r>
      <w:r w:rsidR="00B80FE9">
        <w:rPr>
          <w:rFonts w:asciiTheme="minorHAnsi" w:hAnsiTheme="minorHAnsi"/>
          <w:color w:val="595959"/>
          <w:sz w:val="22"/>
        </w:rPr>
        <w:t xml:space="preserve">draw </w:t>
      </w:r>
      <w:r w:rsidR="00927C31">
        <w:rPr>
          <w:rFonts w:asciiTheme="minorHAnsi" w:hAnsiTheme="minorHAnsi"/>
          <w:color w:val="595959"/>
          <w:sz w:val="22"/>
        </w:rPr>
        <w:t xml:space="preserve">________ </w:t>
      </w:r>
      <w:r w:rsidR="00655518">
        <w:rPr>
          <w:rFonts w:asciiTheme="minorHAnsi" w:hAnsiTheme="minorHAnsi"/>
          <w:color w:val="595959"/>
          <w:sz w:val="22"/>
        </w:rPr>
        <w:t>(</w:t>
      </w:r>
      <w:r w:rsidRPr="003C482C">
        <w:rPr>
          <w:rFonts w:asciiTheme="minorHAnsi" w:hAnsiTheme="minorHAnsi"/>
          <w:color w:val="595959"/>
          <w:sz w:val="22"/>
        </w:rPr>
        <w:t>content</w:t>
      </w:r>
      <w:r w:rsidR="00655518">
        <w:rPr>
          <w:rFonts w:asciiTheme="minorHAnsi" w:hAnsiTheme="minorHAnsi" w:cs="Calibri"/>
          <w:color w:val="595959"/>
          <w:sz w:val="22"/>
          <w:szCs w:val="22"/>
        </w:rPr>
        <w:t>)</w:t>
      </w:r>
      <w:r w:rsidR="0070747F">
        <w:rPr>
          <w:rFonts w:asciiTheme="minorHAnsi" w:hAnsiTheme="minorHAnsi" w:cs="Calibri"/>
          <w:color w:val="595959"/>
          <w:sz w:val="22"/>
          <w:szCs w:val="22"/>
        </w:rPr>
        <w:t>?</w:t>
      </w:r>
      <w:r w:rsidRPr="003C482C">
        <w:rPr>
          <w:rFonts w:asciiTheme="minorHAnsi" w:hAnsiTheme="minorHAnsi"/>
          <w:color w:val="595959"/>
          <w:sz w:val="22"/>
        </w:rPr>
        <w:t xml:space="preserve"> Support your discussion with evidence from your research.</w:t>
      </w:r>
      <w:r w:rsidR="00655518">
        <w:rPr>
          <w:rFonts w:asciiTheme="minorHAnsi" w:hAnsiTheme="minorHAnsi"/>
          <w:color w:val="595959"/>
          <w:sz w:val="22"/>
        </w:rPr>
        <w:t xml:space="preserve"> </w:t>
      </w:r>
      <w:r w:rsidR="00655518" w:rsidRPr="00C5695A">
        <w:rPr>
          <w:rFonts w:asciiTheme="minorHAnsi" w:hAnsiTheme="minorHAnsi"/>
          <w:b/>
          <w:color w:val="595959"/>
          <w:sz w:val="22"/>
        </w:rPr>
        <w:t>(</w:t>
      </w:r>
      <w:r w:rsidRPr="003C482C">
        <w:rPr>
          <w:rFonts w:asciiTheme="minorHAnsi" w:hAnsiTheme="minorHAnsi"/>
          <w:b/>
          <w:color w:val="595959"/>
          <w:sz w:val="22"/>
        </w:rPr>
        <w:t>Informational or Explanatory/Cause-Effect</w:t>
      </w:r>
      <w:r w:rsidR="00655518">
        <w:rPr>
          <w:rFonts w:asciiTheme="minorHAnsi" w:hAnsiTheme="minorHAnsi"/>
          <w:b/>
          <w:color w:val="595959"/>
          <w:sz w:val="22"/>
        </w:rPr>
        <w:t>)</w:t>
      </w:r>
    </w:p>
    <w:p w14:paraId="551FBC6B" w14:textId="77777777" w:rsidR="00313EC1" w:rsidRPr="003C482C" w:rsidRDefault="00313EC1">
      <w:pPr>
        <w:rPr>
          <w:rFonts w:asciiTheme="minorHAnsi" w:hAnsiTheme="minorHAnsi"/>
          <w:color w:val="595959"/>
          <w:sz w:val="22"/>
        </w:rPr>
      </w:pPr>
    </w:p>
    <w:p w14:paraId="3D8C4A0F" w14:textId="77777777" w:rsidR="00655518" w:rsidRDefault="00313EC1">
      <w:pPr>
        <w:ind w:left="720"/>
        <w:rPr>
          <w:rFonts w:asciiTheme="minorHAnsi" w:hAnsiTheme="minorHAnsi"/>
          <w:color w:val="595959"/>
          <w:sz w:val="22"/>
        </w:rPr>
      </w:pPr>
      <w:r w:rsidRPr="003C482C">
        <w:rPr>
          <w:rFonts w:asciiTheme="minorHAnsi" w:hAnsiTheme="minorHAnsi"/>
          <w:b/>
          <w:color w:val="595959"/>
          <w:sz w:val="22"/>
        </w:rPr>
        <w:t>Variation Task 24 Example:</w:t>
      </w:r>
      <w:r w:rsidRPr="003C482C">
        <w:rPr>
          <w:rFonts w:asciiTheme="minorHAnsi" w:hAnsiTheme="minorHAnsi"/>
          <w:color w:val="595959"/>
          <w:sz w:val="22"/>
        </w:rPr>
        <w:t xml:space="preserve"> After researching </w:t>
      </w:r>
      <w:r w:rsidRPr="003C482C">
        <w:rPr>
          <w:rFonts w:asciiTheme="minorHAnsi" w:hAnsiTheme="minorHAnsi"/>
          <w:color w:val="595959"/>
          <w:sz w:val="22"/>
          <w:u w:val="single"/>
        </w:rPr>
        <w:t>maps and historical sources describing land use in South America</w:t>
      </w:r>
      <w:r w:rsidRPr="003C482C">
        <w:rPr>
          <w:rFonts w:asciiTheme="minorHAnsi" w:hAnsiTheme="minorHAnsi"/>
          <w:color w:val="595959"/>
          <w:sz w:val="22"/>
        </w:rPr>
        <w:t xml:space="preserve">, write a </w:t>
      </w:r>
      <w:r w:rsidRPr="003C482C">
        <w:rPr>
          <w:rFonts w:asciiTheme="minorHAnsi" w:hAnsiTheme="minorHAnsi"/>
          <w:color w:val="595959"/>
          <w:sz w:val="22"/>
          <w:u w:val="single"/>
        </w:rPr>
        <w:t>report</w:t>
      </w:r>
      <w:r w:rsidRPr="003C482C">
        <w:rPr>
          <w:rFonts w:asciiTheme="minorHAnsi" w:hAnsiTheme="minorHAnsi"/>
          <w:color w:val="595959"/>
          <w:sz w:val="22"/>
        </w:rPr>
        <w:t xml:space="preserve"> in which you examine </w:t>
      </w:r>
      <w:r w:rsidRPr="003C482C">
        <w:rPr>
          <w:rFonts w:asciiTheme="minorHAnsi" w:hAnsiTheme="minorHAnsi"/>
          <w:color w:val="595959"/>
          <w:sz w:val="22"/>
          <w:u w:val="single"/>
        </w:rPr>
        <w:t>a main</w:t>
      </w:r>
      <w:r w:rsidRPr="003C482C">
        <w:rPr>
          <w:rFonts w:asciiTheme="minorHAnsi" w:hAnsiTheme="minorHAnsi"/>
          <w:color w:val="595959"/>
          <w:sz w:val="22"/>
        </w:rPr>
        <w:t xml:space="preserve"> cause of </w:t>
      </w:r>
      <w:r w:rsidRPr="003C482C">
        <w:rPr>
          <w:rFonts w:asciiTheme="minorHAnsi" w:hAnsiTheme="minorHAnsi"/>
          <w:color w:val="595959"/>
          <w:sz w:val="22"/>
          <w:u w:val="single"/>
        </w:rPr>
        <w:t>deforestation in the Amazon</w:t>
      </w:r>
      <w:r w:rsidRPr="003C482C">
        <w:rPr>
          <w:rFonts w:asciiTheme="minorHAnsi" w:hAnsiTheme="minorHAnsi"/>
          <w:color w:val="595959"/>
          <w:sz w:val="22"/>
        </w:rPr>
        <w:t xml:space="preserve"> and explain </w:t>
      </w:r>
      <w:r w:rsidRPr="003C482C">
        <w:rPr>
          <w:rFonts w:asciiTheme="minorHAnsi" w:hAnsiTheme="minorHAnsi"/>
          <w:color w:val="595959"/>
          <w:sz w:val="22"/>
          <w:u w:val="single"/>
        </w:rPr>
        <w:t>two</w:t>
      </w:r>
      <w:r w:rsidRPr="003C482C">
        <w:rPr>
          <w:rFonts w:asciiTheme="minorHAnsi" w:hAnsiTheme="minorHAnsi"/>
          <w:color w:val="595959"/>
          <w:sz w:val="22"/>
        </w:rPr>
        <w:t xml:space="preserve"> effects </w:t>
      </w:r>
      <w:r w:rsidRPr="003C482C">
        <w:rPr>
          <w:rFonts w:asciiTheme="minorHAnsi" w:hAnsiTheme="minorHAnsi"/>
          <w:color w:val="595959"/>
          <w:sz w:val="22"/>
          <w:u w:val="single"/>
        </w:rPr>
        <w:t>on populations in the region</w:t>
      </w:r>
      <w:r w:rsidRPr="003C482C">
        <w:rPr>
          <w:rFonts w:asciiTheme="minorHAnsi" w:hAnsiTheme="minorHAnsi"/>
          <w:color w:val="595959"/>
          <w:sz w:val="22"/>
        </w:rPr>
        <w:t xml:space="preserve">. What </w:t>
      </w:r>
      <w:r w:rsidRPr="002C1F05">
        <w:rPr>
          <w:rFonts w:asciiTheme="minorHAnsi" w:hAnsiTheme="minorHAnsi"/>
          <w:color w:val="595959"/>
          <w:sz w:val="22"/>
          <w:u w:val="single"/>
        </w:rPr>
        <w:t>conclusion</w:t>
      </w:r>
      <w:r w:rsidRPr="003C482C">
        <w:rPr>
          <w:rFonts w:asciiTheme="minorHAnsi" w:hAnsiTheme="minorHAnsi"/>
          <w:color w:val="595959"/>
          <w:sz w:val="22"/>
        </w:rPr>
        <w:t xml:space="preserve"> can you draw </w:t>
      </w:r>
      <w:r w:rsidRPr="003C482C">
        <w:rPr>
          <w:rFonts w:asciiTheme="minorHAnsi" w:hAnsiTheme="minorHAnsi"/>
          <w:color w:val="595959"/>
          <w:sz w:val="22"/>
          <w:u w:val="single"/>
        </w:rPr>
        <w:t>from the</w:t>
      </w:r>
      <w:r w:rsidRPr="003C482C">
        <w:rPr>
          <w:rFonts w:asciiTheme="minorHAnsi" w:hAnsiTheme="minorHAnsi"/>
          <w:color w:val="595959"/>
          <w:sz w:val="22"/>
        </w:rPr>
        <w:t xml:space="preserve"> </w:t>
      </w:r>
      <w:r w:rsidRPr="003C482C">
        <w:rPr>
          <w:rFonts w:asciiTheme="minorHAnsi" w:hAnsiTheme="minorHAnsi"/>
          <w:color w:val="595959"/>
          <w:sz w:val="22"/>
          <w:u w:val="single"/>
        </w:rPr>
        <w:t>texts and maps about what preservationists should do to protect these forests</w:t>
      </w:r>
      <w:r w:rsidRPr="003C482C">
        <w:rPr>
          <w:rFonts w:asciiTheme="minorHAnsi" w:hAnsiTheme="minorHAnsi"/>
          <w:color w:val="595959"/>
          <w:sz w:val="22"/>
        </w:rPr>
        <w:t>? Support your discussion with evidence from your research.</w:t>
      </w:r>
      <w:r w:rsidR="00655518">
        <w:rPr>
          <w:rFonts w:asciiTheme="minorHAnsi" w:hAnsiTheme="minorHAnsi"/>
          <w:color w:val="595959"/>
          <w:sz w:val="22"/>
        </w:rPr>
        <w:t xml:space="preserve"> (</w:t>
      </w:r>
      <w:r w:rsidRPr="00EB7C72">
        <w:rPr>
          <w:rFonts w:asciiTheme="minorHAnsi" w:hAnsiTheme="minorHAnsi"/>
          <w:color w:val="595959"/>
          <w:sz w:val="22"/>
        </w:rPr>
        <w:t>Informational or Explanatory/Cause-Effect</w:t>
      </w:r>
      <w:r w:rsidR="00655518">
        <w:rPr>
          <w:rFonts w:asciiTheme="minorHAnsi" w:hAnsiTheme="minorHAnsi"/>
          <w:color w:val="595959"/>
          <w:sz w:val="22"/>
        </w:rPr>
        <w:t>)</w:t>
      </w:r>
    </w:p>
    <w:p w14:paraId="4A01FE96" w14:textId="77777777" w:rsidR="00313EC1" w:rsidRPr="003C482C" w:rsidRDefault="00313EC1">
      <w:pPr>
        <w:rPr>
          <w:rFonts w:asciiTheme="minorHAnsi" w:hAnsiTheme="minorHAnsi"/>
          <w:color w:val="FF0000"/>
          <w:sz w:val="22"/>
        </w:rPr>
      </w:pPr>
    </w:p>
    <w:tbl>
      <w:tblPr>
        <w:tblW w:w="0" w:type="auto"/>
        <w:tblLayout w:type="fixed"/>
        <w:tblLook w:val="0000" w:firstRow="0" w:lastRow="0" w:firstColumn="0" w:lastColumn="0" w:noHBand="0" w:noVBand="0"/>
      </w:tblPr>
      <w:tblGrid>
        <w:gridCol w:w="14328"/>
      </w:tblGrid>
      <w:tr w:rsidR="00313EC1" w:rsidRPr="003C482C" w14:paraId="79F24058"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499091DD" w14:textId="77777777" w:rsidR="00313EC1" w:rsidRPr="003C482C" w:rsidRDefault="00313EC1">
            <w:pPr>
              <w:rPr>
                <w:rFonts w:asciiTheme="minorHAnsi" w:hAnsiTheme="minorHAnsi"/>
                <w:b/>
                <w:sz w:val="22"/>
              </w:rPr>
            </w:pPr>
          </w:p>
          <w:p w14:paraId="4A38AF2A" w14:textId="44082EF1" w:rsidR="00655518" w:rsidRDefault="00313EC1">
            <w:pPr>
              <w:rPr>
                <w:rFonts w:asciiTheme="minorHAnsi" w:hAnsiTheme="minorHAnsi"/>
                <w:b/>
                <w:sz w:val="22"/>
              </w:rPr>
            </w:pPr>
            <w:r w:rsidRPr="003C482C">
              <w:rPr>
                <w:rFonts w:asciiTheme="minorHAnsi" w:hAnsiTheme="minorHAnsi"/>
                <w:b/>
                <w:sz w:val="22"/>
              </w:rPr>
              <w:t>Task 25 Template:</w:t>
            </w:r>
            <w:r w:rsidRPr="003C482C">
              <w:rPr>
                <w:rFonts w:asciiTheme="minorHAnsi" w:hAnsiTheme="minorHAnsi"/>
                <w:sz w:val="22"/>
              </w:rPr>
              <w:t xml:space="preserve"> [Insert question] After reading</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literature or informational texts</w:t>
            </w:r>
            <w:r w:rsidR="00655518">
              <w:rPr>
                <w:rFonts w:asciiTheme="minorHAnsi" w:hAnsiTheme="minorHAnsi"/>
                <w:sz w:val="22"/>
              </w:rPr>
              <w:t xml:space="preserve">) </w:t>
            </w:r>
            <w:r w:rsidRPr="003C482C">
              <w:rPr>
                <w:rFonts w:asciiTheme="minorHAnsi" w:hAnsiTheme="minorHAnsi"/>
                <w:sz w:val="22"/>
              </w:rPr>
              <w:t>on</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763E16">
              <w:rPr>
                <w:rFonts w:asciiTheme="minorHAnsi" w:hAnsiTheme="minorHAnsi"/>
                <w:sz w:val="22"/>
              </w:rPr>
              <w:t>),</w:t>
            </w:r>
            <w:r w:rsidRPr="003C482C">
              <w:rPr>
                <w:rFonts w:asciiTheme="minorHAnsi" w:hAnsiTheme="minorHAnsi"/>
                <w:sz w:val="22"/>
              </w:rPr>
              <w:t xml:space="preserve"> write a</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report or substitute</w:t>
            </w:r>
            <w:r w:rsidR="00655518">
              <w:rPr>
                <w:rFonts w:asciiTheme="minorHAnsi" w:hAnsiTheme="minorHAnsi"/>
                <w:sz w:val="22"/>
              </w:rPr>
              <w:t xml:space="preserve">) </w:t>
            </w:r>
            <w:r w:rsidRPr="003C482C">
              <w:rPr>
                <w:rFonts w:asciiTheme="minorHAnsi" w:hAnsiTheme="minorHAnsi"/>
                <w:sz w:val="22"/>
              </w:rPr>
              <w:t>that examines the cause</w:t>
            </w:r>
            <w:r w:rsidR="00B80FE9">
              <w:rPr>
                <w:rFonts w:asciiTheme="minorHAnsi" w:hAnsiTheme="minorHAnsi" w:cs="Calibri"/>
                <w:sz w:val="22"/>
                <w:szCs w:val="22"/>
              </w:rPr>
              <w:t>(s)</w:t>
            </w:r>
            <w:r w:rsidR="00655518">
              <w:rPr>
                <w:rFonts w:asciiTheme="minorHAnsi" w:hAnsiTheme="minorHAnsi"/>
                <w:sz w:val="22"/>
              </w:rPr>
              <w:t xml:space="preserve"> </w:t>
            </w:r>
            <w:r w:rsidRPr="003C482C">
              <w:rPr>
                <w:rFonts w:asciiTheme="minorHAnsi" w:hAnsiTheme="minorHAnsi"/>
                <w:sz w:val="22"/>
              </w:rPr>
              <w:t>of</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 xml:space="preserve">) </w:t>
            </w:r>
            <w:r w:rsidRPr="003C482C">
              <w:rPr>
                <w:rFonts w:asciiTheme="minorHAnsi" w:hAnsiTheme="minorHAnsi"/>
                <w:sz w:val="22"/>
              </w:rPr>
              <w:t>and explains the effect</w:t>
            </w:r>
            <w:r w:rsidR="00B80FE9">
              <w:rPr>
                <w:rFonts w:asciiTheme="minorHAnsi" w:hAnsiTheme="minorHAnsi" w:cs="Calibri"/>
                <w:sz w:val="22"/>
                <w:szCs w:val="22"/>
              </w:rPr>
              <w:t>(s)</w:t>
            </w:r>
            <w:r w:rsidR="00A11A7F">
              <w:rPr>
                <w:rFonts w:asciiTheme="minorHAnsi" w:hAnsiTheme="minorHAnsi"/>
                <w:sz w:val="22"/>
              </w:rPr>
              <w:t xml:space="preserve"> </w:t>
            </w:r>
            <w:r w:rsidR="00927C31">
              <w:rPr>
                <w:rFonts w:asciiTheme="minorHAnsi" w:hAnsiTheme="minorHAnsi"/>
                <w:sz w:val="22"/>
              </w:rPr>
              <w:t xml:space="preserve">________ </w:t>
            </w:r>
            <w:r w:rsidR="00655518">
              <w:rPr>
                <w:rFonts w:asciiTheme="minorHAnsi" w:hAnsiTheme="minorHAnsi"/>
                <w:sz w:val="22"/>
              </w:rPr>
              <w:t>(</w:t>
            </w:r>
            <w:r w:rsidRPr="003C482C">
              <w:rPr>
                <w:rFonts w:asciiTheme="minorHAnsi" w:hAnsiTheme="minorHAnsi"/>
                <w:sz w:val="22"/>
              </w:rPr>
              <w:t>content</w:t>
            </w:r>
            <w:r w:rsidR="00655518">
              <w:rPr>
                <w:rFonts w:asciiTheme="minorHAnsi" w:hAnsiTheme="minorHAnsi"/>
                <w:sz w:val="22"/>
              </w:rPr>
              <w:t>).</w:t>
            </w:r>
            <w:r w:rsidR="00655518">
              <w:rPr>
                <w:rFonts w:asciiTheme="minorHAnsi" w:hAnsiTheme="minorHAnsi" w:cs="Calibri"/>
                <w:sz w:val="22"/>
                <w:szCs w:val="22"/>
              </w:rPr>
              <w:t xml:space="preserve"> </w:t>
            </w:r>
            <w:r w:rsidRPr="003C482C">
              <w:rPr>
                <w:rFonts w:asciiTheme="minorHAnsi" w:hAnsiTheme="minorHAnsi"/>
                <w:sz w:val="22"/>
              </w:rPr>
              <w:t xml:space="preserve"> What conclusions or implications can you draw? Support your discussion with evidence from the texts.</w:t>
            </w:r>
            <w:r w:rsidR="00655518">
              <w:rPr>
                <w:rFonts w:asciiTheme="minorHAnsi" w:hAnsiTheme="minorHAnsi"/>
                <w:sz w:val="22"/>
              </w:rPr>
              <w:t xml:space="preserve"> </w:t>
            </w:r>
            <w:r w:rsidR="00655518" w:rsidRPr="00C5695A">
              <w:rPr>
                <w:rFonts w:asciiTheme="minorHAnsi" w:hAnsiTheme="minorHAnsi"/>
                <w:b/>
                <w:sz w:val="22"/>
              </w:rPr>
              <w:t>(</w:t>
            </w:r>
            <w:r w:rsidRPr="003C482C">
              <w:rPr>
                <w:rFonts w:asciiTheme="minorHAnsi" w:hAnsiTheme="minorHAnsi"/>
                <w:b/>
                <w:sz w:val="22"/>
              </w:rPr>
              <w:t>Informational or Explanatory/Cause-Effect</w:t>
            </w:r>
            <w:r w:rsidR="00655518">
              <w:rPr>
                <w:rFonts w:asciiTheme="minorHAnsi" w:hAnsiTheme="minorHAnsi"/>
                <w:b/>
                <w:sz w:val="22"/>
              </w:rPr>
              <w:t>)</w:t>
            </w:r>
          </w:p>
          <w:p w14:paraId="7BA4BCF7" w14:textId="77777777" w:rsidR="00313EC1" w:rsidRPr="003C482C" w:rsidRDefault="00313EC1">
            <w:pPr>
              <w:rPr>
                <w:rFonts w:asciiTheme="minorHAnsi" w:hAnsiTheme="minorHAnsi"/>
                <w:b/>
                <w:sz w:val="22"/>
              </w:rPr>
            </w:pPr>
          </w:p>
        </w:tc>
      </w:tr>
    </w:tbl>
    <w:p w14:paraId="5D9B7078" w14:textId="77777777" w:rsidR="00313EC1" w:rsidRPr="003C482C" w:rsidRDefault="00313EC1">
      <w:pPr>
        <w:rPr>
          <w:rFonts w:asciiTheme="minorHAnsi" w:hAnsiTheme="minorHAnsi"/>
          <w:sz w:val="22"/>
        </w:rPr>
      </w:pPr>
    </w:p>
    <w:p w14:paraId="2F369937" w14:textId="77777777" w:rsidR="00655518" w:rsidRDefault="00313EC1">
      <w:pPr>
        <w:ind w:left="720"/>
        <w:rPr>
          <w:rFonts w:asciiTheme="minorHAnsi" w:hAnsiTheme="minorHAnsi"/>
          <w:sz w:val="22"/>
        </w:rPr>
      </w:pPr>
      <w:r w:rsidRPr="003C482C">
        <w:rPr>
          <w:rFonts w:asciiTheme="minorHAnsi" w:hAnsiTheme="minorHAnsi"/>
          <w:b/>
          <w:sz w:val="22"/>
        </w:rPr>
        <w:t xml:space="preserve">Task 25 Social Studies Example: </w:t>
      </w:r>
      <w:r w:rsidRPr="003C482C">
        <w:rPr>
          <w:rFonts w:asciiTheme="minorHAnsi" w:hAnsiTheme="minorHAnsi"/>
          <w:sz w:val="22"/>
          <w:u w:val="single"/>
        </w:rPr>
        <w:t>What ramifications does debt have for individuals and the larger public?</w:t>
      </w:r>
      <w:r w:rsidRPr="003C482C">
        <w:rPr>
          <w:rFonts w:asciiTheme="minorHAnsi" w:hAnsiTheme="minorHAnsi"/>
          <w:sz w:val="22"/>
        </w:rPr>
        <w:t xml:space="preserve"> After reading </w:t>
      </w:r>
      <w:r w:rsidRPr="003C482C">
        <w:rPr>
          <w:rFonts w:asciiTheme="minorHAnsi" w:hAnsiTheme="minorHAnsi"/>
          <w:sz w:val="22"/>
          <w:u w:val="single"/>
        </w:rPr>
        <w:t>articles and data</w:t>
      </w:r>
      <w:r w:rsidRPr="003C482C">
        <w:rPr>
          <w:rFonts w:asciiTheme="minorHAnsi" w:hAnsiTheme="minorHAnsi"/>
          <w:sz w:val="22"/>
        </w:rPr>
        <w:t xml:space="preserve"> on</w:t>
      </w:r>
      <w:r w:rsidRPr="003C482C">
        <w:rPr>
          <w:rFonts w:asciiTheme="minorHAnsi" w:hAnsiTheme="minorHAnsi"/>
          <w:sz w:val="22"/>
          <w:u w:val="single"/>
        </w:rPr>
        <w:t xml:space="preserve"> the current credit crisis</w:t>
      </w:r>
      <w:r w:rsidRPr="003C482C">
        <w:rPr>
          <w:rFonts w:asciiTheme="minorHAnsi" w:hAnsiTheme="minorHAnsi"/>
          <w:sz w:val="22"/>
        </w:rPr>
        <w:t>,</w:t>
      </w:r>
      <w:r w:rsidRPr="003C482C">
        <w:rPr>
          <w:rFonts w:asciiTheme="minorHAnsi" w:hAnsiTheme="minorHAnsi"/>
          <w:b/>
          <w:sz w:val="22"/>
        </w:rPr>
        <w:t xml:space="preserve"> </w:t>
      </w:r>
      <w:r w:rsidRPr="003C482C">
        <w:rPr>
          <w:rFonts w:asciiTheme="minorHAnsi" w:hAnsiTheme="minorHAnsi"/>
          <w:sz w:val="22"/>
        </w:rPr>
        <w:t xml:space="preserve">write an </w:t>
      </w:r>
      <w:r w:rsidRPr="003C482C">
        <w:rPr>
          <w:rFonts w:asciiTheme="minorHAnsi" w:hAnsiTheme="minorHAnsi"/>
          <w:sz w:val="22"/>
          <w:u w:val="single"/>
        </w:rPr>
        <w:t>article</w:t>
      </w:r>
      <w:r w:rsidRPr="003C482C">
        <w:rPr>
          <w:rFonts w:asciiTheme="minorHAnsi" w:hAnsiTheme="minorHAnsi"/>
          <w:sz w:val="22"/>
        </w:rPr>
        <w:t xml:space="preserve"> that </w:t>
      </w:r>
      <w:r w:rsidRPr="002C1F05">
        <w:rPr>
          <w:rFonts w:asciiTheme="minorHAnsi" w:hAnsiTheme="minorHAnsi"/>
          <w:sz w:val="22"/>
        </w:rPr>
        <w:t xml:space="preserve">examines the </w:t>
      </w:r>
      <w:r w:rsidRPr="00C401B6">
        <w:rPr>
          <w:rFonts w:asciiTheme="minorHAnsi" w:hAnsiTheme="minorHAnsi"/>
          <w:sz w:val="22"/>
        </w:rPr>
        <w:t xml:space="preserve">causes of </w:t>
      </w:r>
      <w:r w:rsidRPr="003C482C">
        <w:rPr>
          <w:rFonts w:asciiTheme="minorHAnsi" w:hAnsiTheme="minorHAnsi"/>
          <w:sz w:val="22"/>
          <w:u w:val="single"/>
        </w:rPr>
        <w:t>debt</w:t>
      </w:r>
      <w:r w:rsidRPr="003C482C">
        <w:rPr>
          <w:rFonts w:asciiTheme="minorHAnsi" w:hAnsiTheme="minorHAnsi"/>
          <w:sz w:val="22"/>
        </w:rPr>
        <w:t xml:space="preserve"> and explains the effect </w:t>
      </w:r>
      <w:r w:rsidRPr="003C482C">
        <w:rPr>
          <w:rFonts w:asciiTheme="minorHAnsi" w:hAnsiTheme="minorHAnsi"/>
          <w:sz w:val="22"/>
          <w:u w:val="single"/>
        </w:rPr>
        <w:t>of individual debt on the larger economy</w:t>
      </w:r>
      <w:r w:rsidRPr="003C482C">
        <w:rPr>
          <w:rFonts w:asciiTheme="minorHAnsi" w:hAnsiTheme="minorHAnsi"/>
          <w:sz w:val="22"/>
        </w:rPr>
        <w:t xml:space="preserve">. What </w:t>
      </w:r>
      <w:r w:rsidRPr="00EB7C72">
        <w:rPr>
          <w:rFonts w:asciiTheme="minorHAnsi" w:hAnsiTheme="minorHAnsi"/>
          <w:sz w:val="22"/>
        </w:rPr>
        <w:t>conclusions or implications can you draw? Support your discussion with evidence from the texts.</w:t>
      </w:r>
      <w:r w:rsidR="00655518">
        <w:rPr>
          <w:rFonts w:asciiTheme="minorHAnsi" w:hAnsiTheme="minorHAnsi"/>
          <w:sz w:val="22"/>
        </w:rPr>
        <w:t xml:space="preserve"> (</w:t>
      </w:r>
      <w:r w:rsidRPr="00EB7C72">
        <w:rPr>
          <w:rFonts w:asciiTheme="minorHAnsi" w:hAnsiTheme="minorHAnsi"/>
          <w:sz w:val="22"/>
        </w:rPr>
        <w:t>Informational or Explanatory/Cause-Effect</w:t>
      </w:r>
      <w:r w:rsidR="00655518">
        <w:rPr>
          <w:rFonts w:asciiTheme="minorHAnsi" w:hAnsiTheme="minorHAnsi"/>
          <w:sz w:val="22"/>
        </w:rPr>
        <w:t>)</w:t>
      </w:r>
    </w:p>
    <w:p w14:paraId="5CA0A2DA" w14:textId="77777777" w:rsidR="00313EC1" w:rsidRPr="003C482C" w:rsidRDefault="00313EC1">
      <w:pPr>
        <w:ind w:left="720"/>
        <w:rPr>
          <w:rFonts w:asciiTheme="minorHAnsi" w:hAnsiTheme="minorHAnsi"/>
          <w:b/>
          <w:sz w:val="22"/>
        </w:rPr>
      </w:pPr>
    </w:p>
    <w:p w14:paraId="1994772A" w14:textId="77777777" w:rsidR="00655518" w:rsidRDefault="00313EC1">
      <w:pPr>
        <w:ind w:left="720"/>
        <w:rPr>
          <w:rFonts w:asciiTheme="minorHAnsi" w:hAnsiTheme="minorHAnsi"/>
          <w:sz w:val="22"/>
        </w:rPr>
      </w:pPr>
      <w:r w:rsidRPr="003C482C">
        <w:rPr>
          <w:rFonts w:asciiTheme="minorHAnsi" w:hAnsiTheme="minorHAnsi"/>
          <w:b/>
          <w:sz w:val="22"/>
        </w:rPr>
        <w:t xml:space="preserve">Task 25 Science Example: </w:t>
      </w:r>
      <w:r w:rsidRPr="003C482C">
        <w:rPr>
          <w:rFonts w:asciiTheme="minorHAnsi" w:hAnsiTheme="minorHAnsi"/>
          <w:sz w:val="22"/>
          <w:u w:val="single"/>
        </w:rPr>
        <w:t>How can energy be changed from one form into another?</w:t>
      </w:r>
      <w:r w:rsidRPr="003C482C">
        <w:rPr>
          <w:rFonts w:asciiTheme="minorHAnsi" w:hAnsiTheme="minorHAnsi"/>
          <w:sz w:val="22"/>
        </w:rPr>
        <w:t xml:space="preserve"> After reading </w:t>
      </w:r>
      <w:r w:rsidRPr="003C482C">
        <w:rPr>
          <w:rFonts w:asciiTheme="minorHAnsi" w:hAnsiTheme="minorHAnsi"/>
          <w:sz w:val="22"/>
          <w:u w:val="single"/>
        </w:rPr>
        <w:t>scientific sources</w:t>
      </w:r>
      <w:r w:rsidRPr="003C482C">
        <w:rPr>
          <w:rFonts w:asciiTheme="minorHAnsi" w:hAnsiTheme="minorHAnsi"/>
          <w:sz w:val="22"/>
        </w:rPr>
        <w:t xml:space="preserve"> on </w:t>
      </w:r>
      <w:r w:rsidRPr="003C482C">
        <w:rPr>
          <w:rFonts w:asciiTheme="minorHAnsi" w:hAnsiTheme="minorHAnsi"/>
          <w:sz w:val="22"/>
          <w:u w:val="single"/>
        </w:rPr>
        <w:t>energy transformation</w:t>
      </w:r>
      <w:r w:rsidRPr="003C482C">
        <w:rPr>
          <w:rFonts w:asciiTheme="minorHAnsi" w:hAnsiTheme="minorHAnsi"/>
          <w:sz w:val="22"/>
        </w:rPr>
        <w:t xml:space="preserve">, write a </w:t>
      </w:r>
      <w:r w:rsidRPr="003C482C">
        <w:rPr>
          <w:rFonts w:asciiTheme="minorHAnsi" w:hAnsiTheme="minorHAnsi"/>
          <w:sz w:val="22"/>
          <w:u w:val="single"/>
        </w:rPr>
        <w:t>report</w:t>
      </w:r>
      <w:r w:rsidRPr="003C482C">
        <w:rPr>
          <w:rFonts w:asciiTheme="minorHAnsi" w:hAnsiTheme="minorHAnsi"/>
          <w:sz w:val="22"/>
        </w:rPr>
        <w:t xml:space="preserve"> that examines the causes of </w:t>
      </w:r>
      <w:r w:rsidRPr="003C482C">
        <w:rPr>
          <w:rFonts w:asciiTheme="minorHAnsi" w:hAnsiTheme="minorHAnsi"/>
          <w:sz w:val="22"/>
          <w:u w:val="single"/>
        </w:rPr>
        <w:t>energy transformation</w:t>
      </w:r>
      <w:r w:rsidRPr="003C482C">
        <w:rPr>
          <w:rFonts w:asciiTheme="minorHAnsi" w:hAnsiTheme="minorHAnsi"/>
          <w:sz w:val="22"/>
        </w:rPr>
        <w:t xml:space="preserve"> and explains the effects </w:t>
      </w:r>
      <w:r w:rsidRPr="003C482C">
        <w:rPr>
          <w:rFonts w:asciiTheme="minorHAnsi" w:hAnsiTheme="minorHAnsi"/>
          <w:sz w:val="22"/>
          <w:u w:val="single"/>
        </w:rPr>
        <w:t>when energy is transformed</w:t>
      </w:r>
      <w:r w:rsidRPr="003C482C">
        <w:rPr>
          <w:rFonts w:asciiTheme="minorHAnsi" w:hAnsiTheme="minorHAnsi"/>
          <w:sz w:val="22"/>
        </w:rPr>
        <w:t xml:space="preserve">. What conclusions or </w:t>
      </w:r>
      <w:r w:rsidRPr="00EB7C72">
        <w:rPr>
          <w:rFonts w:asciiTheme="minorHAnsi" w:hAnsiTheme="minorHAnsi"/>
          <w:sz w:val="22"/>
        </w:rPr>
        <w:t>implications can you draw? Support your discussion with evidence from the texts.</w:t>
      </w:r>
      <w:r w:rsidR="00655518">
        <w:rPr>
          <w:rFonts w:asciiTheme="minorHAnsi" w:hAnsiTheme="minorHAnsi"/>
          <w:sz w:val="22"/>
        </w:rPr>
        <w:t xml:space="preserve"> (</w:t>
      </w:r>
      <w:r w:rsidRPr="00EB7C72">
        <w:rPr>
          <w:rFonts w:asciiTheme="minorHAnsi" w:hAnsiTheme="minorHAnsi"/>
          <w:sz w:val="22"/>
        </w:rPr>
        <w:t>Informational or Explanatory/Cause-Effect</w:t>
      </w:r>
      <w:r w:rsidR="00655518">
        <w:rPr>
          <w:rFonts w:asciiTheme="minorHAnsi" w:hAnsiTheme="minorHAnsi"/>
          <w:sz w:val="22"/>
        </w:rPr>
        <w:t>)</w:t>
      </w:r>
    </w:p>
    <w:p w14:paraId="6FAC444C" w14:textId="77777777" w:rsidR="00313EC1" w:rsidRPr="003C482C" w:rsidRDefault="00313EC1">
      <w:pPr>
        <w:ind w:left="720"/>
        <w:rPr>
          <w:rFonts w:asciiTheme="minorHAnsi" w:hAnsiTheme="minorHAnsi"/>
          <w:sz w:val="22"/>
        </w:rPr>
      </w:pPr>
    </w:p>
    <w:p w14:paraId="3EC500BC" w14:textId="6D7EC426" w:rsidR="00655518" w:rsidRDefault="00313EC1">
      <w:pPr>
        <w:pStyle w:val="Heading1"/>
        <w:spacing w:before="0" w:after="0"/>
        <w:jc w:val="left"/>
        <w:rPr>
          <w:rFonts w:asciiTheme="minorHAnsi" w:hAnsiTheme="minorHAnsi"/>
          <w:color w:val="595959"/>
          <w:sz w:val="22"/>
        </w:rPr>
      </w:pPr>
      <w:r w:rsidRPr="003C482C">
        <w:rPr>
          <w:rFonts w:asciiTheme="minorHAnsi" w:hAnsiTheme="minorHAnsi"/>
          <w:color w:val="595959"/>
          <w:sz w:val="22"/>
        </w:rPr>
        <w:t xml:space="preserve">Variation Task 25 Template: </w:t>
      </w:r>
      <w:r w:rsidRPr="003C482C">
        <w:rPr>
          <w:rFonts w:asciiTheme="minorHAnsi" w:hAnsiTheme="minorHAnsi"/>
          <w:b w:val="0"/>
          <w:color w:val="595959"/>
          <w:sz w:val="22"/>
        </w:rPr>
        <w:t xml:space="preserve">[Insert question] After reading and </w:t>
      </w:r>
      <w:r w:rsidR="00B80FE9">
        <w:rPr>
          <w:rFonts w:asciiTheme="minorHAnsi" w:hAnsiTheme="minorHAnsi"/>
          <w:b w:val="0"/>
          <w:color w:val="595959"/>
          <w:sz w:val="22"/>
        </w:rPr>
        <w:t xml:space="preserve">analyzing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literature or informational texts, write</w:t>
      </w:r>
      <w:r w:rsidR="00F971FB">
        <w:rPr>
          <w:rFonts w:asciiTheme="minorHAnsi" w:hAnsiTheme="minorHAnsi"/>
          <w:b w:val="0"/>
          <w:color w:val="595959"/>
          <w:sz w:val="22"/>
        </w:rPr>
        <w:t xml:space="preserve"> a</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report or substitute</w:t>
      </w:r>
      <w:r w:rsidR="00655518">
        <w:rPr>
          <w:rFonts w:asciiTheme="minorHAnsi" w:hAnsiTheme="minorHAnsi"/>
          <w:b w:val="0"/>
          <w:color w:val="595959"/>
          <w:sz w:val="22"/>
        </w:rPr>
        <w:t xml:space="preserve">) </w:t>
      </w:r>
      <w:r w:rsidRPr="003C482C">
        <w:rPr>
          <w:rFonts w:asciiTheme="minorHAnsi" w:hAnsiTheme="minorHAnsi"/>
          <w:b w:val="0"/>
          <w:color w:val="595959"/>
          <w:sz w:val="22"/>
        </w:rPr>
        <w:t>in which you examine</w:t>
      </w:r>
      <w:r w:rsidR="00655518">
        <w:rPr>
          <w:rFonts w:asciiTheme="minorHAnsi" w:hAnsiTheme="minorHAnsi"/>
          <w:b w:val="0"/>
          <w:color w:val="595959"/>
          <w:sz w:val="22"/>
        </w:rPr>
        <w:t xml:space="preserve"> </w:t>
      </w:r>
      <w:r w:rsidR="00927C31">
        <w:rPr>
          <w:rFonts w:asciiTheme="minorHAnsi" w:hAnsiTheme="minorHAnsi"/>
          <w:b w:val="0"/>
          <w:color w:val="595959"/>
          <w:sz w:val="22"/>
        </w:rPr>
        <w:t>__</w:t>
      </w:r>
      <w:r w:rsidR="002C1F05">
        <w:rPr>
          <w:rFonts w:asciiTheme="minorHAnsi" w:hAnsiTheme="minorHAnsi"/>
          <w:b w:val="0"/>
          <w:color w:val="595959"/>
          <w:sz w:val="22"/>
        </w:rPr>
        <w:t>__</w:t>
      </w:r>
      <w:r w:rsidR="00927C31">
        <w:rPr>
          <w:rFonts w:asciiTheme="minorHAnsi" w:hAnsiTheme="minorHAnsi"/>
          <w:b w:val="0"/>
          <w:color w:val="595959"/>
          <w:sz w:val="22"/>
        </w:rPr>
        <w:t xml:space="preserve">_ (#) </w:t>
      </w:r>
      <w:r w:rsidRPr="003C482C">
        <w:rPr>
          <w:rFonts w:asciiTheme="minorHAnsi" w:hAnsiTheme="minorHAnsi"/>
          <w:b w:val="0"/>
          <w:color w:val="595959"/>
          <w:sz w:val="22"/>
        </w:rPr>
        <w:t>cause</w:t>
      </w:r>
      <w:r w:rsidR="00B80FE9">
        <w:rPr>
          <w:rFonts w:asciiTheme="minorHAnsi" w:hAnsiTheme="minorHAnsi"/>
          <w:b w:val="0"/>
          <w:bCs w:val="0"/>
          <w:color w:val="595959"/>
          <w:sz w:val="22"/>
          <w:szCs w:val="22"/>
        </w:rPr>
        <w:t>(s)</w:t>
      </w:r>
      <w:r w:rsidR="00655518">
        <w:rPr>
          <w:rFonts w:asciiTheme="minorHAnsi" w:hAnsiTheme="minorHAnsi"/>
          <w:b w:val="0"/>
          <w:color w:val="595959"/>
          <w:sz w:val="22"/>
        </w:rPr>
        <w:t xml:space="preserve"> </w:t>
      </w:r>
      <w:r w:rsidRPr="003C482C">
        <w:rPr>
          <w:rFonts w:asciiTheme="minorHAnsi" w:hAnsiTheme="minorHAnsi"/>
          <w:b w:val="0"/>
          <w:color w:val="595959"/>
          <w:sz w:val="22"/>
        </w:rPr>
        <w:t>of</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content</w:t>
      </w:r>
      <w:r w:rsidR="00655518">
        <w:rPr>
          <w:rFonts w:asciiTheme="minorHAnsi" w:hAnsiTheme="minorHAnsi"/>
          <w:b w:val="0"/>
          <w:color w:val="595959"/>
          <w:sz w:val="22"/>
        </w:rPr>
        <w:t xml:space="preserve">) </w:t>
      </w:r>
      <w:r w:rsidRPr="003C482C">
        <w:rPr>
          <w:rFonts w:asciiTheme="minorHAnsi" w:hAnsiTheme="minorHAnsi"/>
          <w:b w:val="0"/>
          <w:color w:val="595959"/>
          <w:sz w:val="22"/>
        </w:rPr>
        <w:t>and explain</w:t>
      </w:r>
      <w:r w:rsidR="00655518">
        <w:rPr>
          <w:rFonts w:asciiTheme="minorHAnsi" w:hAnsiTheme="minorHAnsi"/>
          <w:b w:val="0"/>
          <w:color w:val="595959"/>
          <w:sz w:val="22"/>
        </w:rPr>
        <w:t xml:space="preserve"> </w:t>
      </w:r>
      <w:r w:rsidR="002C1F05">
        <w:rPr>
          <w:rFonts w:asciiTheme="minorHAnsi" w:hAnsiTheme="minorHAnsi"/>
          <w:b w:val="0"/>
          <w:color w:val="595959"/>
          <w:sz w:val="22"/>
        </w:rPr>
        <w:t xml:space="preserve">______ </w:t>
      </w:r>
      <w:r w:rsidR="00655518">
        <w:rPr>
          <w:rFonts w:asciiTheme="minorHAnsi" w:hAnsiTheme="minorHAnsi"/>
          <w:b w:val="0"/>
          <w:color w:val="595959"/>
          <w:sz w:val="22"/>
        </w:rPr>
        <w:t>(</w:t>
      </w:r>
      <w:r w:rsidRPr="003C482C">
        <w:rPr>
          <w:rFonts w:asciiTheme="minorHAnsi" w:hAnsiTheme="minorHAnsi"/>
          <w:b w:val="0"/>
          <w:color w:val="595959"/>
          <w:sz w:val="22"/>
        </w:rPr>
        <w:t>#</w:t>
      </w:r>
      <w:r w:rsidR="00655518">
        <w:rPr>
          <w:rFonts w:asciiTheme="minorHAnsi" w:hAnsiTheme="minorHAnsi"/>
          <w:b w:val="0"/>
          <w:color w:val="595959"/>
          <w:sz w:val="22"/>
        </w:rPr>
        <w:t xml:space="preserve">) </w:t>
      </w:r>
      <w:r w:rsidRPr="003C482C">
        <w:rPr>
          <w:rFonts w:asciiTheme="minorHAnsi" w:hAnsiTheme="minorHAnsi"/>
          <w:b w:val="0"/>
          <w:color w:val="595959"/>
          <w:sz w:val="22"/>
        </w:rPr>
        <w:t>effect</w:t>
      </w:r>
      <w:r w:rsidR="00B80FE9">
        <w:rPr>
          <w:rFonts w:asciiTheme="minorHAnsi" w:hAnsiTheme="minorHAnsi"/>
          <w:b w:val="0"/>
          <w:bCs w:val="0"/>
          <w:color w:val="595959"/>
          <w:sz w:val="22"/>
          <w:szCs w:val="22"/>
        </w:rPr>
        <w:t>(s)</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content</w:t>
      </w:r>
      <w:r w:rsidR="00655518">
        <w:rPr>
          <w:rFonts w:asciiTheme="minorHAnsi" w:hAnsiTheme="minorHAnsi"/>
          <w:b w:val="0"/>
          <w:color w:val="595959"/>
          <w:sz w:val="22"/>
        </w:rPr>
        <w:t xml:space="preserve">). </w:t>
      </w:r>
      <w:r w:rsidRPr="003C482C">
        <w:rPr>
          <w:rFonts w:asciiTheme="minorHAnsi" w:hAnsiTheme="minorHAnsi"/>
          <w:b w:val="0"/>
          <w:bCs w:val="0"/>
          <w:color w:val="595959"/>
          <w:sz w:val="22"/>
          <w:szCs w:val="22"/>
        </w:rPr>
        <w:t xml:space="preserve"> </w:t>
      </w:r>
      <w:r w:rsidR="00A11A7F">
        <w:rPr>
          <w:rFonts w:asciiTheme="minorHAnsi" w:hAnsiTheme="minorHAnsi"/>
          <w:b w:val="0"/>
          <w:color w:val="595959"/>
          <w:sz w:val="22"/>
        </w:rPr>
        <w:t xml:space="preserve">What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conclusions or implications</w:t>
      </w:r>
      <w:r w:rsidR="00655518">
        <w:rPr>
          <w:rFonts w:asciiTheme="minorHAnsi" w:hAnsiTheme="minorHAnsi"/>
          <w:b w:val="0"/>
          <w:color w:val="595959"/>
          <w:sz w:val="22"/>
        </w:rPr>
        <w:t xml:space="preserve">) </w:t>
      </w:r>
      <w:r w:rsidRPr="003C482C">
        <w:rPr>
          <w:rFonts w:asciiTheme="minorHAnsi" w:hAnsiTheme="minorHAnsi"/>
          <w:b w:val="0"/>
          <w:color w:val="595959"/>
          <w:sz w:val="22"/>
        </w:rPr>
        <w:t>can you draw</w:t>
      </w:r>
      <w:r w:rsidR="00A11A7F">
        <w:rPr>
          <w:rFonts w:asciiTheme="minorHAnsi" w:hAnsiTheme="minorHAnsi"/>
          <w:b w:val="0"/>
          <w:color w:val="595959"/>
          <w:sz w:val="22"/>
        </w:rPr>
        <w:t xml:space="preserve"> </w:t>
      </w:r>
      <w:r w:rsidR="00927C31">
        <w:rPr>
          <w:rFonts w:asciiTheme="minorHAnsi" w:hAnsiTheme="minorHAnsi"/>
          <w:b w:val="0"/>
          <w:color w:val="595959"/>
          <w:sz w:val="22"/>
        </w:rPr>
        <w:t xml:space="preserve">________ </w:t>
      </w:r>
      <w:r w:rsidR="00655518">
        <w:rPr>
          <w:rFonts w:asciiTheme="minorHAnsi" w:hAnsiTheme="minorHAnsi"/>
          <w:b w:val="0"/>
          <w:color w:val="595959"/>
          <w:sz w:val="22"/>
        </w:rPr>
        <w:t>(</w:t>
      </w:r>
      <w:r w:rsidRPr="003C482C">
        <w:rPr>
          <w:rFonts w:asciiTheme="minorHAnsi" w:hAnsiTheme="minorHAnsi"/>
          <w:b w:val="0"/>
          <w:color w:val="595959"/>
          <w:sz w:val="22"/>
        </w:rPr>
        <w:t>content</w:t>
      </w:r>
      <w:r w:rsidR="00655518">
        <w:rPr>
          <w:rFonts w:asciiTheme="minorHAnsi" w:hAnsiTheme="minorHAnsi"/>
          <w:b w:val="0"/>
          <w:bCs w:val="0"/>
          <w:color w:val="595959"/>
          <w:sz w:val="22"/>
          <w:szCs w:val="22"/>
        </w:rPr>
        <w:t>)</w:t>
      </w:r>
      <w:r w:rsidR="0070747F">
        <w:rPr>
          <w:rFonts w:asciiTheme="minorHAnsi" w:hAnsiTheme="minorHAnsi"/>
          <w:b w:val="0"/>
          <w:bCs w:val="0"/>
          <w:color w:val="595959"/>
          <w:sz w:val="22"/>
          <w:szCs w:val="22"/>
        </w:rPr>
        <w:t>?</w:t>
      </w:r>
      <w:r w:rsidRPr="003C482C">
        <w:rPr>
          <w:rFonts w:asciiTheme="minorHAnsi" w:hAnsiTheme="minorHAnsi"/>
          <w:b w:val="0"/>
          <w:color w:val="595959"/>
          <w:sz w:val="22"/>
        </w:rPr>
        <w:t xml:space="preserve"> Support your discussion with evidence from the texts.</w:t>
      </w:r>
      <w:r w:rsidR="00655518">
        <w:rPr>
          <w:rFonts w:asciiTheme="minorHAnsi" w:hAnsiTheme="minorHAnsi"/>
          <w:color w:val="595959"/>
          <w:sz w:val="22"/>
        </w:rPr>
        <w:t xml:space="preserve"> (</w:t>
      </w:r>
      <w:r w:rsidRPr="003C482C">
        <w:rPr>
          <w:rFonts w:asciiTheme="minorHAnsi" w:hAnsiTheme="minorHAnsi"/>
          <w:color w:val="595959"/>
          <w:sz w:val="22"/>
        </w:rPr>
        <w:t>Informational or Explanatory/Cause-Effect</w:t>
      </w:r>
      <w:r w:rsidR="00655518">
        <w:rPr>
          <w:rFonts w:asciiTheme="minorHAnsi" w:hAnsiTheme="minorHAnsi"/>
          <w:color w:val="595959"/>
          <w:sz w:val="22"/>
        </w:rPr>
        <w:t>)</w:t>
      </w:r>
    </w:p>
    <w:p w14:paraId="26BA0025" w14:textId="77777777" w:rsidR="00313EC1" w:rsidRPr="003C482C" w:rsidRDefault="00313EC1">
      <w:pPr>
        <w:ind w:left="720"/>
        <w:rPr>
          <w:rFonts w:asciiTheme="minorHAnsi" w:hAnsiTheme="minorHAnsi"/>
          <w:color w:val="595959"/>
          <w:sz w:val="22"/>
        </w:rPr>
      </w:pPr>
    </w:p>
    <w:p w14:paraId="48A448BC" w14:textId="31F361A1" w:rsidR="00655518" w:rsidRDefault="00313EC1">
      <w:pPr>
        <w:ind w:left="720"/>
        <w:rPr>
          <w:rFonts w:asciiTheme="minorHAnsi" w:hAnsiTheme="minorHAnsi"/>
          <w:color w:val="595959"/>
          <w:sz w:val="22"/>
        </w:rPr>
      </w:pPr>
      <w:r w:rsidRPr="003C482C">
        <w:rPr>
          <w:rFonts w:asciiTheme="minorHAnsi" w:hAnsiTheme="minorHAnsi"/>
          <w:b/>
          <w:color w:val="595959"/>
          <w:sz w:val="22"/>
        </w:rPr>
        <w:t>Variation Task 25 Example:</w:t>
      </w:r>
      <w:r w:rsidRPr="003C482C">
        <w:rPr>
          <w:rFonts w:asciiTheme="minorHAnsi" w:hAnsiTheme="minorHAnsi"/>
          <w:color w:val="595959"/>
          <w:sz w:val="22"/>
        </w:rPr>
        <w:t xml:space="preserve"> </w:t>
      </w:r>
      <w:r w:rsidRPr="003C482C">
        <w:rPr>
          <w:rFonts w:asciiTheme="minorHAnsi" w:hAnsiTheme="minorHAnsi"/>
          <w:color w:val="595959"/>
          <w:sz w:val="22"/>
          <w:u w:val="single"/>
        </w:rPr>
        <w:t>What ramifications does debt have for individuals?</w:t>
      </w:r>
      <w:r w:rsidRPr="003C482C">
        <w:rPr>
          <w:rFonts w:asciiTheme="minorHAnsi" w:hAnsiTheme="minorHAnsi"/>
          <w:color w:val="595959"/>
          <w:sz w:val="22"/>
        </w:rPr>
        <w:t xml:space="preserve"> After reading and analyzing </w:t>
      </w:r>
      <w:r w:rsidRPr="003C482C">
        <w:rPr>
          <w:rFonts w:asciiTheme="minorHAnsi" w:hAnsiTheme="minorHAnsi"/>
          <w:color w:val="595959"/>
          <w:sz w:val="22"/>
          <w:u w:val="single"/>
        </w:rPr>
        <w:t>articles and data on the current credit crisis</w:t>
      </w:r>
      <w:r w:rsidRPr="003C482C">
        <w:rPr>
          <w:rFonts w:asciiTheme="minorHAnsi" w:hAnsiTheme="minorHAnsi"/>
          <w:color w:val="595959"/>
          <w:sz w:val="22"/>
        </w:rPr>
        <w:t xml:space="preserve">, write an </w:t>
      </w:r>
      <w:r w:rsidRPr="003C482C">
        <w:rPr>
          <w:rFonts w:asciiTheme="minorHAnsi" w:hAnsiTheme="minorHAnsi"/>
          <w:color w:val="595959"/>
          <w:sz w:val="22"/>
          <w:u w:val="single"/>
        </w:rPr>
        <w:t>article</w:t>
      </w:r>
      <w:r w:rsidRPr="003C482C">
        <w:rPr>
          <w:rFonts w:asciiTheme="minorHAnsi" w:hAnsiTheme="minorHAnsi"/>
          <w:color w:val="595959"/>
          <w:sz w:val="22"/>
        </w:rPr>
        <w:t xml:space="preserve"> in which you examine </w:t>
      </w:r>
      <w:r w:rsidR="00B0744C">
        <w:rPr>
          <w:rFonts w:asciiTheme="minorHAnsi" w:hAnsiTheme="minorHAnsi"/>
          <w:color w:val="595959"/>
          <w:sz w:val="22"/>
          <w:u w:val="single"/>
        </w:rPr>
        <w:t>two</w:t>
      </w:r>
      <w:r w:rsidRPr="002C1F05">
        <w:rPr>
          <w:rFonts w:asciiTheme="minorHAnsi" w:hAnsiTheme="minorHAnsi"/>
          <w:color w:val="595959"/>
          <w:sz w:val="22"/>
        </w:rPr>
        <w:t xml:space="preserve"> causes</w:t>
      </w:r>
      <w:r w:rsidRPr="00001670">
        <w:rPr>
          <w:rFonts w:asciiTheme="minorHAnsi" w:hAnsiTheme="minorHAnsi"/>
          <w:color w:val="595959"/>
          <w:sz w:val="22"/>
        </w:rPr>
        <w:t xml:space="preserve"> of </w:t>
      </w:r>
      <w:r w:rsidRPr="003C482C">
        <w:rPr>
          <w:rFonts w:asciiTheme="minorHAnsi" w:hAnsiTheme="minorHAnsi"/>
          <w:color w:val="595959"/>
          <w:sz w:val="22"/>
          <w:u w:val="single"/>
        </w:rPr>
        <w:t>personal debt</w:t>
      </w:r>
      <w:r w:rsidRPr="003C482C">
        <w:rPr>
          <w:rFonts w:asciiTheme="minorHAnsi" w:hAnsiTheme="minorHAnsi"/>
          <w:color w:val="595959"/>
          <w:sz w:val="22"/>
        </w:rPr>
        <w:t xml:space="preserve"> and explain </w:t>
      </w:r>
      <w:r w:rsidR="00B0744C">
        <w:rPr>
          <w:rFonts w:asciiTheme="minorHAnsi" w:hAnsiTheme="minorHAnsi"/>
          <w:color w:val="595959"/>
          <w:sz w:val="22"/>
          <w:u w:val="single"/>
        </w:rPr>
        <w:t>two</w:t>
      </w:r>
      <w:r w:rsidRPr="003C482C">
        <w:rPr>
          <w:rFonts w:asciiTheme="minorHAnsi" w:hAnsiTheme="minorHAnsi"/>
          <w:color w:val="595959"/>
          <w:sz w:val="22"/>
        </w:rPr>
        <w:t xml:space="preserve"> effect </w:t>
      </w:r>
      <w:r w:rsidRPr="003C482C">
        <w:rPr>
          <w:rFonts w:asciiTheme="minorHAnsi" w:hAnsiTheme="minorHAnsi"/>
          <w:color w:val="595959"/>
          <w:sz w:val="22"/>
          <w:u w:val="single"/>
        </w:rPr>
        <w:t>of personal debt on the larger economy</w:t>
      </w:r>
      <w:r w:rsidRPr="003C482C">
        <w:rPr>
          <w:rFonts w:asciiTheme="minorHAnsi" w:hAnsiTheme="minorHAnsi"/>
          <w:color w:val="595959"/>
          <w:sz w:val="22"/>
        </w:rPr>
        <w:t xml:space="preserve">. What </w:t>
      </w:r>
      <w:r w:rsidRPr="003C482C">
        <w:rPr>
          <w:rFonts w:asciiTheme="minorHAnsi" w:hAnsiTheme="minorHAnsi"/>
          <w:color w:val="595959"/>
          <w:sz w:val="22"/>
          <w:u w:val="single"/>
        </w:rPr>
        <w:t>implications</w:t>
      </w:r>
      <w:r w:rsidRPr="003C482C">
        <w:rPr>
          <w:rFonts w:asciiTheme="minorHAnsi" w:hAnsiTheme="minorHAnsi"/>
          <w:color w:val="595959"/>
          <w:sz w:val="22"/>
        </w:rPr>
        <w:t xml:space="preserve"> can you draw </w:t>
      </w:r>
      <w:r w:rsidRPr="003C482C">
        <w:rPr>
          <w:rFonts w:asciiTheme="minorHAnsi" w:hAnsiTheme="minorHAnsi"/>
          <w:color w:val="595959"/>
          <w:sz w:val="22"/>
          <w:u w:val="single"/>
        </w:rPr>
        <w:t>from the literature about how the role of debt in an economy</w:t>
      </w:r>
      <w:r w:rsidRPr="003C482C">
        <w:rPr>
          <w:rFonts w:asciiTheme="minorHAnsi" w:hAnsiTheme="minorHAnsi"/>
          <w:color w:val="595959"/>
          <w:sz w:val="22"/>
        </w:rPr>
        <w:t xml:space="preserve">? Support your discussion with evidence </w:t>
      </w:r>
      <w:r w:rsidRPr="00EB7C72">
        <w:rPr>
          <w:rFonts w:asciiTheme="minorHAnsi" w:hAnsiTheme="minorHAnsi"/>
          <w:color w:val="595959"/>
          <w:sz w:val="22"/>
        </w:rPr>
        <w:t>from the texts.</w:t>
      </w:r>
      <w:r w:rsidR="00655518">
        <w:rPr>
          <w:rFonts w:asciiTheme="minorHAnsi" w:hAnsiTheme="minorHAnsi"/>
          <w:color w:val="595959"/>
          <w:sz w:val="22"/>
        </w:rPr>
        <w:t xml:space="preserve"> (</w:t>
      </w:r>
      <w:r w:rsidRPr="00EB7C72">
        <w:rPr>
          <w:rFonts w:asciiTheme="minorHAnsi" w:hAnsiTheme="minorHAnsi"/>
          <w:color w:val="595959"/>
          <w:sz w:val="22"/>
        </w:rPr>
        <w:t>Informational or Explanatory/Cause-Effect</w:t>
      </w:r>
      <w:r w:rsidR="00655518">
        <w:rPr>
          <w:rFonts w:asciiTheme="minorHAnsi" w:hAnsiTheme="minorHAnsi"/>
          <w:color w:val="595959"/>
          <w:sz w:val="22"/>
        </w:rPr>
        <w:t>)</w:t>
      </w:r>
    </w:p>
    <w:p w14:paraId="61871E19" w14:textId="77777777" w:rsidR="00313EC1" w:rsidRPr="003C482C" w:rsidRDefault="00313EC1">
      <w:pPr>
        <w:ind w:left="720"/>
        <w:rPr>
          <w:rFonts w:asciiTheme="minorHAnsi" w:hAnsiTheme="minorHAnsi"/>
          <w:color w:val="595959"/>
          <w:sz w:val="22"/>
        </w:rPr>
      </w:pPr>
    </w:p>
    <w:p w14:paraId="179AA211" w14:textId="77777777" w:rsidR="00313EC1" w:rsidRPr="003C482C" w:rsidRDefault="00313EC1">
      <w:pPr>
        <w:rPr>
          <w:rFonts w:asciiTheme="minorHAnsi" w:hAnsiTheme="minorHAnsi"/>
          <w:sz w:val="22"/>
        </w:rPr>
        <w:sectPr w:rsidR="00313EC1" w:rsidRPr="003C482C">
          <w:headerReference w:type="even" r:id="rId62"/>
          <w:headerReference w:type="default" r:id="rId63"/>
          <w:footerReference w:type="even" r:id="rId64"/>
          <w:headerReference w:type="first" r:id="rId65"/>
          <w:footerReference w:type="first" r:id="rId66"/>
          <w:pgSz w:w="15840" w:h="12240" w:orient="landscape"/>
          <w:pgMar w:top="864" w:right="864" w:bottom="864" w:left="864" w:header="720" w:footer="720" w:gutter="0"/>
          <w:cols w:space="720"/>
          <w:docGrid w:linePitch="240" w:charSpace="32768"/>
        </w:sectPr>
      </w:pPr>
    </w:p>
    <w:p w14:paraId="224818C1" w14:textId="6E3A2B21" w:rsidR="00313EC1" w:rsidRDefault="002D3869" w:rsidP="001836EF">
      <w:pPr>
        <w:pStyle w:val="TaskType"/>
        <w:spacing w:before="0"/>
      </w:pPr>
      <w:r>
        <w:lastRenderedPageBreak/>
        <w:t xml:space="preserve">Teaching Task </w:t>
      </w:r>
      <w:r w:rsidR="00313EC1">
        <w:t xml:space="preserve">Rubric </w:t>
      </w:r>
      <w:r>
        <w:t>(</w:t>
      </w:r>
      <w:r w:rsidR="00313EC1">
        <w:t>Informational or Explanatory</w:t>
      </w:r>
      <w:r>
        <w:t>)</w:t>
      </w:r>
    </w:p>
    <w:tbl>
      <w:tblPr>
        <w:tblW w:w="0" w:type="auto"/>
        <w:tblLayout w:type="fixed"/>
        <w:tblLook w:val="0000" w:firstRow="0" w:lastRow="0" w:firstColumn="0" w:lastColumn="0" w:noHBand="0" w:noVBand="0"/>
      </w:tblPr>
      <w:tblGrid>
        <w:gridCol w:w="1368"/>
        <w:gridCol w:w="2610"/>
        <w:gridCol w:w="270"/>
        <w:gridCol w:w="180"/>
        <w:gridCol w:w="2700"/>
        <w:gridCol w:w="180"/>
        <w:gridCol w:w="270"/>
        <w:gridCol w:w="2970"/>
        <w:gridCol w:w="270"/>
        <w:gridCol w:w="180"/>
        <w:gridCol w:w="3240"/>
      </w:tblGrid>
      <w:tr w:rsidR="003E723D" w:rsidRPr="004F0D20" w14:paraId="3C7F37B4" w14:textId="77777777">
        <w:tc>
          <w:tcPr>
            <w:tcW w:w="1368" w:type="dxa"/>
            <w:vMerge w:val="restart"/>
            <w:tcBorders>
              <w:bottom w:val="single" w:sz="4" w:space="0" w:color="000000"/>
              <w:right w:val="single" w:sz="4" w:space="0" w:color="000000"/>
            </w:tcBorders>
            <w:shd w:val="clear" w:color="auto" w:fill="FFFFFF"/>
            <w:vAlign w:val="center"/>
          </w:tcPr>
          <w:p w14:paraId="42EA6EE4" w14:textId="77777777" w:rsidR="003E723D" w:rsidRPr="004F0D20" w:rsidRDefault="003E723D" w:rsidP="006775E0">
            <w:pPr>
              <w:spacing w:before="20" w:after="20"/>
              <w:jc w:val="center"/>
              <w:rPr>
                <w:rFonts w:asciiTheme="minorHAnsi" w:hAnsiTheme="minorHAnsi"/>
                <w:sz w:val="18"/>
              </w:rPr>
            </w:pPr>
            <w:r w:rsidRPr="004F0D20">
              <w:rPr>
                <w:rFonts w:asciiTheme="minorHAnsi" w:hAnsiTheme="minorHAnsi"/>
                <w:sz w:val="18"/>
              </w:rPr>
              <w:t>Scoring Elements</w:t>
            </w:r>
          </w:p>
        </w:tc>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6AD054F" w14:textId="77777777" w:rsidR="003E723D" w:rsidRPr="004F0D20" w:rsidRDefault="003E723D" w:rsidP="006775E0">
            <w:pPr>
              <w:spacing w:before="20" w:after="20"/>
              <w:jc w:val="center"/>
              <w:rPr>
                <w:rFonts w:asciiTheme="minorHAnsi" w:hAnsiTheme="minorHAnsi"/>
                <w:sz w:val="18"/>
              </w:rPr>
            </w:pPr>
            <w:r w:rsidRPr="004F0D20">
              <w:rPr>
                <w:rFonts w:asciiTheme="minorHAnsi" w:hAnsiTheme="minorHAns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6B1716E" w14:textId="77777777" w:rsidR="003E723D" w:rsidRPr="004F0D20" w:rsidRDefault="003E723D" w:rsidP="006775E0">
            <w:pPr>
              <w:spacing w:before="20" w:after="20"/>
              <w:jc w:val="center"/>
              <w:rPr>
                <w:rFonts w:asciiTheme="minorHAnsi" w:hAnsiTheme="minorHAnsi"/>
                <w:sz w:val="18"/>
              </w:rPr>
            </w:pPr>
            <w:r w:rsidRPr="004F0D20">
              <w:rPr>
                <w:rFonts w:asciiTheme="minorHAnsi" w:hAnsiTheme="minorHAns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059589D" w14:textId="77777777" w:rsidR="003E723D" w:rsidRPr="004F0D20" w:rsidRDefault="003E723D" w:rsidP="006775E0">
            <w:pPr>
              <w:spacing w:before="20" w:after="20"/>
              <w:jc w:val="center"/>
              <w:rPr>
                <w:rFonts w:asciiTheme="minorHAnsi" w:hAnsiTheme="minorHAnsi"/>
                <w:sz w:val="18"/>
              </w:rPr>
            </w:pPr>
            <w:r w:rsidRPr="004F0D20">
              <w:rPr>
                <w:rFonts w:asciiTheme="minorHAnsi" w:hAnsiTheme="minorHAnsi"/>
                <w:sz w:val="18"/>
              </w:rPr>
              <w:t>Meets Expectations</w:t>
            </w:r>
          </w:p>
        </w:tc>
        <w:tc>
          <w:tcPr>
            <w:tcW w:w="34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A935BB" w14:textId="77777777" w:rsidR="003E723D" w:rsidRPr="004F0D20" w:rsidRDefault="003E723D" w:rsidP="006775E0">
            <w:pPr>
              <w:spacing w:before="20" w:after="20"/>
              <w:jc w:val="center"/>
              <w:rPr>
                <w:rFonts w:asciiTheme="minorHAnsi" w:hAnsiTheme="minorHAnsi"/>
                <w:sz w:val="18"/>
              </w:rPr>
            </w:pPr>
            <w:r w:rsidRPr="004F0D20">
              <w:rPr>
                <w:rFonts w:asciiTheme="minorHAnsi" w:hAnsiTheme="minorHAnsi"/>
                <w:sz w:val="18"/>
              </w:rPr>
              <w:t>Advanced</w:t>
            </w:r>
          </w:p>
        </w:tc>
      </w:tr>
      <w:tr w:rsidR="003E723D" w:rsidRPr="004F0D20" w14:paraId="016C8DD1" w14:textId="77777777">
        <w:tc>
          <w:tcPr>
            <w:tcW w:w="1368" w:type="dxa"/>
            <w:vMerge/>
            <w:tcBorders>
              <w:bottom w:val="single" w:sz="4" w:space="0" w:color="000000"/>
              <w:right w:val="single" w:sz="4" w:space="0" w:color="000000"/>
            </w:tcBorders>
            <w:shd w:val="clear" w:color="auto" w:fill="FFFFFF"/>
            <w:vAlign w:val="center"/>
          </w:tcPr>
          <w:p w14:paraId="7788C47C" w14:textId="77777777" w:rsidR="003E723D" w:rsidRPr="004F0D20" w:rsidRDefault="003E723D" w:rsidP="006775E0">
            <w:pPr>
              <w:rPr>
                <w:rFonts w:asciiTheme="minorHAnsi" w:hAnsiTheme="minorHAnsi"/>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6CFEB" w14:textId="77777777" w:rsidR="003E723D" w:rsidRPr="004F0D20" w:rsidRDefault="003E723D" w:rsidP="006775E0">
            <w:pPr>
              <w:spacing w:before="20" w:after="20"/>
              <w:jc w:val="center"/>
              <w:rPr>
                <w:rFonts w:asciiTheme="minorHAnsi" w:hAnsiTheme="minorHAnsi"/>
                <w:sz w:val="18"/>
                <w:szCs w:val="20"/>
              </w:rPr>
            </w:pPr>
            <w:r w:rsidRPr="004F0D20">
              <w:rPr>
                <w:rFonts w:asciiTheme="minorHAnsi" w:hAnsiTheme="minorHAns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5C3426A" w14:textId="77777777" w:rsidR="003E723D" w:rsidRPr="004F0D20" w:rsidRDefault="003E723D" w:rsidP="006775E0">
            <w:pPr>
              <w:spacing w:before="20" w:after="20"/>
              <w:jc w:val="center"/>
              <w:rPr>
                <w:rFonts w:asciiTheme="minorHAnsi" w:hAnsiTheme="minorHAnsi"/>
                <w:sz w:val="18"/>
                <w:szCs w:val="20"/>
              </w:rPr>
            </w:pPr>
            <w:r w:rsidRPr="004F0D20">
              <w:rPr>
                <w:rFonts w:asciiTheme="minorHAnsi" w:hAnsiTheme="minorHAnsi"/>
                <w:sz w:val="18"/>
                <w:szCs w:val="20"/>
              </w:rPr>
              <w:t>1.5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7A065" w14:textId="77777777" w:rsidR="003E723D" w:rsidRPr="004F0D20" w:rsidRDefault="003E723D" w:rsidP="006775E0">
            <w:pPr>
              <w:spacing w:before="20" w:after="20"/>
              <w:jc w:val="center"/>
              <w:rPr>
                <w:rFonts w:asciiTheme="minorHAnsi" w:hAnsiTheme="minorHAnsi"/>
                <w:sz w:val="18"/>
                <w:szCs w:val="20"/>
              </w:rPr>
            </w:pPr>
            <w:r w:rsidRPr="004F0D20">
              <w:rPr>
                <w:rFonts w:asciiTheme="minorHAnsi" w:hAnsiTheme="minorHAns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310BE5" w14:textId="77777777" w:rsidR="003E723D" w:rsidRPr="004F0D20" w:rsidRDefault="003E723D" w:rsidP="006775E0">
            <w:pPr>
              <w:spacing w:before="20" w:after="20"/>
              <w:jc w:val="center"/>
              <w:rPr>
                <w:rFonts w:asciiTheme="minorHAnsi" w:hAnsiTheme="minorHAnsi"/>
                <w:sz w:val="18"/>
                <w:szCs w:val="20"/>
              </w:rPr>
            </w:pPr>
            <w:r w:rsidRPr="004F0D20">
              <w:rPr>
                <w:rFonts w:asciiTheme="minorHAnsi" w:hAnsiTheme="minorHAnsi"/>
                <w:sz w:val="18"/>
                <w:szCs w:val="20"/>
              </w:rPr>
              <w:t>2.5</w:t>
            </w: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23BC9" w14:textId="77777777" w:rsidR="003E723D" w:rsidRPr="004F0D20" w:rsidRDefault="003E723D" w:rsidP="006775E0">
            <w:pPr>
              <w:spacing w:before="20" w:after="20"/>
              <w:jc w:val="center"/>
              <w:rPr>
                <w:rFonts w:asciiTheme="minorHAnsi" w:hAnsiTheme="minorHAnsi"/>
                <w:sz w:val="18"/>
                <w:szCs w:val="20"/>
              </w:rPr>
            </w:pPr>
            <w:r w:rsidRPr="004F0D20">
              <w:rPr>
                <w:rFonts w:asciiTheme="minorHAnsi" w:hAnsiTheme="minorHAns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7DC87EE" w14:textId="77777777" w:rsidR="003E723D" w:rsidRPr="004F0D20" w:rsidRDefault="003E723D" w:rsidP="006775E0">
            <w:pPr>
              <w:spacing w:before="20" w:after="20"/>
              <w:jc w:val="center"/>
              <w:rPr>
                <w:rFonts w:asciiTheme="minorHAnsi" w:hAnsiTheme="minorHAnsi"/>
                <w:sz w:val="18"/>
                <w:szCs w:val="20"/>
              </w:rPr>
            </w:pPr>
            <w:r w:rsidRPr="004F0D20">
              <w:rPr>
                <w:rFonts w:asciiTheme="minorHAnsi" w:hAnsiTheme="minorHAnsi"/>
                <w:sz w:val="18"/>
                <w:szCs w:val="20"/>
              </w:rPr>
              <w:t>3.5</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14:paraId="52577D3E" w14:textId="77777777" w:rsidR="003E723D" w:rsidRPr="004F0D20" w:rsidRDefault="003E723D" w:rsidP="006775E0">
            <w:pPr>
              <w:spacing w:before="20" w:after="20"/>
              <w:jc w:val="center"/>
              <w:rPr>
                <w:rFonts w:asciiTheme="minorHAnsi" w:hAnsiTheme="minorHAnsi"/>
                <w:sz w:val="18"/>
                <w:szCs w:val="20"/>
              </w:rPr>
            </w:pPr>
            <w:r>
              <w:rPr>
                <w:rFonts w:asciiTheme="minorHAnsi" w:hAnsiTheme="minorHAnsi"/>
                <w:sz w:val="18"/>
                <w:szCs w:val="20"/>
              </w:rPr>
              <w:t>4</w:t>
            </w:r>
          </w:p>
        </w:tc>
      </w:tr>
      <w:tr w:rsidR="003A0B58" w:rsidRPr="004F0D20" w14:paraId="50C1787A"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8939AE" w14:textId="77777777" w:rsidR="003A0B58" w:rsidRPr="004F0D20" w:rsidRDefault="003A0B58" w:rsidP="006775E0">
            <w:pPr>
              <w:spacing w:before="20" w:after="20"/>
              <w:rPr>
                <w:rFonts w:asciiTheme="minorHAnsi" w:hAnsiTheme="minorHAnsi"/>
                <w:sz w:val="18"/>
              </w:rPr>
            </w:pPr>
            <w:r w:rsidRPr="00602CFE">
              <w:rPr>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6AF3C"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Attempts to address prompt, but lacks focus or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F2D9319" w14:textId="77777777" w:rsidR="003A0B58" w:rsidRPr="004F0D20"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0FB20"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Addresses prompt appropriately, but with a weak or uneven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35EDAAF" w14:textId="77777777" w:rsidR="003A0B58" w:rsidRPr="004F0D20"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8402B"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Addresses prompt appropriately and maintains a clear, steady focus.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C28E3B" w14:textId="77777777" w:rsidR="003A0B58" w:rsidRPr="004F0D20"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75AC1"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Addresses all aspects of prompt appropriately and maintains a strongly developed focus.</w:t>
            </w:r>
          </w:p>
        </w:tc>
      </w:tr>
      <w:tr w:rsidR="000F2DDE" w:rsidRPr="004F0D20" w14:paraId="79DB5D15"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7BC69" w14:textId="77777777" w:rsidR="000F2DDE" w:rsidRPr="004F0D20" w:rsidRDefault="000F2DDE" w:rsidP="00D6044B">
            <w:pPr>
              <w:spacing w:before="20" w:after="20"/>
              <w:rPr>
                <w:rFonts w:asciiTheme="minorHAnsi" w:hAnsiTheme="minorHAnsi"/>
                <w:sz w:val="18"/>
              </w:rPr>
            </w:pPr>
            <w:r w:rsidRPr="00602CFE">
              <w:rPr>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3C4AF" w14:textId="77777777" w:rsidR="000F2DDE" w:rsidRPr="004F0D20" w:rsidRDefault="000F2DDE" w:rsidP="00D6044B">
            <w:pPr>
              <w:spacing w:before="20" w:after="20"/>
              <w:jc w:val="center"/>
              <w:rPr>
                <w:rFonts w:asciiTheme="minorHAnsi" w:hAnsiTheme="minorHAnsi"/>
                <w:sz w:val="18"/>
                <w:szCs w:val="18"/>
              </w:rPr>
            </w:pPr>
            <w:r w:rsidRPr="00602CFE">
              <w:rPr>
                <w:sz w:val="18"/>
                <w:szCs w:val="18"/>
              </w:rPr>
              <w:t>Attempts to establish a controlling idea, but lacks a clear purpose.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DD64C8" w14:textId="77777777" w:rsidR="000F2DDE" w:rsidRPr="004F0D20" w:rsidRDefault="000F2DDE" w:rsidP="00D6044B">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704C7B" w14:textId="77777777" w:rsidR="000F2DDE" w:rsidRPr="004F0D20" w:rsidRDefault="000F2DDE" w:rsidP="00D6044B">
            <w:pPr>
              <w:spacing w:before="20" w:after="20"/>
              <w:jc w:val="center"/>
              <w:rPr>
                <w:rFonts w:asciiTheme="minorHAnsi" w:hAnsiTheme="minorHAnsi"/>
                <w:sz w:val="18"/>
                <w:szCs w:val="18"/>
              </w:rPr>
            </w:pPr>
            <w:r w:rsidRPr="00602CFE">
              <w:rPr>
                <w:sz w:val="18"/>
                <w:szCs w:val="18"/>
              </w:rPr>
              <w:t xml:space="preserve">Establishes a controlling idea with a general purpose.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B330664" w14:textId="77777777" w:rsidR="000F2DDE" w:rsidRPr="004F0D20" w:rsidRDefault="000F2DDE" w:rsidP="00D6044B">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8FFF8" w14:textId="77777777" w:rsidR="000F2DDE" w:rsidRPr="004F0D20" w:rsidRDefault="000F2DDE" w:rsidP="00D6044B">
            <w:pPr>
              <w:spacing w:before="20" w:after="20"/>
              <w:jc w:val="center"/>
              <w:rPr>
                <w:rFonts w:asciiTheme="minorHAnsi" w:hAnsiTheme="minorHAnsi"/>
                <w:sz w:val="18"/>
                <w:szCs w:val="18"/>
              </w:rPr>
            </w:pPr>
            <w:r w:rsidRPr="00602CFE">
              <w:rPr>
                <w:sz w:val="18"/>
                <w:szCs w:val="18"/>
              </w:rPr>
              <w:t xml:space="preserve">Establishes a controlling idea with a clear purpose maintained throughout the response.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D0BE89" w14:textId="77777777" w:rsidR="000F2DDE" w:rsidRPr="004F0D20" w:rsidRDefault="000F2DDE" w:rsidP="00D6044B">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A67C2" w14:textId="77777777" w:rsidR="000F2DDE" w:rsidRPr="004F0D20" w:rsidRDefault="000F2DDE" w:rsidP="00D6044B">
            <w:pPr>
              <w:spacing w:before="20" w:after="20"/>
              <w:jc w:val="center"/>
              <w:rPr>
                <w:rFonts w:asciiTheme="minorHAnsi" w:hAnsiTheme="minorHAnsi"/>
                <w:sz w:val="18"/>
                <w:szCs w:val="18"/>
              </w:rPr>
            </w:pPr>
            <w:r w:rsidRPr="00602CFE">
              <w:rPr>
                <w:sz w:val="18"/>
                <w:szCs w:val="18"/>
              </w:rPr>
              <w:t xml:space="preserve">Establishes a strong controlling idea with a clear purpose maintained throughout the response. </w:t>
            </w:r>
          </w:p>
        </w:tc>
      </w:tr>
      <w:tr w:rsidR="003A0B58" w:rsidRPr="004F0D20" w14:paraId="42D84D1D"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8EE623" w14:textId="77777777" w:rsidR="003A0B58" w:rsidRPr="004F0D20" w:rsidRDefault="003A0B58" w:rsidP="006775E0">
            <w:pPr>
              <w:spacing w:before="20" w:after="20"/>
              <w:rPr>
                <w:rFonts w:asciiTheme="minorHAnsi" w:hAnsiTheme="minorHAnsi"/>
                <w:sz w:val="18"/>
              </w:rPr>
            </w:pPr>
            <w:r w:rsidRPr="00602CFE">
              <w:rPr>
                <w:sz w:val="18"/>
              </w:rPr>
              <w:t>Reading/ Research</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1FC220"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Attempts to present information in response to the prompt, but lacks connections or relevance to the purpose of the prompt.</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Does not address the credibility of sources as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6737BD" w14:textId="77777777" w:rsidR="003A0B58" w:rsidRPr="004F0D20"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D23FFF"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Presents information from reading materials relevant to the purpose of the prompt with minor lapses in accuracy or completeness.</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Begins to address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3EE20E1" w14:textId="77777777" w:rsidR="003A0B58" w:rsidRPr="004F0D20"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7052B2"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Presents information from reading materials relevant to the prompt with accuracy and sufficient detail.</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Addresses the credibility of sources when prompted.</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D215347" w14:textId="77777777" w:rsidR="003A0B58" w:rsidRPr="004F0D20"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491C0"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Accurately presents information relevant to all parts of the prompt with effective selection of sources and details from reading materials.</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Addresses the credibility of sources and identifies salient sources when prompted.</w:t>
            </w:r>
          </w:p>
        </w:tc>
      </w:tr>
      <w:tr w:rsidR="003A0B58" w:rsidRPr="004F0D20" w14:paraId="13CC4284"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32D9E" w14:textId="77777777" w:rsidR="003A0B58" w:rsidRPr="004F0D20" w:rsidRDefault="003A0B58" w:rsidP="006775E0">
            <w:pPr>
              <w:spacing w:before="20" w:after="20"/>
              <w:rPr>
                <w:rFonts w:asciiTheme="minorHAnsi" w:hAnsiTheme="minorHAnsi"/>
                <w:sz w:val="18"/>
              </w:rPr>
            </w:pPr>
            <w:r w:rsidRPr="00602CFE">
              <w:rPr>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CA0FAB"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Attempts to provide details in response to the prompt, including retelling, but lacks sufficient development or relevancy.</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Implication is missing, irrelevant, or illogical.</w:t>
            </w:r>
            <w:r w:rsidR="00655518">
              <w:rPr>
                <w:sz w:val="18"/>
                <w:szCs w:val="18"/>
              </w:rPr>
              <w:t xml:space="preserve"> (</w:t>
            </w:r>
            <w:r w:rsidRPr="00602CFE">
              <w:rPr>
                <w:sz w:val="18"/>
                <w:szCs w:val="18"/>
              </w:rPr>
              <w:t>L3</w:t>
            </w:r>
            <w:r w:rsidR="00655518">
              <w:rPr>
                <w:sz w:val="18"/>
                <w:szCs w:val="18"/>
              </w:rPr>
              <w:t xml:space="preserve">) </w:t>
            </w:r>
            <w:r w:rsidRPr="00602CFE">
              <w:rPr>
                <w:sz w:val="18"/>
                <w:szCs w:val="18"/>
              </w:rPr>
              <w:t>Gap/unanswered question is missing or irrelevant.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BC7E3F7" w14:textId="77777777" w:rsidR="003A0B58" w:rsidRPr="004F0D20"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817A8E"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Presents appropriate details to support the focus and controlling idea.</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Briefly notes a relevant implication or</w:t>
            </w:r>
            <w:r w:rsidR="00655518">
              <w:rPr>
                <w:sz w:val="18"/>
                <w:szCs w:val="18"/>
              </w:rPr>
              <w:t xml:space="preserve"> (</w:t>
            </w:r>
            <w:r w:rsidRPr="00602CFE">
              <w:rPr>
                <w:sz w:val="18"/>
                <w:szCs w:val="18"/>
              </w:rPr>
              <w:t>L3</w:t>
            </w:r>
            <w:r w:rsidR="00655518">
              <w:rPr>
                <w:sz w:val="18"/>
                <w:szCs w:val="18"/>
              </w:rPr>
              <w:t xml:space="preserve">) </w:t>
            </w:r>
            <w:r w:rsidRPr="00602CFE">
              <w:rPr>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47954A" w14:textId="77777777" w:rsidR="003A0B58" w:rsidRPr="004F0D20"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3733E3"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Presents appropriate and sufficient details to support the focus and controlling idea.</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Explains relevant and plausible implications, and</w:t>
            </w:r>
            <w:r w:rsidR="00655518">
              <w:rPr>
                <w:sz w:val="18"/>
                <w:szCs w:val="18"/>
              </w:rPr>
              <w:t xml:space="preserve"> (</w:t>
            </w:r>
            <w:r w:rsidRPr="00602CFE">
              <w:rPr>
                <w:sz w:val="18"/>
                <w:szCs w:val="18"/>
              </w:rPr>
              <w:t>L3</w:t>
            </w:r>
            <w:r w:rsidR="00655518">
              <w:rPr>
                <w:sz w:val="18"/>
                <w:szCs w:val="18"/>
              </w:rPr>
              <w:t xml:space="preserve">) </w:t>
            </w:r>
            <w:r w:rsidRPr="00602CFE">
              <w:rPr>
                <w:sz w:val="18"/>
                <w:szCs w:val="18"/>
              </w:rPr>
              <w:t>a relevant gap/unanswered question.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CE7CFA" w14:textId="77777777" w:rsidR="003A0B58" w:rsidRPr="004F0D20"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D8A38"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Presents thorough and detailed information to strongly support the focus and controlling idea.</w:t>
            </w:r>
            <w:r w:rsidR="00655518">
              <w:rPr>
                <w:sz w:val="18"/>
                <w:szCs w:val="18"/>
              </w:rPr>
              <w:t xml:space="preserve"> (</w:t>
            </w:r>
            <w:r w:rsidRPr="00602CFE">
              <w:rPr>
                <w:sz w:val="18"/>
                <w:szCs w:val="18"/>
              </w:rPr>
              <w:t>L2</w:t>
            </w:r>
            <w:r w:rsidR="00655518">
              <w:rPr>
                <w:sz w:val="18"/>
                <w:szCs w:val="18"/>
              </w:rPr>
              <w:t xml:space="preserve">) </w:t>
            </w:r>
            <w:r w:rsidRPr="00602CFE">
              <w:rPr>
                <w:sz w:val="18"/>
                <w:szCs w:val="18"/>
              </w:rPr>
              <w:t>Thoroughly discusses relevant and salient implications or consequences, and</w:t>
            </w:r>
            <w:r w:rsidR="00655518">
              <w:rPr>
                <w:sz w:val="18"/>
                <w:szCs w:val="18"/>
              </w:rPr>
              <w:t xml:space="preserve"> (</w:t>
            </w:r>
            <w:r w:rsidRPr="00602CFE">
              <w:rPr>
                <w:sz w:val="18"/>
                <w:szCs w:val="18"/>
              </w:rPr>
              <w:t>L3</w:t>
            </w:r>
            <w:r w:rsidR="00655518">
              <w:rPr>
                <w:sz w:val="18"/>
                <w:szCs w:val="18"/>
              </w:rPr>
              <w:t xml:space="preserve">) </w:t>
            </w:r>
            <w:r w:rsidRPr="00602CFE">
              <w:rPr>
                <w:sz w:val="18"/>
                <w:szCs w:val="18"/>
              </w:rPr>
              <w:t>one or more significant gaps/unanswered questions.</w:t>
            </w:r>
          </w:p>
        </w:tc>
      </w:tr>
      <w:tr w:rsidR="003A0B58" w:rsidRPr="004F0D20" w14:paraId="13FFD57B"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206FF6" w14:textId="77777777" w:rsidR="003A0B58" w:rsidRPr="004F0D20" w:rsidRDefault="003A0B58" w:rsidP="006775E0">
            <w:pPr>
              <w:spacing w:before="20" w:after="20"/>
              <w:rPr>
                <w:rFonts w:asciiTheme="minorHAnsi" w:hAnsiTheme="minorHAnsi"/>
                <w:sz w:val="18"/>
              </w:rPr>
            </w:pPr>
            <w:r w:rsidRPr="00602CFE">
              <w:rPr>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740393"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Attempts to organize ideas,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BA005F" w14:textId="77777777" w:rsidR="003A0B58" w:rsidRPr="004F0D20"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D1620"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Uses an appropriate organizational structure to address the specific requirements of the prompt, with some lapses in coherence or awkward use of the organizational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36ACC1" w14:textId="77777777" w:rsidR="003A0B58" w:rsidRPr="004F0D20"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8E4DDD"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Maintains an appropriate organizational structure to address the specific requirements of the prompt.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54E0AC0" w14:textId="77777777" w:rsidR="003A0B58" w:rsidRPr="004F0D20"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FF3E25"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Maintains an organizational structure that intentionally and effectively enhances the presentation of information as required by the specific prompt.</w:t>
            </w:r>
          </w:p>
        </w:tc>
      </w:tr>
      <w:tr w:rsidR="00F43B8D" w:rsidRPr="004F0D20" w14:paraId="3D05887D"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D8076" w14:textId="77777777" w:rsidR="00F43B8D" w:rsidRPr="004F0D20" w:rsidRDefault="00F43B8D" w:rsidP="006775E0">
            <w:pPr>
              <w:spacing w:before="20" w:after="20"/>
              <w:rPr>
                <w:rFonts w:asciiTheme="minorHAnsi" w:hAnsiTheme="minorHAnsi"/>
                <w:sz w:val="18"/>
              </w:rPr>
            </w:pPr>
            <w:r w:rsidRPr="00602CFE">
              <w:rPr>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26123A" w14:textId="77777777" w:rsidR="00F43B8D" w:rsidRPr="004F0D20" w:rsidRDefault="00F43B8D" w:rsidP="006775E0">
            <w:pPr>
              <w:spacing w:before="20" w:after="20"/>
              <w:jc w:val="center"/>
              <w:rPr>
                <w:rFonts w:asciiTheme="minorHAnsi" w:hAnsiTheme="minorHAnsi"/>
                <w:sz w:val="18"/>
                <w:szCs w:val="18"/>
              </w:rPr>
            </w:pPr>
            <w:r w:rsidRPr="00602CFE">
              <w:rPr>
                <w:sz w:val="18"/>
                <w:szCs w:val="18"/>
              </w:rPr>
              <w:t>Attempts to demonstrate standard English conventions, but lacks cohesion and control of grammar, usage, and mechanics. Sources are used without citation.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695E901" w14:textId="77777777" w:rsidR="00F43B8D" w:rsidRPr="004F0D20" w:rsidRDefault="00F43B8D"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188C1A" w14:textId="77777777" w:rsidR="00F43B8D" w:rsidRPr="00A474F6" w:rsidRDefault="00F43B8D" w:rsidP="00F43B8D">
            <w:pPr>
              <w:spacing w:before="20" w:after="20"/>
              <w:jc w:val="center"/>
              <w:rPr>
                <w:sz w:val="18"/>
                <w:szCs w:val="18"/>
              </w:rPr>
            </w:pPr>
            <w:r w:rsidRPr="00A474F6">
              <w:rPr>
                <w:sz w:val="18"/>
                <w:szCs w:val="18"/>
              </w:rPr>
              <w:t>Demonstrates an uneven command of standard English conventions and cohesion.</w:t>
            </w:r>
            <w:r>
              <w:rPr>
                <w:sz w:val="18"/>
                <w:szCs w:val="18"/>
              </w:rPr>
              <w:t xml:space="preserve"> </w:t>
            </w:r>
            <w:r w:rsidRPr="00F43B8D">
              <w:rPr>
                <w:sz w:val="18"/>
                <w:szCs w:val="18"/>
              </w:rPr>
              <w:t>Uses language and tone with some inaccurate, inappropriate, or uneven features</w:t>
            </w:r>
            <w:r w:rsidRPr="007A4E70">
              <w:rPr>
                <w:sz w:val="18"/>
                <w:szCs w:val="18"/>
              </w:rPr>
              <w:t>.</w:t>
            </w:r>
            <w:r>
              <w:rPr>
                <w:sz w:val="18"/>
                <w:szCs w:val="18"/>
              </w:rPr>
              <w:t xml:space="preserve"> Inconsistently cites sources.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C398E3" w14:textId="77777777" w:rsidR="00F43B8D" w:rsidRPr="004F0D20" w:rsidRDefault="00F43B8D"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CD1554" w14:textId="77777777" w:rsidR="00F43B8D" w:rsidRPr="004F0D20" w:rsidRDefault="00F43B8D" w:rsidP="006775E0">
            <w:pPr>
              <w:spacing w:before="20" w:after="20"/>
              <w:jc w:val="center"/>
              <w:rPr>
                <w:rFonts w:asciiTheme="minorHAnsi" w:hAnsiTheme="minorHAnsi"/>
                <w:sz w:val="18"/>
                <w:szCs w:val="18"/>
              </w:rPr>
            </w:pPr>
            <w:r w:rsidRPr="00602CFE">
              <w:rPr>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0B821B0" w14:textId="77777777" w:rsidR="00F43B8D" w:rsidRPr="004F0D20" w:rsidRDefault="00F43B8D"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F1458A" w14:textId="77777777" w:rsidR="00F43B8D" w:rsidRPr="004F0D20" w:rsidRDefault="00F43B8D" w:rsidP="006775E0">
            <w:pPr>
              <w:spacing w:before="20" w:after="20"/>
              <w:jc w:val="center"/>
              <w:rPr>
                <w:rFonts w:asciiTheme="minorHAnsi" w:hAnsiTheme="minorHAnsi"/>
                <w:sz w:val="18"/>
                <w:szCs w:val="18"/>
              </w:rPr>
            </w:pPr>
            <w:r w:rsidRPr="00602CFE">
              <w:rPr>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3A0B58" w:rsidRPr="004F0D20" w14:paraId="2F1C301D" w14:textId="77777777">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1F695" w14:textId="77777777" w:rsidR="003A0B58" w:rsidRPr="004F0D20" w:rsidRDefault="003A0B58" w:rsidP="006775E0">
            <w:pPr>
              <w:spacing w:before="20" w:after="20"/>
              <w:rPr>
                <w:rFonts w:asciiTheme="minorHAnsi" w:hAnsiTheme="minorHAnsi"/>
                <w:sz w:val="18"/>
              </w:rPr>
            </w:pPr>
            <w:r w:rsidRPr="00602CFE">
              <w:rPr>
                <w:sz w:val="18"/>
              </w:rPr>
              <w:t>Content Understanding</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6D7D6F"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Attempts to include disciplinary content in explanations, but understanding of content is weak;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271D3DB" w14:textId="77777777" w:rsidR="003A0B58" w:rsidRPr="004F0D20" w:rsidRDefault="003A0B58" w:rsidP="006775E0">
            <w:pPr>
              <w:spacing w:before="20" w:after="20"/>
              <w:jc w:val="center"/>
              <w:rPr>
                <w:rFonts w:asciiTheme="minorHAnsi" w:hAnsiTheme="minorHAnsi"/>
                <w:sz w:val="18"/>
                <w:szCs w:val="18"/>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D94BCD"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Briefly notes disciplinary content relevant to the prompt; shows basic or uneven understanding of content; minor errors in explanation.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23DF01B" w14:textId="77777777" w:rsidR="003A0B58" w:rsidRPr="004F0D20" w:rsidRDefault="003A0B58" w:rsidP="006775E0">
            <w:pPr>
              <w:spacing w:before="20" w:after="20"/>
              <w:jc w:val="center"/>
              <w:rPr>
                <w:rFonts w:asciiTheme="minorHAnsi" w:hAnsiTheme="minorHAnsi"/>
                <w:sz w:val="18"/>
                <w:szCs w:val="18"/>
              </w:rPr>
            </w:pPr>
          </w:p>
        </w:tc>
        <w:tc>
          <w:tcPr>
            <w:tcW w:w="2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3126BB"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Accuratel</w:t>
            </w:r>
            <w:r>
              <w:rPr>
                <w:sz w:val="18"/>
                <w:szCs w:val="18"/>
              </w:rPr>
              <w:t>y presents disciplinary content</w:t>
            </w:r>
            <w:r w:rsidRPr="00602CFE">
              <w:rPr>
                <w:sz w:val="18"/>
                <w:szCs w:val="18"/>
              </w:rPr>
              <w:t xml:space="preserve">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A7B590" w14:textId="77777777" w:rsidR="003A0B58" w:rsidRPr="004F0D20" w:rsidRDefault="003A0B58" w:rsidP="006775E0">
            <w:pPr>
              <w:spacing w:before="20" w:after="20"/>
              <w:jc w:val="center"/>
              <w:rPr>
                <w:rFonts w:asciiTheme="minorHAnsi" w:hAnsiTheme="minorHAnsi"/>
                <w:sz w:val="18"/>
                <w:szCs w:val="18"/>
              </w:rPr>
            </w:pPr>
          </w:p>
        </w:tc>
        <w:tc>
          <w:tcPr>
            <w:tcW w:w="3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ED4927" w14:textId="77777777" w:rsidR="003A0B58" w:rsidRPr="004F0D20" w:rsidRDefault="003A0B58" w:rsidP="006775E0">
            <w:pPr>
              <w:spacing w:before="20" w:after="20"/>
              <w:jc w:val="center"/>
              <w:rPr>
                <w:rFonts w:asciiTheme="minorHAnsi" w:hAnsiTheme="minorHAnsi"/>
                <w:sz w:val="18"/>
                <w:szCs w:val="18"/>
              </w:rPr>
            </w:pPr>
            <w:r w:rsidRPr="00602CFE">
              <w:rPr>
                <w:sz w:val="18"/>
                <w:szCs w:val="18"/>
              </w:rPr>
              <w:t>Integrates relevant and accurate disciplinary content with thorough explanations that demonstrate in-depth understanding.</w:t>
            </w:r>
          </w:p>
        </w:tc>
      </w:tr>
    </w:tbl>
    <w:p w14:paraId="676EA54B" w14:textId="77777777" w:rsidR="00ED1001" w:rsidRDefault="00ED1001" w:rsidP="00ED1001">
      <w:pPr>
        <w:pStyle w:val="TaskType"/>
        <w:spacing w:before="0" w:after="0"/>
        <w:rPr>
          <w:sz w:val="36"/>
        </w:rPr>
        <w:sectPr w:rsidR="00ED1001">
          <w:headerReference w:type="even" r:id="rId67"/>
          <w:headerReference w:type="default" r:id="rId68"/>
          <w:footerReference w:type="even" r:id="rId69"/>
          <w:headerReference w:type="first" r:id="rId70"/>
          <w:footerReference w:type="first" r:id="rId71"/>
          <w:pgSz w:w="15840" w:h="12240" w:orient="landscape"/>
          <w:pgMar w:top="864" w:right="864" w:bottom="864" w:left="864" w:header="720" w:footer="720" w:gutter="0"/>
          <w:cols w:space="720"/>
          <w:docGrid w:linePitch="240" w:charSpace="32768"/>
        </w:sectPr>
      </w:pPr>
    </w:p>
    <w:p w14:paraId="440317DB" w14:textId="144530AC" w:rsidR="000E1BDF" w:rsidRDefault="000E1BDF" w:rsidP="000E1BDF">
      <w:pPr>
        <w:pStyle w:val="TaskType"/>
        <w:spacing w:before="0"/>
      </w:pPr>
      <w:r>
        <w:lastRenderedPageBreak/>
        <w:t>Classroom Assessment Rubric (Informational or Explanatory)</w:t>
      </w:r>
    </w:p>
    <w:p w14:paraId="0BED0BFD" w14:textId="77777777" w:rsidR="008A6049" w:rsidRDefault="008A6049" w:rsidP="000E1BDF">
      <w:pPr>
        <w:jc w:val="center"/>
        <w:rPr>
          <w:rFonts w:asciiTheme="minorHAnsi" w:hAnsiTheme="minorHAnsi"/>
          <w:sz w:val="22"/>
          <w:szCs w:val="22"/>
        </w:rPr>
      </w:pPr>
    </w:p>
    <w:tbl>
      <w:tblPr>
        <w:tblW w:w="11074" w:type="dxa"/>
        <w:tblInd w:w="1686"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firstRow="1" w:lastRow="0" w:firstColumn="1" w:lastColumn="0" w:noHBand="0" w:noVBand="0"/>
      </w:tblPr>
      <w:tblGrid>
        <w:gridCol w:w="2070"/>
        <w:gridCol w:w="9004"/>
      </w:tblGrid>
      <w:tr w:rsidR="000E1BDF" w:rsidRPr="00BC659A" w14:paraId="6C8E8D75" w14:textId="77777777" w:rsidTr="000E1BDF">
        <w:tc>
          <w:tcPr>
            <w:tcW w:w="11074" w:type="dxa"/>
            <w:gridSpan w:val="2"/>
            <w:shd w:val="clear" w:color="auto" w:fill="A28E6A"/>
          </w:tcPr>
          <w:p w14:paraId="1C14531C" w14:textId="179AB09A" w:rsidR="000E1BDF" w:rsidRDefault="000E1BDF" w:rsidP="008518C6">
            <w:pPr>
              <w:jc w:val="center"/>
              <w:rPr>
                <w:rFonts w:cs="Calibri"/>
                <w:b/>
                <w:color w:val="FFFFFF"/>
                <w:sz w:val="22"/>
                <w:szCs w:val="22"/>
              </w:rPr>
            </w:pPr>
            <w:r>
              <w:rPr>
                <w:rFonts w:cs="Calibri"/>
                <w:b/>
                <w:color w:val="FFFFFF"/>
                <w:sz w:val="22"/>
                <w:szCs w:val="22"/>
              </w:rPr>
              <w:t xml:space="preserve">LDC Informational/Explanatory Classroom Assessment </w:t>
            </w:r>
          </w:p>
          <w:p w14:paraId="52C50CF2" w14:textId="77777777" w:rsidR="000E1BDF" w:rsidRPr="00BC659A" w:rsidRDefault="000E1BDF" w:rsidP="008518C6">
            <w:pPr>
              <w:jc w:val="center"/>
              <w:rPr>
                <w:rFonts w:cs="Calibri"/>
                <w:b/>
                <w:color w:val="FFFFFF"/>
                <w:sz w:val="22"/>
                <w:szCs w:val="22"/>
              </w:rPr>
            </w:pPr>
            <w:r w:rsidRPr="00BC659A">
              <w:rPr>
                <w:rFonts w:cs="Calibri"/>
                <w:b/>
                <w:color w:val="FFFFFF"/>
                <w:sz w:val="22"/>
                <w:szCs w:val="22"/>
              </w:rPr>
              <w:t>MEETS EXPECTATIONS</w:t>
            </w:r>
          </w:p>
        </w:tc>
      </w:tr>
      <w:tr w:rsidR="000E1BDF" w:rsidRPr="00BC659A" w14:paraId="0D90A992" w14:textId="77777777" w:rsidTr="000E1BDF">
        <w:tc>
          <w:tcPr>
            <w:tcW w:w="2070" w:type="dxa"/>
          </w:tcPr>
          <w:p w14:paraId="33D5B0C6" w14:textId="77777777" w:rsidR="000E1BDF" w:rsidRPr="00BC659A" w:rsidRDefault="000E1BDF" w:rsidP="008518C6">
            <w:pPr>
              <w:rPr>
                <w:rFonts w:cs="Calibri"/>
                <w:sz w:val="22"/>
                <w:szCs w:val="22"/>
              </w:rPr>
            </w:pPr>
            <w:r w:rsidRPr="00BC659A">
              <w:rPr>
                <w:rFonts w:cs="Calibri"/>
                <w:sz w:val="22"/>
                <w:szCs w:val="22"/>
              </w:rPr>
              <w:t>Focus</w:t>
            </w:r>
          </w:p>
        </w:tc>
        <w:tc>
          <w:tcPr>
            <w:tcW w:w="9004" w:type="dxa"/>
          </w:tcPr>
          <w:p w14:paraId="27EB6BBB" w14:textId="77777777" w:rsidR="000E1BDF" w:rsidRPr="00BC659A" w:rsidRDefault="000E1BDF" w:rsidP="008518C6">
            <w:pPr>
              <w:rPr>
                <w:rFonts w:cs="Calibri"/>
                <w:sz w:val="22"/>
                <w:szCs w:val="22"/>
              </w:rPr>
            </w:pPr>
            <w:r w:rsidRPr="00BC659A">
              <w:rPr>
                <w:rFonts w:cs="Calibri"/>
                <w:sz w:val="22"/>
                <w:szCs w:val="22"/>
              </w:rPr>
              <w:t>Addresses prompt with a focused response.</w:t>
            </w:r>
          </w:p>
        </w:tc>
      </w:tr>
      <w:tr w:rsidR="000E1BDF" w:rsidRPr="00BC659A" w14:paraId="0EE0FC17" w14:textId="77777777" w:rsidTr="000E1BDF">
        <w:tc>
          <w:tcPr>
            <w:tcW w:w="2070" w:type="dxa"/>
          </w:tcPr>
          <w:p w14:paraId="01C60834" w14:textId="77777777" w:rsidR="000E1BDF" w:rsidRPr="00BC659A" w:rsidRDefault="000E1BDF" w:rsidP="008518C6">
            <w:pPr>
              <w:rPr>
                <w:rFonts w:cs="Calibri"/>
                <w:sz w:val="22"/>
                <w:szCs w:val="22"/>
              </w:rPr>
            </w:pPr>
            <w:r w:rsidRPr="00BC659A">
              <w:rPr>
                <w:rFonts w:cs="Calibri"/>
                <w:sz w:val="22"/>
                <w:szCs w:val="22"/>
              </w:rPr>
              <w:t>Reading/Research</w:t>
            </w:r>
          </w:p>
        </w:tc>
        <w:tc>
          <w:tcPr>
            <w:tcW w:w="9004" w:type="dxa"/>
          </w:tcPr>
          <w:p w14:paraId="25357547" w14:textId="77777777" w:rsidR="000E1BDF" w:rsidRPr="00BC659A" w:rsidRDefault="000E1BDF" w:rsidP="008518C6">
            <w:pPr>
              <w:rPr>
                <w:rFonts w:cs="Calibri"/>
                <w:sz w:val="22"/>
                <w:szCs w:val="22"/>
              </w:rPr>
            </w:pPr>
            <w:r w:rsidRPr="00BC659A">
              <w:rPr>
                <w:rFonts w:cs="Calibri"/>
                <w:sz w:val="22"/>
                <w:szCs w:val="22"/>
              </w:rPr>
              <w:t>Presents and applies relevant information with general accuracy.</w:t>
            </w:r>
          </w:p>
        </w:tc>
      </w:tr>
      <w:tr w:rsidR="000E1BDF" w:rsidRPr="00BC659A" w14:paraId="2D551A4E" w14:textId="77777777" w:rsidTr="000E1BDF">
        <w:tc>
          <w:tcPr>
            <w:tcW w:w="2070" w:type="dxa"/>
          </w:tcPr>
          <w:p w14:paraId="6833B9EC" w14:textId="77777777" w:rsidR="000E1BDF" w:rsidRPr="00BC659A" w:rsidRDefault="000E1BDF" w:rsidP="008518C6">
            <w:pPr>
              <w:rPr>
                <w:rFonts w:cs="Calibri"/>
                <w:sz w:val="22"/>
                <w:szCs w:val="22"/>
              </w:rPr>
            </w:pPr>
            <w:r w:rsidRPr="00BC659A">
              <w:rPr>
                <w:rFonts w:cs="Calibri"/>
                <w:sz w:val="22"/>
                <w:szCs w:val="22"/>
              </w:rPr>
              <w:t>Controlling Idea</w:t>
            </w:r>
          </w:p>
        </w:tc>
        <w:tc>
          <w:tcPr>
            <w:tcW w:w="9004" w:type="dxa"/>
          </w:tcPr>
          <w:p w14:paraId="23707C16" w14:textId="77777777" w:rsidR="000E1BDF" w:rsidRPr="00BC659A" w:rsidRDefault="000E1BDF" w:rsidP="008518C6">
            <w:pPr>
              <w:rPr>
                <w:rFonts w:cs="Calibri"/>
                <w:sz w:val="22"/>
                <w:szCs w:val="22"/>
              </w:rPr>
            </w:pPr>
            <w:r w:rsidRPr="00BC659A">
              <w:rPr>
                <w:rFonts w:cs="Calibri"/>
                <w:sz w:val="22"/>
                <w:szCs w:val="22"/>
              </w:rPr>
              <w:t>Establishes a controlling idea that states the main purpose and/or question for the tasks. L2 Addresses the credibility of sources.</w:t>
            </w:r>
          </w:p>
        </w:tc>
      </w:tr>
      <w:tr w:rsidR="000E1BDF" w:rsidRPr="00BC659A" w14:paraId="4ABA3D17" w14:textId="77777777" w:rsidTr="000E1BDF">
        <w:tc>
          <w:tcPr>
            <w:tcW w:w="2070" w:type="dxa"/>
          </w:tcPr>
          <w:p w14:paraId="34DEF2A9" w14:textId="77777777" w:rsidR="000E1BDF" w:rsidRPr="00BC659A" w:rsidRDefault="000E1BDF" w:rsidP="008518C6">
            <w:pPr>
              <w:rPr>
                <w:rFonts w:cs="Calibri"/>
                <w:sz w:val="22"/>
                <w:szCs w:val="22"/>
              </w:rPr>
            </w:pPr>
            <w:r w:rsidRPr="00BC659A">
              <w:rPr>
                <w:rFonts w:cs="Calibri"/>
                <w:sz w:val="22"/>
                <w:szCs w:val="22"/>
              </w:rPr>
              <w:t>Development</w:t>
            </w:r>
          </w:p>
        </w:tc>
        <w:tc>
          <w:tcPr>
            <w:tcW w:w="9004" w:type="dxa"/>
          </w:tcPr>
          <w:p w14:paraId="68100C71" w14:textId="77777777" w:rsidR="000E1BDF" w:rsidRPr="00BC659A" w:rsidRDefault="000E1BDF" w:rsidP="008518C6">
            <w:pPr>
              <w:rPr>
                <w:rFonts w:cs="Calibri"/>
                <w:sz w:val="22"/>
                <w:szCs w:val="22"/>
              </w:rPr>
            </w:pPr>
            <w:r w:rsidRPr="00BC659A">
              <w:rPr>
                <w:rFonts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0E1BDF" w:rsidRPr="00BC659A" w14:paraId="79D7458B" w14:textId="77777777" w:rsidTr="000E1BDF">
        <w:tc>
          <w:tcPr>
            <w:tcW w:w="2070" w:type="dxa"/>
          </w:tcPr>
          <w:p w14:paraId="65C686BA" w14:textId="77777777" w:rsidR="000E1BDF" w:rsidRPr="00BC659A" w:rsidRDefault="000E1BDF" w:rsidP="008518C6">
            <w:pPr>
              <w:rPr>
                <w:rFonts w:cs="Calibri"/>
                <w:sz w:val="22"/>
                <w:szCs w:val="22"/>
              </w:rPr>
            </w:pPr>
            <w:r w:rsidRPr="00BC659A">
              <w:rPr>
                <w:rFonts w:cs="Calibri"/>
                <w:sz w:val="22"/>
                <w:szCs w:val="22"/>
              </w:rPr>
              <w:t>Organization</w:t>
            </w:r>
          </w:p>
        </w:tc>
        <w:tc>
          <w:tcPr>
            <w:tcW w:w="9004" w:type="dxa"/>
          </w:tcPr>
          <w:p w14:paraId="0C2B7294" w14:textId="77777777" w:rsidR="000E1BDF" w:rsidRPr="00BC659A" w:rsidRDefault="000E1BDF" w:rsidP="008518C6">
            <w:pPr>
              <w:rPr>
                <w:rFonts w:cs="Calibri"/>
                <w:sz w:val="22"/>
                <w:szCs w:val="22"/>
              </w:rPr>
            </w:pPr>
            <w:r w:rsidRPr="00BC659A">
              <w:rPr>
                <w:rFonts w:cs="Calibri"/>
                <w:sz w:val="22"/>
                <w:szCs w:val="22"/>
              </w:rPr>
              <w:t xml:space="preserve">Applies a generally effective structure to </w:t>
            </w:r>
            <w:r>
              <w:rPr>
                <w:rFonts w:cs="Calibri"/>
                <w:sz w:val="22"/>
                <w:szCs w:val="22"/>
              </w:rPr>
              <w:t>address specific requirements of the prompt.</w:t>
            </w:r>
          </w:p>
        </w:tc>
      </w:tr>
      <w:tr w:rsidR="000E1BDF" w:rsidRPr="00BC659A" w14:paraId="175EBE46" w14:textId="77777777" w:rsidTr="000E1BDF">
        <w:tc>
          <w:tcPr>
            <w:tcW w:w="2070" w:type="dxa"/>
          </w:tcPr>
          <w:p w14:paraId="5293E506" w14:textId="77777777" w:rsidR="000E1BDF" w:rsidRPr="00BC659A" w:rsidRDefault="000E1BDF" w:rsidP="008518C6">
            <w:pPr>
              <w:rPr>
                <w:rFonts w:cs="Calibri"/>
                <w:sz w:val="22"/>
                <w:szCs w:val="22"/>
              </w:rPr>
            </w:pPr>
            <w:r w:rsidRPr="00BC659A">
              <w:rPr>
                <w:rFonts w:cs="Calibri"/>
                <w:sz w:val="22"/>
                <w:szCs w:val="22"/>
              </w:rPr>
              <w:t>Conventions</w:t>
            </w:r>
          </w:p>
          <w:p w14:paraId="0EC5F6DE" w14:textId="77777777" w:rsidR="000E1BDF" w:rsidRPr="00BC659A" w:rsidRDefault="000E1BDF" w:rsidP="008518C6">
            <w:pPr>
              <w:rPr>
                <w:rFonts w:cs="Calibri"/>
                <w:sz w:val="22"/>
                <w:szCs w:val="22"/>
              </w:rPr>
            </w:pPr>
          </w:p>
        </w:tc>
        <w:tc>
          <w:tcPr>
            <w:tcW w:w="9004" w:type="dxa"/>
          </w:tcPr>
          <w:p w14:paraId="5B9C5466" w14:textId="77777777" w:rsidR="000E1BDF" w:rsidRPr="00BC659A" w:rsidRDefault="000E1BDF" w:rsidP="008518C6">
            <w:pPr>
              <w:rPr>
                <w:rFonts w:cs="Calibri"/>
                <w:sz w:val="22"/>
                <w:szCs w:val="22"/>
              </w:rPr>
            </w:pPr>
            <w:r w:rsidRPr="00BC659A">
              <w:rPr>
                <w:rFonts w:cs="Calibri"/>
                <w:sz w:val="22"/>
                <w:szCs w:val="22"/>
              </w:rPr>
              <w:t xml:space="preserve">Demonstrates a command of standard English conventions and cohesion; employs language and tone appropriate to audience and purpose. </w:t>
            </w:r>
          </w:p>
        </w:tc>
      </w:tr>
      <w:tr w:rsidR="000E1BDF" w:rsidRPr="00BC659A" w14:paraId="7408B58F" w14:textId="77777777" w:rsidTr="000E1BDF">
        <w:tc>
          <w:tcPr>
            <w:tcW w:w="11074" w:type="dxa"/>
            <w:gridSpan w:val="2"/>
            <w:shd w:val="clear" w:color="auto" w:fill="A28E6A"/>
          </w:tcPr>
          <w:p w14:paraId="28B64884" w14:textId="77777777" w:rsidR="000E1BDF" w:rsidRPr="00BC659A" w:rsidRDefault="000E1BDF" w:rsidP="008518C6">
            <w:pPr>
              <w:tabs>
                <w:tab w:val="left" w:pos="3720"/>
              </w:tabs>
              <w:jc w:val="center"/>
              <w:rPr>
                <w:color w:val="FFFFFF"/>
                <w:sz w:val="22"/>
                <w:szCs w:val="22"/>
              </w:rPr>
            </w:pPr>
            <w:r w:rsidRPr="00BC659A">
              <w:rPr>
                <w:rFonts w:cs="Calibri"/>
                <w:b/>
                <w:color w:val="FFFFFF"/>
                <w:sz w:val="22"/>
                <w:szCs w:val="22"/>
              </w:rPr>
              <w:t>NOT YET</w:t>
            </w:r>
          </w:p>
        </w:tc>
      </w:tr>
      <w:tr w:rsidR="000E1BDF" w:rsidRPr="00BC659A" w14:paraId="53D42DD1" w14:textId="77777777" w:rsidTr="000E1BDF">
        <w:tc>
          <w:tcPr>
            <w:tcW w:w="2070" w:type="dxa"/>
          </w:tcPr>
          <w:p w14:paraId="0D2A2557" w14:textId="77777777" w:rsidR="000E1BDF" w:rsidRPr="00BC659A" w:rsidRDefault="000E1BDF" w:rsidP="008518C6">
            <w:pPr>
              <w:rPr>
                <w:rFonts w:cs="Calibri"/>
                <w:sz w:val="22"/>
                <w:szCs w:val="22"/>
              </w:rPr>
            </w:pPr>
            <w:r w:rsidRPr="00BC659A">
              <w:rPr>
                <w:rFonts w:cs="Calibri"/>
                <w:sz w:val="22"/>
                <w:szCs w:val="22"/>
              </w:rPr>
              <w:t>Focus</w:t>
            </w:r>
          </w:p>
        </w:tc>
        <w:tc>
          <w:tcPr>
            <w:tcW w:w="9004" w:type="dxa"/>
          </w:tcPr>
          <w:p w14:paraId="24E72DC9" w14:textId="77777777" w:rsidR="000E1BDF" w:rsidRPr="00BC659A" w:rsidRDefault="000E1BDF" w:rsidP="008518C6">
            <w:pPr>
              <w:rPr>
                <w:rFonts w:cs="Calibri"/>
                <w:sz w:val="22"/>
                <w:szCs w:val="22"/>
              </w:rPr>
            </w:pPr>
            <w:r w:rsidRPr="00BC659A">
              <w:rPr>
                <w:rFonts w:cs="Calibri"/>
                <w:sz w:val="22"/>
                <w:szCs w:val="22"/>
              </w:rPr>
              <w:t>Attempts to address prompt but lacks focus or is off-task.</w:t>
            </w:r>
          </w:p>
        </w:tc>
      </w:tr>
      <w:tr w:rsidR="000E1BDF" w:rsidRPr="00BC659A" w14:paraId="6F38035D" w14:textId="77777777" w:rsidTr="000E1BDF">
        <w:tc>
          <w:tcPr>
            <w:tcW w:w="2070" w:type="dxa"/>
          </w:tcPr>
          <w:p w14:paraId="0DEE94CE" w14:textId="77777777" w:rsidR="000E1BDF" w:rsidRPr="00BC659A" w:rsidRDefault="000E1BDF" w:rsidP="008518C6">
            <w:pPr>
              <w:rPr>
                <w:rFonts w:cs="Calibri"/>
                <w:sz w:val="22"/>
                <w:szCs w:val="22"/>
              </w:rPr>
            </w:pPr>
            <w:r w:rsidRPr="00BC659A">
              <w:rPr>
                <w:rFonts w:cs="Calibri"/>
                <w:sz w:val="22"/>
                <w:szCs w:val="22"/>
              </w:rPr>
              <w:t>Reading/Research</w:t>
            </w:r>
          </w:p>
        </w:tc>
        <w:tc>
          <w:tcPr>
            <w:tcW w:w="9004" w:type="dxa"/>
          </w:tcPr>
          <w:p w14:paraId="14CF4934" w14:textId="77777777" w:rsidR="000E1BDF" w:rsidRPr="00BC659A" w:rsidRDefault="000E1BDF" w:rsidP="008518C6">
            <w:pPr>
              <w:rPr>
                <w:rFonts w:cs="Calibri"/>
                <w:sz w:val="22"/>
                <w:szCs w:val="22"/>
              </w:rPr>
            </w:pPr>
            <w:r w:rsidRPr="00BC659A">
              <w:rPr>
                <w:rFonts w:cs="Calibri"/>
                <w:sz w:val="22"/>
                <w:szCs w:val="22"/>
              </w:rPr>
              <w:t xml:space="preserve">Attempts to present information relevant to prompt. </w:t>
            </w:r>
          </w:p>
        </w:tc>
      </w:tr>
      <w:tr w:rsidR="000E1BDF" w:rsidRPr="00BC659A" w14:paraId="7360BC6F" w14:textId="77777777" w:rsidTr="000E1BDF">
        <w:tc>
          <w:tcPr>
            <w:tcW w:w="2070" w:type="dxa"/>
          </w:tcPr>
          <w:p w14:paraId="52E5FED2" w14:textId="77777777" w:rsidR="000E1BDF" w:rsidRPr="00BC659A" w:rsidRDefault="000E1BDF" w:rsidP="008518C6">
            <w:pPr>
              <w:rPr>
                <w:rFonts w:cs="Calibri"/>
                <w:sz w:val="22"/>
                <w:szCs w:val="22"/>
              </w:rPr>
            </w:pPr>
            <w:r w:rsidRPr="00BC659A">
              <w:rPr>
                <w:rFonts w:cs="Calibri"/>
                <w:sz w:val="22"/>
                <w:szCs w:val="22"/>
              </w:rPr>
              <w:t>Controlling Idea</w:t>
            </w:r>
          </w:p>
        </w:tc>
        <w:tc>
          <w:tcPr>
            <w:tcW w:w="9004" w:type="dxa"/>
          </w:tcPr>
          <w:p w14:paraId="5C6D97AD" w14:textId="77777777" w:rsidR="000E1BDF" w:rsidRPr="00BC659A" w:rsidRDefault="000E1BDF" w:rsidP="008518C6">
            <w:pPr>
              <w:rPr>
                <w:rFonts w:cs="Calibri"/>
                <w:sz w:val="22"/>
                <w:szCs w:val="22"/>
              </w:rPr>
            </w:pPr>
            <w:r w:rsidRPr="00BC659A">
              <w:rPr>
                <w:rFonts w:cs="Calibri"/>
                <w:sz w:val="22"/>
                <w:szCs w:val="22"/>
              </w:rPr>
              <w:t>Controlling idea is weak and does not establish a purpose and/or address a research question.</w:t>
            </w:r>
          </w:p>
        </w:tc>
      </w:tr>
      <w:tr w:rsidR="000E1BDF" w:rsidRPr="00BC659A" w14:paraId="32E09C4C" w14:textId="77777777" w:rsidTr="000E1BDF">
        <w:tc>
          <w:tcPr>
            <w:tcW w:w="2070" w:type="dxa"/>
          </w:tcPr>
          <w:p w14:paraId="6129E070" w14:textId="77777777" w:rsidR="000E1BDF" w:rsidRPr="00BC659A" w:rsidRDefault="000E1BDF" w:rsidP="008518C6">
            <w:pPr>
              <w:rPr>
                <w:rFonts w:cs="Calibri"/>
                <w:sz w:val="22"/>
                <w:szCs w:val="22"/>
              </w:rPr>
            </w:pPr>
            <w:r w:rsidRPr="00BC659A">
              <w:rPr>
                <w:rFonts w:cs="Calibri"/>
                <w:sz w:val="22"/>
                <w:szCs w:val="22"/>
              </w:rPr>
              <w:t>Development</w:t>
            </w:r>
          </w:p>
        </w:tc>
        <w:tc>
          <w:tcPr>
            <w:tcW w:w="9004" w:type="dxa"/>
          </w:tcPr>
          <w:p w14:paraId="1E941B1B" w14:textId="77777777" w:rsidR="000E1BDF" w:rsidRPr="00BC659A" w:rsidRDefault="000E1BDF" w:rsidP="008518C6">
            <w:pPr>
              <w:rPr>
                <w:rFonts w:cs="Calibri"/>
                <w:sz w:val="22"/>
                <w:szCs w:val="22"/>
              </w:rPr>
            </w:pPr>
            <w:r w:rsidRPr="00BC659A">
              <w:rPr>
                <w:rFonts w:cs="Calibri"/>
                <w:sz w:val="22"/>
                <w:szCs w:val="22"/>
              </w:rPr>
              <w:t>Tends to retell rather than present information in order to answer questions, solve problems; lacks details to develop topic. *L2 Implications are weak or not relevant to topic. L3 Does not identifies a relevant gap or unanswered question.</w:t>
            </w:r>
          </w:p>
        </w:tc>
      </w:tr>
      <w:tr w:rsidR="000E1BDF" w:rsidRPr="00BC659A" w14:paraId="5EA2A0F1" w14:textId="77777777" w:rsidTr="000E1BDF">
        <w:tc>
          <w:tcPr>
            <w:tcW w:w="2070" w:type="dxa"/>
          </w:tcPr>
          <w:p w14:paraId="6DD8E001" w14:textId="77777777" w:rsidR="000E1BDF" w:rsidRPr="00BC659A" w:rsidRDefault="000E1BDF" w:rsidP="008518C6">
            <w:pPr>
              <w:rPr>
                <w:rFonts w:cs="Calibri"/>
                <w:sz w:val="22"/>
                <w:szCs w:val="22"/>
              </w:rPr>
            </w:pPr>
            <w:r w:rsidRPr="00BC659A">
              <w:rPr>
                <w:rFonts w:cs="Calibri"/>
                <w:sz w:val="22"/>
                <w:szCs w:val="22"/>
              </w:rPr>
              <w:t>Organization</w:t>
            </w:r>
          </w:p>
        </w:tc>
        <w:tc>
          <w:tcPr>
            <w:tcW w:w="9004" w:type="dxa"/>
          </w:tcPr>
          <w:p w14:paraId="341682BF" w14:textId="77777777" w:rsidR="000E1BDF" w:rsidRPr="00BC659A" w:rsidRDefault="000E1BDF" w:rsidP="008518C6">
            <w:pPr>
              <w:rPr>
                <w:rFonts w:cs="Calibri"/>
                <w:sz w:val="22"/>
                <w:szCs w:val="22"/>
              </w:rPr>
            </w:pPr>
            <w:r w:rsidRPr="00BC659A">
              <w:rPr>
                <w:rFonts w:cs="Calibri"/>
                <w:sz w:val="22"/>
                <w:szCs w:val="22"/>
              </w:rPr>
              <w:t>Applie</w:t>
            </w:r>
            <w:r>
              <w:rPr>
                <w:rFonts w:cs="Calibri"/>
                <w:sz w:val="22"/>
                <w:szCs w:val="22"/>
              </w:rPr>
              <w:t>s an ineffective structure; composition</w:t>
            </w:r>
            <w:r w:rsidRPr="00BC659A">
              <w:rPr>
                <w:rFonts w:cs="Calibri"/>
                <w:sz w:val="22"/>
                <w:szCs w:val="22"/>
              </w:rPr>
              <w:t xml:space="preserve"> </w:t>
            </w:r>
            <w:r>
              <w:rPr>
                <w:rFonts w:cs="Calibri"/>
                <w:sz w:val="22"/>
                <w:szCs w:val="22"/>
              </w:rPr>
              <w:t>does not address requirements of the prompt.</w:t>
            </w:r>
          </w:p>
        </w:tc>
      </w:tr>
      <w:tr w:rsidR="000E1BDF" w:rsidRPr="00BC659A" w14:paraId="17719A43" w14:textId="77777777" w:rsidTr="000E1BDF">
        <w:tc>
          <w:tcPr>
            <w:tcW w:w="2070" w:type="dxa"/>
          </w:tcPr>
          <w:p w14:paraId="2005294D" w14:textId="77777777" w:rsidR="000E1BDF" w:rsidRPr="00BC659A" w:rsidRDefault="000E1BDF" w:rsidP="008518C6">
            <w:pPr>
              <w:rPr>
                <w:rFonts w:cs="Calibri"/>
                <w:sz w:val="22"/>
                <w:szCs w:val="22"/>
              </w:rPr>
            </w:pPr>
            <w:r w:rsidRPr="00BC659A">
              <w:rPr>
                <w:rFonts w:cs="Calibri"/>
                <w:sz w:val="22"/>
                <w:szCs w:val="22"/>
              </w:rPr>
              <w:t>Conventions</w:t>
            </w:r>
          </w:p>
        </w:tc>
        <w:tc>
          <w:tcPr>
            <w:tcW w:w="9004" w:type="dxa"/>
          </w:tcPr>
          <w:p w14:paraId="010E2A18" w14:textId="77777777" w:rsidR="000E1BDF" w:rsidRPr="00BC659A" w:rsidRDefault="000E1BDF" w:rsidP="008518C6">
            <w:pPr>
              <w:rPr>
                <w:rFonts w:cs="Calibri"/>
                <w:sz w:val="22"/>
                <w:szCs w:val="22"/>
              </w:rPr>
            </w:pPr>
            <w:r w:rsidRPr="00BC659A">
              <w:rPr>
                <w:rFonts w:cs="Calibri"/>
                <w:sz w:val="22"/>
                <w:szCs w:val="22"/>
              </w:rPr>
              <w:t xml:space="preserve">Demonstrates a weak command of standard English conventions; lacks cohesion; language and tone are inappropriate to audience and purpose. </w:t>
            </w:r>
          </w:p>
        </w:tc>
      </w:tr>
    </w:tbl>
    <w:p w14:paraId="30781F38" w14:textId="77777777" w:rsidR="000E1BDF" w:rsidRPr="008A6049" w:rsidRDefault="000E1BDF" w:rsidP="008A6049">
      <w:pPr>
        <w:rPr>
          <w:rFonts w:asciiTheme="minorHAnsi" w:hAnsiTheme="minorHAnsi"/>
          <w:sz w:val="22"/>
          <w:szCs w:val="22"/>
        </w:rPr>
      </w:pPr>
    </w:p>
    <w:p w14:paraId="7F8EC007" w14:textId="77777777" w:rsidR="000E1BDF" w:rsidRDefault="000E1BDF">
      <w:pPr>
        <w:suppressAutoHyphens w:val="0"/>
        <w:rPr>
          <w:rFonts w:ascii="Bookman Old Style" w:hAnsi="Bookman Old Style"/>
          <w:b/>
          <w:bCs/>
          <w:color w:val="9B2D1F"/>
          <w:sz w:val="36"/>
          <w:szCs w:val="32"/>
        </w:rPr>
      </w:pPr>
      <w:r>
        <w:rPr>
          <w:sz w:val="36"/>
        </w:rPr>
        <w:br w:type="page"/>
      </w:r>
    </w:p>
    <w:p w14:paraId="1FF19F63" w14:textId="7C37B103" w:rsidR="00ED1001" w:rsidRDefault="00ED1001" w:rsidP="00ED1001">
      <w:pPr>
        <w:pStyle w:val="TaskType"/>
        <w:spacing w:before="0" w:after="0"/>
        <w:rPr>
          <w:sz w:val="36"/>
        </w:rPr>
      </w:pPr>
      <w:r>
        <w:rPr>
          <w:sz w:val="36"/>
        </w:rPr>
        <w:lastRenderedPageBreak/>
        <w:t>Narrative Template Task Collection</w:t>
      </w:r>
    </w:p>
    <w:p w14:paraId="137C4E77" w14:textId="76DE01F3" w:rsidR="008A6049" w:rsidRPr="008A6049" w:rsidRDefault="008A6049" w:rsidP="008A6049">
      <w:pPr>
        <w:pStyle w:val="TaskType"/>
        <w:spacing w:before="0" w:after="0"/>
        <w:rPr>
          <w:rFonts w:asciiTheme="minorHAnsi" w:hAnsiTheme="minorHAnsi"/>
          <w:b w:val="0"/>
          <w:color w:val="auto"/>
          <w:sz w:val="24"/>
          <w:szCs w:val="24"/>
        </w:rPr>
      </w:pPr>
      <w:r w:rsidRPr="008A6049">
        <w:rPr>
          <w:rFonts w:asciiTheme="minorHAnsi" w:hAnsiTheme="minorHAnsi"/>
          <w:b w:val="0"/>
          <w:color w:val="auto"/>
          <w:sz w:val="24"/>
          <w:szCs w:val="24"/>
        </w:rPr>
        <w:t>For Mi</w:t>
      </w:r>
      <w:r w:rsidR="00C07A57">
        <w:rPr>
          <w:rFonts w:asciiTheme="minorHAnsi" w:hAnsiTheme="minorHAnsi"/>
          <w:b w:val="0"/>
          <w:color w:val="auto"/>
          <w:sz w:val="24"/>
          <w:szCs w:val="24"/>
        </w:rPr>
        <w:t>ddle School and High School Use</w:t>
      </w:r>
    </w:p>
    <w:p w14:paraId="22DAF93C" w14:textId="77777777" w:rsidR="008A6049" w:rsidRPr="008A6049" w:rsidRDefault="008A6049" w:rsidP="008A6049">
      <w:pPr>
        <w:rPr>
          <w:rFonts w:asciiTheme="minorHAnsi" w:hAnsiTheme="minorHAnsi"/>
          <w:sz w:val="22"/>
        </w:rPr>
      </w:pPr>
    </w:p>
    <w:p w14:paraId="459829A5" w14:textId="77777777" w:rsidR="008A6049" w:rsidRPr="008A6049" w:rsidRDefault="008A6049" w:rsidP="008A6049">
      <w:pPr>
        <w:rPr>
          <w:rFonts w:asciiTheme="minorHAnsi" w:hAnsiTheme="minorHAnsi"/>
          <w:sz w:val="22"/>
        </w:rPr>
      </w:pPr>
    </w:p>
    <w:p w14:paraId="79827747" w14:textId="77777777" w:rsidR="00ED1001" w:rsidRPr="008A6049" w:rsidRDefault="00ED1001" w:rsidP="008A6049">
      <w:pPr>
        <w:pStyle w:val="TaskType"/>
        <w:spacing w:before="0" w:after="0"/>
      </w:pPr>
      <w:r w:rsidRPr="008A6049">
        <w:t xml:space="preserve">Common </w:t>
      </w:r>
      <w:r w:rsidR="00D93B44">
        <w:t>Core State Standards</w:t>
      </w:r>
      <w:r w:rsidRPr="008A6049">
        <w:t xml:space="preserve"> for Narrative Template Tasks</w:t>
      </w:r>
    </w:p>
    <w:p w14:paraId="1D26E4EB" w14:textId="77777777" w:rsidR="00ED1001" w:rsidRDefault="00ED1001" w:rsidP="00ED1001">
      <w:pPr>
        <w:rPr>
          <w:sz w:val="22"/>
          <w:szCs w:val="22"/>
        </w:rPr>
      </w:pPr>
    </w:p>
    <w:p w14:paraId="7828C43D" w14:textId="7B51AFC7" w:rsidR="00ED1001" w:rsidRDefault="00ED1001" w:rsidP="00ED1001">
      <w:pPr>
        <w:rPr>
          <w:sz w:val="22"/>
          <w:szCs w:val="22"/>
        </w:rPr>
      </w:pPr>
      <w:r>
        <w:rPr>
          <w:sz w:val="22"/>
          <w:szCs w:val="22"/>
        </w:rPr>
        <w:t>These</w:t>
      </w:r>
      <w:r w:rsidRPr="00ED1001">
        <w:rPr>
          <w:sz w:val="22"/>
          <w:szCs w:val="22"/>
        </w:rPr>
        <w:t xml:space="preserve"> template tasks are aligned to the </w:t>
      </w:r>
      <w:r w:rsidR="00C07A57" w:rsidRPr="00ED1001">
        <w:rPr>
          <w:sz w:val="22"/>
          <w:szCs w:val="22"/>
        </w:rPr>
        <w:t>College and Career Readiness</w:t>
      </w:r>
      <w:r w:rsidR="00C07A57" w:rsidRPr="00C07A57">
        <w:rPr>
          <w:sz w:val="22"/>
          <w:szCs w:val="22"/>
        </w:rPr>
        <w:t xml:space="preserve"> </w:t>
      </w:r>
      <w:r w:rsidR="00C07A57">
        <w:rPr>
          <w:sz w:val="22"/>
          <w:szCs w:val="22"/>
        </w:rPr>
        <w:t>Anchor Standards</w:t>
      </w:r>
      <w:r>
        <w:rPr>
          <w:sz w:val="22"/>
          <w:szCs w:val="22"/>
        </w:rPr>
        <w:t>, with</w:t>
      </w:r>
      <w:r w:rsidRPr="00ED1001">
        <w:rPr>
          <w:sz w:val="22"/>
          <w:szCs w:val="22"/>
        </w:rPr>
        <w:t xml:space="preserve"> two categories of standards alignment:</w:t>
      </w:r>
    </w:p>
    <w:p w14:paraId="4EFD5331" w14:textId="77777777" w:rsidR="00ED1001" w:rsidRPr="00ED1001" w:rsidRDefault="00ED1001" w:rsidP="00ED1001">
      <w:pPr>
        <w:rPr>
          <w:b/>
          <w:sz w:val="22"/>
          <w:szCs w:val="22"/>
        </w:rPr>
      </w:pPr>
    </w:p>
    <w:p w14:paraId="676D6287" w14:textId="3CABA65B" w:rsidR="00ED1001" w:rsidRDefault="00ED1001" w:rsidP="00ED1001">
      <w:pPr>
        <w:pStyle w:val="ListParagraph"/>
        <w:numPr>
          <w:ilvl w:val="0"/>
          <w:numId w:val="7"/>
        </w:numPr>
        <w:rPr>
          <w:sz w:val="22"/>
        </w:rPr>
      </w:pPr>
      <w:r w:rsidRPr="00A24FF5">
        <w:rPr>
          <w:b/>
          <w:sz w:val="22"/>
        </w:rPr>
        <w:t>“Built in” standards</w:t>
      </w:r>
      <w:r w:rsidRPr="00A24FF5">
        <w:rPr>
          <w:sz w:val="22"/>
        </w:rPr>
        <w:t xml:space="preserve"> have the specified </w:t>
      </w:r>
      <w:r w:rsidR="00C07A57" w:rsidRPr="00ED1001">
        <w:rPr>
          <w:sz w:val="22"/>
          <w:szCs w:val="22"/>
        </w:rPr>
        <w:t>College and Career Readiness</w:t>
      </w:r>
      <w:r w:rsidR="00C07A57" w:rsidRPr="00C07A57">
        <w:rPr>
          <w:sz w:val="22"/>
          <w:szCs w:val="22"/>
        </w:rPr>
        <w:t xml:space="preserve"> </w:t>
      </w:r>
      <w:r w:rsidR="00C07A57">
        <w:rPr>
          <w:sz w:val="22"/>
          <w:szCs w:val="22"/>
        </w:rPr>
        <w:t>Anchor Standards</w:t>
      </w:r>
      <w:r w:rsidR="00C07A57" w:rsidRPr="00A24FF5">
        <w:rPr>
          <w:sz w:val="22"/>
        </w:rPr>
        <w:t xml:space="preserve"> </w:t>
      </w:r>
      <w:r w:rsidRPr="00A24FF5">
        <w:rPr>
          <w:sz w:val="22"/>
        </w:rPr>
        <w:t xml:space="preserve">built in. </w:t>
      </w:r>
    </w:p>
    <w:p w14:paraId="6A69CC2D" w14:textId="77777777" w:rsidR="00ED1001" w:rsidRPr="00A24FF5" w:rsidRDefault="00ED1001" w:rsidP="00ED1001">
      <w:pPr>
        <w:pStyle w:val="ListParagraph"/>
        <w:numPr>
          <w:ilvl w:val="0"/>
          <w:numId w:val="7"/>
        </w:numPr>
        <w:rPr>
          <w:sz w:val="22"/>
        </w:rPr>
      </w:pPr>
      <w:r w:rsidRPr="00A24FF5">
        <w:rPr>
          <w:b/>
          <w:sz w:val="22"/>
        </w:rPr>
        <w:t>“When appropriate” standards</w:t>
      </w:r>
      <w:r w:rsidRPr="00A24FF5">
        <w:rPr>
          <w:sz w:val="22"/>
        </w:rPr>
        <w:t xml:space="preserve"> vary with the content of the teaching task. </w:t>
      </w:r>
    </w:p>
    <w:p w14:paraId="77CAD334" w14:textId="77777777" w:rsidR="00313EC1" w:rsidRDefault="00313EC1">
      <w:pPr>
        <w:rPr>
          <w:sz w:val="22"/>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436"/>
        <w:gridCol w:w="11776"/>
      </w:tblGrid>
      <w:tr w:rsidR="00313EC1" w14:paraId="40B2B54C" w14:textId="77777777">
        <w:trPr>
          <w:jc w:val="center"/>
        </w:trPr>
        <w:tc>
          <w:tcPr>
            <w:tcW w:w="13212" w:type="dxa"/>
            <w:gridSpan w:val="2"/>
            <w:shd w:val="clear" w:color="auto" w:fill="A28E6A" w:themeFill="accent3"/>
          </w:tcPr>
          <w:p w14:paraId="3B157192" w14:textId="77777777" w:rsidR="00313EC1" w:rsidRDefault="00313EC1" w:rsidP="008A6049">
            <w:pPr>
              <w:spacing w:before="20" w:after="20"/>
              <w:ind w:left="72" w:right="72"/>
              <w:jc w:val="center"/>
              <w:rPr>
                <w:b/>
                <w:color w:val="FFFFFF"/>
                <w:sz w:val="22"/>
              </w:rPr>
            </w:pPr>
            <w:r>
              <w:rPr>
                <w:b/>
                <w:color w:val="FFFFFF"/>
                <w:sz w:val="22"/>
              </w:rPr>
              <w:t>READING</w:t>
            </w:r>
          </w:p>
        </w:tc>
      </w:tr>
      <w:tr w:rsidR="00313EC1" w14:paraId="516D04A6" w14:textId="77777777">
        <w:trPr>
          <w:jc w:val="center"/>
        </w:trPr>
        <w:tc>
          <w:tcPr>
            <w:tcW w:w="13212" w:type="dxa"/>
            <w:gridSpan w:val="2"/>
            <w:shd w:val="clear" w:color="auto" w:fill="A28E6A" w:themeFill="accent3"/>
          </w:tcPr>
          <w:p w14:paraId="22E1F47C" w14:textId="77777777" w:rsidR="00313EC1" w:rsidRDefault="00313EC1" w:rsidP="008A6049">
            <w:pPr>
              <w:spacing w:before="20" w:after="20"/>
              <w:ind w:left="72" w:right="72"/>
              <w:jc w:val="center"/>
              <w:rPr>
                <w:b/>
                <w:color w:val="FFFFFF"/>
                <w:sz w:val="22"/>
              </w:rPr>
            </w:pPr>
            <w:r>
              <w:rPr>
                <w:b/>
                <w:color w:val="FFFFFF"/>
                <w:sz w:val="22"/>
              </w:rPr>
              <w:t>“Built In” Reading Standards For Narrative Template Tasks</w:t>
            </w:r>
          </w:p>
        </w:tc>
      </w:tr>
      <w:tr w:rsidR="00313EC1" w14:paraId="66856B82" w14:textId="77777777">
        <w:trPr>
          <w:jc w:val="center"/>
        </w:trPr>
        <w:tc>
          <w:tcPr>
            <w:tcW w:w="1436" w:type="dxa"/>
            <w:shd w:val="clear" w:color="auto" w:fill="auto"/>
          </w:tcPr>
          <w:p w14:paraId="5E5838B5" w14:textId="77777777" w:rsidR="00313EC1" w:rsidRDefault="00313EC1" w:rsidP="008A6049">
            <w:pPr>
              <w:spacing w:before="60" w:after="60"/>
              <w:ind w:left="72" w:right="72"/>
              <w:jc w:val="center"/>
              <w:rPr>
                <w:sz w:val="22"/>
              </w:rPr>
            </w:pPr>
            <w:r>
              <w:rPr>
                <w:sz w:val="22"/>
              </w:rPr>
              <w:t>1</w:t>
            </w:r>
          </w:p>
        </w:tc>
        <w:tc>
          <w:tcPr>
            <w:tcW w:w="11776" w:type="dxa"/>
            <w:shd w:val="clear" w:color="auto" w:fill="auto"/>
          </w:tcPr>
          <w:p w14:paraId="798460E0" w14:textId="26CA60C3" w:rsidR="00313EC1" w:rsidRDefault="00313EC1" w:rsidP="008A6049">
            <w:pPr>
              <w:spacing w:before="60" w:after="60"/>
              <w:ind w:left="72" w:right="72"/>
              <w:rPr>
                <w:sz w:val="22"/>
              </w:rPr>
            </w:pPr>
            <w:r>
              <w:rPr>
                <w:sz w:val="22"/>
              </w:rPr>
              <w:t xml:space="preserve">Read closely to determine what the text says explicitly and to make logical inferences from it; cite specific textual evidence when writing or speaking to support conclusions drawn </w:t>
            </w:r>
            <w:r w:rsidR="005C0A87">
              <w:rPr>
                <w:sz w:val="22"/>
              </w:rPr>
              <w:t>from the text.</w:t>
            </w:r>
          </w:p>
        </w:tc>
      </w:tr>
      <w:tr w:rsidR="00313EC1" w14:paraId="75E786D8" w14:textId="77777777">
        <w:trPr>
          <w:jc w:val="center"/>
        </w:trPr>
        <w:tc>
          <w:tcPr>
            <w:tcW w:w="1436" w:type="dxa"/>
            <w:shd w:val="clear" w:color="auto" w:fill="auto"/>
          </w:tcPr>
          <w:p w14:paraId="277A3711" w14:textId="77777777" w:rsidR="00313EC1" w:rsidRDefault="00313EC1" w:rsidP="008A6049">
            <w:pPr>
              <w:spacing w:before="60" w:after="60"/>
              <w:ind w:left="72" w:right="72"/>
              <w:jc w:val="center"/>
              <w:rPr>
                <w:sz w:val="22"/>
              </w:rPr>
            </w:pPr>
            <w:r>
              <w:rPr>
                <w:sz w:val="22"/>
              </w:rPr>
              <w:t>2</w:t>
            </w:r>
          </w:p>
        </w:tc>
        <w:tc>
          <w:tcPr>
            <w:tcW w:w="11776" w:type="dxa"/>
            <w:shd w:val="clear" w:color="auto" w:fill="auto"/>
          </w:tcPr>
          <w:p w14:paraId="169F3CAD" w14:textId="77777777" w:rsidR="00313EC1" w:rsidRDefault="00313EC1" w:rsidP="008A6049">
            <w:pPr>
              <w:spacing w:before="60" w:after="60"/>
              <w:ind w:left="72" w:right="72"/>
              <w:rPr>
                <w:sz w:val="22"/>
              </w:rPr>
            </w:pPr>
            <w:r>
              <w:rPr>
                <w:sz w:val="22"/>
              </w:rPr>
              <w:t>Determine central ideas or themes of a text and analyze their development; summarize the key supporting details and ideas.</w:t>
            </w:r>
          </w:p>
        </w:tc>
      </w:tr>
      <w:tr w:rsidR="00313EC1" w14:paraId="2C431901" w14:textId="77777777">
        <w:trPr>
          <w:jc w:val="center"/>
        </w:trPr>
        <w:tc>
          <w:tcPr>
            <w:tcW w:w="1436" w:type="dxa"/>
            <w:shd w:val="clear" w:color="auto" w:fill="auto"/>
          </w:tcPr>
          <w:p w14:paraId="4E2D100B" w14:textId="77777777" w:rsidR="00313EC1" w:rsidRDefault="00313EC1" w:rsidP="008A6049">
            <w:pPr>
              <w:spacing w:before="60" w:after="60"/>
              <w:ind w:left="72" w:right="72"/>
              <w:jc w:val="center"/>
              <w:rPr>
                <w:sz w:val="22"/>
              </w:rPr>
            </w:pPr>
            <w:r>
              <w:rPr>
                <w:sz w:val="22"/>
              </w:rPr>
              <w:t>4</w:t>
            </w:r>
          </w:p>
        </w:tc>
        <w:tc>
          <w:tcPr>
            <w:tcW w:w="11776" w:type="dxa"/>
            <w:shd w:val="clear" w:color="auto" w:fill="auto"/>
          </w:tcPr>
          <w:p w14:paraId="31CD4E56" w14:textId="77777777" w:rsidR="00313EC1" w:rsidRDefault="00313EC1" w:rsidP="008A6049">
            <w:pPr>
              <w:spacing w:before="60" w:after="60"/>
              <w:ind w:left="72" w:right="72"/>
              <w:rPr>
                <w:sz w:val="22"/>
              </w:rPr>
            </w:pPr>
            <w:r>
              <w:rPr>
                <w:sz w:val="22"/>
              </w:rPr>
              <w:t>Interpret words and phrases as they are used in a text, including determining technical, connotative, and figurative meanings, and analyze how specific word choices shape meaning or tone.</w:t>
            </w:r>
          </w:p>
        </w:tc>
      </w:tr>
      <w:tr w:rsidR="00313EC1" w14:paraId="5540C307" w14:textId="77777777">
        <w:trPr>
          <w:jc w:val="center"/>
        </w:trPr>
        <w:tc>
          <w:tcPr>
            <w:tcW w:w="1436" w:type="dxa"/>
            <w:shd w:val="clear" w:color="auto" w:fill="auto"/>
          </w:tcPr>
          <w:p w14:paraId="2522F416" w14:textId="77777777" w:rsidR="00313EC1" w:rsidRDefault="00313EC1" w:rsidP="008A6049">
            <w:pPr>
              <w:spacing w:before="60" w:after="60"/>
              <w:ind w:left="72" w:right="72"/>
              <w:jc w:val="center"/>
              <w:rPr>
                <w:sz w:val="22"/>
              </w:rPr>
            </w:pPr>
            <w:r>
              <w:rPr>
                <w:sz w:val="22"/>
              </w:rPr>
              <w:t>6</w:t>
            </w:r>
          </w:p>
        </w:tc>
        <w:tc>
          <w:tcPr>
            <w:tcW w:w="11776" w:type="dxa"/>
            <w:shd w:val="clear" w:color="auto" w:fill="auto"/>
          </w:tcPr>
          <w:p w14:paraId="48FAB6B9" w14:textId="77777777" w:rsidR="00313EC1" w:rsidRDefault="00313EC1" w:rsidP="008A6049">
            <w:pPr>
              <w:spacing w:before="60" w:after="60"/>
              <w:ind w:left="72" w:right="72"/>
              <w:rPr>
                <w:sz w:val="22"/>
              </w:rPr>
            </w:pPr>
            <w:r>
              <w:rPr>
                <w:sz w:val="22"/>
              </w:rPr>
              <w:t>Assess how point of view or purpose shapes the content and style of a text.</w:t>
            </w:r>
          </w:p>
        </w:tc>
      </w:tr>
      <w:tr w:rsidR="00313EC1" w14:paraId="1F314180" w14:textId="77777777">
        <w:trPr>
          <w:jc w:val="center"/>
        </w:trPr>
        <w:tc>
          <w:tcPr>
            <w:tcW w:w="1436" w:type="dxa"/>
            <w:shd w:val="clear" w:color="auto" w:fill="auto"/>
          </w:tcPr>
          <w:p w14:paraId="3086CBFF" w14:textId="77777777" w:rsidR="00313EC1" w:rsidRDefault="00313EC1" w:rsidP="008A6049">
            <w:pPr>
              <w:spacing w:before="60" w:after="60"/>
              <w:ind w:left="72" w:right="72"/>
              <w:jc w:val="center"/>
              <w:rPr>
                <w:sz w:val="22"/>
              </w:rPr>
            </w:pPr>
            <w:r>
              <w:rPr>
                <w:sz w:val="22"/>
              </w:rPr>
              <w:t>10</w:t>
            </w:r>
          </w:p>
        </w:tc>
        <w:tc>
          <w:tcPr>
            <w:tcW w:w="11776" w:type="dxa"/>
            <w:shd w:val="clear" w:color="auto" w:fill="auto"/>
          </w:tcPr>
          <w:p w14:paraId="3E4CB10E" w14:textId="77777777" w:rsidR="00313EC1" w:rsidRDefault="00313EC1" w:rsidP="008A6049">
            <w:pPr>
              <w:spacing w:before="60" w:after="60"/>
              <w:ind w:left="72" w:right="72"/>
              <w:rPr>
                <w:sz w:val="22"/>
              </w:rPr>
            </w:pPr>
            <w:r>
              <w:rPr>
                <w:sz w:val="22"/>
              </w:rPr>
              <w:t>Read and comprehend complex literary and informational texts independently and proficiently.</w:t>
            </w:r>
          </w:p>
        </w:tc>
      </w:tr>
      <w:tr w:rsidR="00313EC1" w:rsidRPr="008A6049" w14:paraId="0E4B66AA" w14:textId="77777777">
        <w:trPr>
          <w:jc w:val="center"/>
        </w:trPr>
        <w:tc>
          <w:tcPr>
            <w:tcW w:w="13212" w:type="dxa"/>
            <w:gridSpan w:val="2"/>
            <w:shd w:val="clear" w:color="auto" w:fill="A28E6A" w:themeFill="accent3"/>
          </w:tcPr>
          <w:p w14:paraId="3FAA960E" w14:textId="77777777" w:rsidR="00313EC1" w:rsidRDefault="00313EC1" w:rsidP="008A6049">
            <w:pPr>
              <w:spacing w:before="20" w:after="20"/>
              <w:ind w:left="72" w:right="72"/>
              <w:jc w:val="center"/>
              <w:rPr>
                <w:b/>
                <w:color w:val="FFFFFF"/>
                <w:sz w:val="22"/>
              </w:rPr>
            </w:pPr>
            <w:r>
              <w:rPr>
                <w:b/>
                <w:color w:val="FFFFFF"/>
                <w:sz w:val="22"/>
              </w:rPr>
              <w:t xml:space="preserve">“When Appropriate” </w:t>
            </w:r>
            <w:r w:rsidR="0070747F">
              <w:rPr>
                <w:b/>
                <w:color w:val="FFFFFF"/>
                <w:sz w:val="22"/>
              </w:rPr>
              <w:t xml:space="preserve">Additional </w:t>
            </w:r>
            <w:r>
              <w:rPr>
                <w:b/>
                <w:color w:val="FFFFFF"/>
                <w:sz w:val="22"/>
              </w:rPr>
              <w:t>Reading Standards</w:t>
            </w:r>
          </w:p>
        </w:tc>
      </w:tr>
      <w:tr w:rsidR="00313EC1" w14:paraId="795FAC72" w14:textId="77777777">
        <w:trPr>
          <w:jc w:val="center"/>
        </w:trPr>
        <w:tc>
          <w:tcPr>
            <w:tcW w:w="1436" w:type="dxa"/>
            <w:shd w:val="clear" w:color="auto" w:fill="auto"/>
          </w:tcPr>
          <w:p w14:paraId="7DAE377C" w14:textId="77777777" w:rsidR="00313EC1" w:rsidRDefault="00313EC1" w:rsidP="008A6049">
            <w:pPr>
              <w:spacing w:before="60" w:after="60"/>
              <w:ind w:left="72" w:right="72"/>
              <w:jc w:val="center"/>
              <w:rPr>
                <w:sz w:val="22"/>
              </w:rPr>
            </w:pPr>
            <w:r>
              <w:rPr>
                <w:sz w:val="22"/>
              </w:rPr>
              <w:t>3</w:t>
            </w:r>
          </w:p>
        </w:tc>
        <w:tc>
          <w:tcPr>
            <w:tcW w:w="11776" w:type="dxa"/>
            <w:shd w:val="clear" w:color="auto" w:fill="auto"/>
          </w:tcPr>
          <w:p w14:paraId="1F9384F0" w14:textId="77777777" w:rsidR="00313EC1" w:rsidRDefault="00313EC1" w:rsidP="008A6049">
            <w:pPr>
              <w:spacing w:before="60" w:after="60"/>
              <w:ind w:left="72" w:right="72"/>
              <w:rPr>
                <w:sz w:val="22"/>
              </w:rPr>
            </w:pPr>
            <w:r>
              <w:rPr>
                <w:sz w:val="22"/>
              </w:rPr>
              <w:t>Analyze how and why individuals, events, and ideas develop and interact over the course of a text.</w:t>
            </w:r>
            <w:r w:rsidR="00655518">
              <w:rPr>
                <w:sz w:val="22"/>
              </w:rPr>
              <w:t xml:space="preserve"> (</w:t>
            </w:r>
            <w:r>
              <w:rPr>
                <w:sz w:val="22"/>
              </w:rPr>
              <w:t>Always applies with narrative L2 and L3 tasks</w:t>
            </w:r>
            <w:r w:rsidR="00655518">
              <w:rPr>
                <w:sz w:val="22"/>
              </w:rPr>
              <w:t xml:space="preserve">) </w:t>
            </w:r>
          </w:p>
        </w:tc>
      </w:tr>
      <w:tr w:rsidR="00313EC1" w14:paraId="05FD89FA" w14:textId="77777777">
        <w:trPr>
          <w:jc w:val="center"/>
        </w:trPr>
        <w:tc>
          <w:tcPr>
            <w:tcW w:w="1436" w:type="dxa"/>
            <w:shd w:val="clear" w:color="auto" w:fill="auto"/>
          </w:tcPr>
          <w:p w14:paraId="666799A2" w14:textId="77777777" w:rsidR="00313EC1" w:rsidRDefault="00313EC1" w:rsidP="008A6049">
            <w:pPr>
              <w:spacing w:before="60" w:after="60"/>
              <w:ind w:left="72" w:right="72"/>
              <w:jc w:val="center"/>
              <w:rPr>
                <w:sz w:val="22"/>
              </w:rPr>
            </w:pPr>
            <w:r>
              <w:rPr>
                <w:sz w:val="22"/>
              </w:rPr>
              <w:t>5</w:t>
            </w:r>
          </w:p>
        </w:tc>
        <w:tc>
          <w:tcPr>
            <w:tcW w:w="11776" w:type="dxa"/>
            <w:shd w:val="clear" w:color="auto" w:fill="auto"/>
          </w:tcPr>
          <w:p w14:paraId="2F7DBE62" w14:textId="77777777" w:rsidR="00313EC1" w:rsidRDefault="00313EC1" w:rsidP="008A6049">
            <w:pPr>
              <w:spacing w:before="60" w:after="60"/>
              <w:ind w:left="72" w:right="72"/>
              <w:rPr>
                <w:sz w:val="22"/>
              </w:rPr>
            </w:pPr>
            <w:r>
              <w:rPr>
                <w:sz w:val="22"/>
              </w:rPr>
              <w:t>Analyze the structure of texts, including how specific sentences, paragraphs, and larger portions of the text</w:t>
            </w:r>
            <w:r w:rsidR="00655518">
              <w:rPr>
                <w:sz w:val="22"/>
              </w:rPr>
              <w:t xml:space="preserve"> (</w:t>
            </w:r>
            <w:r>
              <w:rPr>
                <w:sz w:val="22"/>
              </w:rPr>
              <w:t>e.g., section, chapter, scene, or stanza</w:t>
            </w:r>
            <w:r w:rsidR="00655518">
              <w:rPr>
                <w:sz w:val="22"/>
              </w:rPr>
              <w:t xml:space="preserve">) </w:t>
            </w:r>
            <w:r>
              <w:rPr>
                <w:sz w:val="22"/>
              </w:rPr>
              <w:t>relate to each other and the whole.</w:t>
            </w:r>
            <w:r w:rsidR="00655518">
              <w:rPr>
                <w:sz w:val="22"/>
              </w:rPr>
              <w:t xml:space="preserve"> (</w:t>
            </w:r>
            <w:r>
              <w:rPr>
                <w:sz w:val="22"/>
              </w:rPr>
              <w:t>Always applies with narrative L2 and L3 tasks</w:t>
            </w:r>
            <w:r w:rsidR="00655518">
              <w:rPr>
                <w:sz w:val="22"/>
              </w:rPr>
              <w:t xml:space="preserve">) </w:t>
            </w:r>
          </w:p>
        </w:tc>
      </w:tr>
      <w:tr w:rsidR="00313EC1" w14:paraId="21917202" w14:textId="77777777">
        <w:trPr>
          <w:jc w:val="center"/>
        </w:trPr>
        <w:tc>
          <w:tcPr>
            <w:tcW w:w="1436" w:type="dxa"/>
            <w:shd w:val="clear" w:color="auto" w:fill="auto"/>
          </w:tcPr>
          <w:p w14:paraId="6AA2DD29" w14:textId="77777777" w:rsidR="00313EC1" w:rsidRDefault="00313EC1" w:rsidP="008A6049">
            <w:pPr>
              <w:spacing w:before="60" w:after="60"/>
              <w:ind w:left="72" w:right="72"/>
              <w:jc w:val="center"/>
              <w:rPr>
                <w:sz w:val="22"/>
              </w:rPr>
            </w:pPr>
            <w:r>
              <w:rPr>
                <w:sz w:val="22"/>
              </w:rPr>
              <w:t>7</w:t>
            </w:r>
          </w:p>
        </w:tc>
        <w:tc>
          <w:tcPr>
            <w:tcW w:w="11776" w:type="dxa"/>
            <w:shd w:val="clear" w:color="auto" w:fill="auto"/>
          </w:tcPr>
          <w:p w14:paraId="050B6795" w14:textId="77777777" w:rsidR="00313EC1" w:rsidRDefault="00313EC1" w:rsidP="008A6049">
            <w:pPr>
              <w:spacing w:before="60" w:after="60"/>
              <w:ind w:left="72" w:right="72"/>
              <w:rPr>
                <w:sz w:val="22"/>
              </w:rPr>
            </w:pPr>
            <w:r>
              <w:rPr>
                <w:sz w:val="22"/>
              </w:rPr>
              <w:t>Integrate and evaluate content presented in diverse formats and media, including visually and quantitatively, as well as in words.</w:t>
            </w:r>
          </w:p>
        </w:tc>
      </w:tr>
      <w:tr w:rsidR="00313EC1" w14:paraId="3EEC0F01" w14:textId="77777777">
        <w:trPr>
          <w:jc w:val="center"/>
        </w:trPr>
        <w:tc>
          <w:tcPr>
            <w:tcW w:w="1436" w:type="dxa"/>
            <w:shd w:val="clear" w:color="auto" w:fill="auto"/>
          </w:tcPr>
          <w:p w14:paraId="63CF7703" w14:textId="77777777" w:rsidR="00313EC1" w:rsidRDefault="00313EC1" w:rsidP="008A6049">
            <w:pPr>
              <w:spacing w:before="60" w:after="60"/>
              <w:ind w:left="72" w:right="72"/>
              <w:jc w:val="center"/>
              <w:rPr>
                <w:sz w:val="22"/>
              </w:rPr>
            </w:pPr>
            <w:r>
              <w:rPr>
                <w:sz w:val="22"/>
              </w:rPr>
              <w:t>8</w:t>
            </w:r>
          </w:p>
        </w:tc>
        <w:tc>
          <w:tcPr>
            <w:tcW w:w="11776" w:type="dxa"/>
            <w:shd w:val="clear" w:color="auto" w:fill="auto"/>
          </w:tcPr>
          <w:p w14:paraId="2915A873" w14:textId="77777777" w:rsidR="00313EC1" w:rsidRDefault="00313EC1" w:rsidP="008A6049">
            <w:pPr>
              <w:spacing w:before="60" w:after="60"/>
              <w:ind w:left="72" w:right="72"/>
              <w:rPr>
                <w:sz w:val="22"/>
              </w:rPr>
            </w:pPr>
            <w:r>
              <w:rPr>
                <w:sz w:val="22"/>
              </w:rPr>
              <w:t>Delineate and evaluate the argument and specific claims in a text, including the validity of the reasoning as well as the relevance and sufficiency of the evidence.</w:t>
            </w:r>
          </w:p>
        </w:tc>
      </w:tr>
      <w:tr w:rsidR="00313EC1" w14:paraId="56062826" w14:textId="77777777">
        <w:trPr>
          <w:jc w:val="center"/>
        </w:trPr>
        <w:tc>
          <w:tcPr>
            <w:tcW w:w="1436" w:type="dxa"/>
            <w:shd w:val="clear" w:color="auto" w:fill="auto"/>
          </w:tcPr>
          <w:p w14:paraId="0108814B" w14:textId="77777777" w:rsidR="00313EC1" w:rsidRDefault="00313EC1" w:rsidP="008A6049">
            <w:pPr>
              <w:spacing w:before="60" w:after="60"/>
              <w:ind w:left="72" w:right="72"/>
              <w:jc w:val="center"/>
              <w:rPr>
                <w:sz w:val="22"/>
              </w:rPr>
            </w:pPr>
            <w:r>
              <w:rPr>
                <w:sz w:val="22"/>
              </w:rPr>
              <w:t>9</w:t>
            </w:r>
          </w:p>
        </w:tc>
        <w:tc>
          <w:tcPr>
            <w:tcW w:w="11776" w:type="dxa"/>
            <w:shd w:val="clear" w:color="auto" w:fill="auto"/>
          </w:tcPr>
          <w:p w14:paraId="3E54CB40" w14:textId="77777777" w:rsidR="00313EC1" w:rsidRDefault="00313EC1" w:rsidP="008A6049">
            <w:pPr>
              <w:spacing w:before="60" w:after="60"/>
              <w:ind w:left="72" w:right="72"/>
              <w:rPr>
                <w:sz w:val="22"/>
              </w:rPr>
            </w:pPr>
            <w:r>
              <w:rPr>
                <w:sz w:val="22"/>
              </w:rPr>
              <w:t>Analyze how two or more texts address similar themes or topics in order to build knowledge or to compare the approaches the authors take.</w:t>
            </w:r>
          </w:p>
        </w:tc>
      </w:tr>
    </w:tbl>
    <w:p w14:paraId="453F0D33" w14:textId="77777777" w:rsidR="008A6049" w:rsidRDefault="008A6049" w:rsidP="008A6049">
      <w:pPr>
        <w:spacing w:before="20" w:after="20"/>
        <w:ind w:left="72" w:right="72"/>
        <w:jc w:val="center"/>
        <w:rPr>
          <w:b/>
          <w:color w:val="FFFFFF"/>
          <w:sz w:val="22"/>
        </w:rPr>
        <w:sectPr w:rsidR="008A6049">
          <w:pgSz w:w="15840" w:h="12240" w:orient="landscape"/>
          <w:pgMar w:top="864" w:right="864" w:bottom="864" w:left="864" w:header="720" w:footer="720" w:gutter="0"/>
          <w:cols w:space="720"/>
          <w:docGrid w:linePitch="240" w:charSpace="32768"/>
        </w:sect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436"/>
        <w:gridCol w:w="11776"/>
      </w:tblGrid>
      <w:tr w:rsidR="00313EC1" w:rsidRPr="008A6049" w14:paraId="1B4F37D5" w14:textId="77777777">
        <w:trPr>
          <w:jc w:val="center"/>
        </w:trPr>
        <w:tc>
          <w:tcPr>
            <w:tcW w:w="13212" w:type="dxa"/>
            <w:gridSpan w:val="2"/>
            <w:shd w:val="clear" w:color="auto" w:fill="A28E6A" w:themeFill="accent3"/>
          </w:tcPr>
          <w:p w14:paraId="1EEA3DBD" w14:textId="77777777" w:rsidR="00313EC1" w:rsidRDefault="00313EC1" w:rsidP="008A6049">
            <w:pPr>
              <w:spacing w:before="20" w:after="20"/>
              <w:ind w:left="72" w:right="72"/>
              <w:jc w:val="center"/>
              <w:rPr>
                <w:b/>
                <w:color w:val="FFFFFF"/>
                <w:sz w:val="22"/>
              </w:rPr>
            </w:pPr>
            <w:r>
              <w:rPr>
                <w:b/>
                <w:color w:val="FFFFFF"/>
                <w:sz w:val="22"/>
              </w:rPr>
              <w:lastRenderedPageBreak/>
              <w:t>WRITING</w:t>
            </w:r>
          </w:p>
        </w:tc>
      </w:tr>
      <w:tr w:rsidR="00313EC1" w:rsidRPr="008A6049" w14:paraId="0ED261AD" w14:textId="77777777">
        <w:trPr>
          <w:jc w:val="center"/>
        </w:trPr>
        <w:tc>
          <w:tcPr>
            <w:tcW w:w="13212" w:type="dxa"/>
            <w:gridSpan w:val="2"/>
            <w:shd w:val="clear" w:color="auto" w:fill="A28E6A" w:themeFill="accent3"/>
          </w:tcPr>
          <w:p w14:paraId="491D9462" w14:textId="77777777" w:rsidR="00313EC1" w:rsidRDefault="00313EC1" w:rsidP="008A6049">
            <w:pPr>
              <w:spacing w:before="20" w:after="20"/>
              <w:ind w:left="72" w:right="72"/>
              <w:jc w:val="center"/>
              <w:rPr>
                <w:b/>
                <w:color w:val="FFFFFF"/>
                <w:sz w:val="22"/>
              </w:rPr>
            </w:pPr>
            <w:r>
              <w:rPr>
                <w:b/>
                <w:color w:val="FFFFFF"/>
                <w:sz w:val="22"/>
              </w:rPr>
              <w:t>“Built In” Writing Standards For Narrative Template Tasks</w:t>
            </w:r>
          </w:p>
        </w:tc>
      </w:tr>
      <w:tr w:rsidR="00313EC1" w14:paraId="07689D8F" w14:textId="77777777">
        <w:trPr>
          <w:jc w:val="center"/>
        </w:trPr>
        <w:tc>
          <w:tcPr>
            <w:tcW w:w="1436" w:type="dxa"/>
            <w:shd w:val="clear" w:color="auto" w:fill="auto"/>
          </w:tcPr>
          <w:p w14:paraId="37F9D6CE" w14:textId="77777777" w:rsidR="00313EC1" w:rsidRDefault="00313EC1" w:rsidP="008A6049">
            <w:pPr>
              <w:spacing w:before="60" w:after="60"/>
              <w:ind w:left="72" w:right="72"/>
              <w:jc w:val="center"/>
              <w:rPr>
                <w:sz w:val="22"/>
              </w:rPr>
            </w:pPr>
            <w:r>
              <w:rPr>
                <w:sz w:val="22"/>
              </w:rPr>
              <w:t>3</w:t>
            </w:r>
          </w:p>
        </w:tc>
        <w:tc>
          <w:tcPr>
            <w:tcW w:w="11776" w:type="dxa"/>
            <w:shd w:val="clear" w:color="auto" w:fill="auto"/>
          </w:tcPr>
          <w:p w14:paraId="06B27614" w14:textId="77777777" w:rsidR="00313EC1" w:rsidRDefault="00313EC1" w:rsidP="008A6049">
            <w:pPr>
              <w:spacing w:before="60" w:after="60"/>
              <w:ind w:left="72" w:right="72"/>
              <w:rPr>
                <w:sz w:val="22"/>
              </w:rPr>
            </w:pPr>
            <w:r>
              <w:rPr>
                <w:sz w:val="22"/>
              </w:rPr>
              <w:t>Write narratives to develop real or imagined experiences or events using effective technique, well-chosen details, and well-structured event sequences.</w:t>
            </w:r>
          </w:p>
        </w:tc>
      </w:tr>
      <w:tr w:rsidR="00313EC1" w14:paraId="14E011FD" w14:textId="77777777">
        <w:trPr>
          <w:jc w:val="center"/>
        </w:trPr>
        <w:tc>
          <w:tcPr>
            <w:tcW w:w="1436" w:type="dxa"/>
            <w:shd w:val="clear" w:color="auto" w:fill="auto"/>
          </w:tcPr>
          <w:p w14:paraId="53712494" w14:textId="77777777" w:rsidR="00313EC1" w:rsidRDefault="00313EC1" w:rsidP="008A6049">
            <w:pPr>
              <w:spacing w:before="60" w:after="60"/>
              <w:ind w:left="72" w:right="72"/>
              <w:jc w:val="center"/>
              <w:rPr>
                <w:sz w:val="22"/>
              </w:rPr>
            </w:pPr>
            <w:r>
              <w:rPr>
                <w:sz w:val="22"/>
              </w:rPr>
              <w:t>4</w:t>
            </w:r>
          </w:p>
        </w:tc>
        <w:tc>
          <w:tcPr>
            <w:tcW w:w="11776" w:type="dxa"/>
            <w:shd w:val="clear" w:color="auto" w:fill="auto"/>
          </w:tcPr>
          <w:p w14:paraId="3695335C" w14:textId="77777777" w:rsidR="00313EC1" w:rsidRDefault="00313EC1" w:rsidP="008A6049">
            <w:pPr>
              <w:spacing w:before="60" w:after="60"/>
              <w:ind w:left="72" w:right="72"/>
              <w:rPr>
                <w:sz w:val="22"/>
              </w:rPr>
            </w:pPr>
            <w:r>
              <w:rPr>
                <w:sz w:val="22"/>
              </w:rPr>
              <w:t>Produce clear and coherent writing in which the development, organization, and style are appropriate to task, purpose, and audience.</w:t>
            </w:r>
          </w:p>
        </w:tc>
      </w:tr>
      <w:tr w:rsidR="00313EC1" w14:paraId="2C35E54A" w14:textId="77777777">
        <w:trPr>
          <w:jc w:val="center"/>
        </w:trPr>
        <w:tc>
          <w:tcPr>
            <w:tcW w:w="1436" w:type="dxa"/>
            <w:shd w:val="clear" w:color="auto" w:fill="auto"/>
          </w:tcPr>
          <w:p w14:paraId="731EC7E9" w14:textId="77777777" w:rsidR="00313EC1" w:rsidRDefault="00313EC1" w:rsidP="008A6049">
            <w:pPr>
              <w:spacing w:before="60" w:after="60"/>
              <w:ind w:left="72" w:right="72"/>
              <w:jc w:val="center"/>
              <w:rPr>
                <w:sz w:val="22"/>
              </w:rPr>
            </w:pPr>
            <w:r>
              <w:rPr>
                <w:sz w:val="22"/>
              </w:rPr>
              <w:t>5</w:t>
            </w:r>
          </w:p>
        </w:tc>
        <w:tc>
          <w:tcPr>
            <w:tcW w:w="11776" w:type="dxa"/>
            <w:shd w:val="clear" w:color="auto" w:fill="auto"/>
          </w:tcPr>
          <w:p w14:paraId="7EE82DE7" w14:textId="77777777" w:rsidR="00313EC1" w:rsidRDefault="00313EC1" w:rsidP="008A6049">
            <w:pPr>
              <w:spacing w:before="60" w:after="60"/>
              <w:ind w:left="72" w:right="72"/>
              <w:rPr>
                <w:sz w:val="22"/>
              </w:rPr>
            </w:pPr>
            <w:r>
              <w:rPr>
                <w:sz w:val="22"/>
              </w:rPr>
              <w:t>Develop and strengthen writing as needed by planning, revising, editing, rewriting, or trying a new approach.</w:t>
            </w:r>
          </w:p>
        </w:tc>
      </w:tr>
      <w:tr w:rsidR="00313EC1" w14:paraId="5C2C20D6" w14:textId="77777777">
        <w:trPr>
          <w:jc w:val="center"/>
        </w:trPr>
        <w:tc>
          <w:tcPr>
            <w:tcW w:w="1436" w:type="dxa"/>
            <w:shd w:val="clear" w:color="auto" w:fill="auto"/>
          </w:tcPr>
          <w:p w14:paraId="2AAA10CA" w14:textId="77777777" w:rsidR="00313EC1" w:rsidRDefault="00313EC1" w:rsidP="008A6049">
            <w:pPr>
              <w:spacing w:before="60" w:after="60"/>
              <w:ind w:left="72" w:right="72"/>
              <w:jc w:val="center"/>
              <w:rPr>
                <w:sz w:val="22"/>
              </w:rPr>
            </w:pPr>
            <w:r>
              <w:rPr>
                <w:sz w:val="22"/>
              </w:rPr>
              <w:t>9</w:t>
            </w:r>
          </w:p>
        </w:tc>
        <w:tc>
          <w:tcPr>
            <w:tcW w:w="11776" w:type="dxa"/>
            <w:shd w:val="clear" w:color="auto" w:fill="auto"/>
          </w:tcPr>
          <w:p w14:paraId="5952E51B" w14:textId="77777777" w:rsidR="00313EC1" w:rsidRDefault="00313EC1" w:rsidP="008A6049">
            <w:pPr>
              <w:spacing w:before="60" w:after="60"/>
              <w:ind w:left="72" w:right="72"/>
              <w:rPr>
                <w:sz w:val="22"/>
              </w:rPr>
            </w:pPr>
            <w:r>
              <w:rPr>
                <w:sz w:val="22"/>
              </w:rPr>
              <w:t>Draw evidence from literary or informational texts to support analysis, reflection, and research.</w:t>
            </w:r>
          </w:p>
        </w:tc>
      </w:tr>
      <w:tr w:rsidR="00313EC1" w14:paraId="4817F86B" w14:textId="77777777">
        <w:trPr>
          <w:jc w:val="center"/>
        </w:trPr>
        <w:tc>
          <w:tcPr>
            <w:tcW w:w="1436" w:type="dxa"/>
            <w:shd w:val="clear" w:color="auto" w:fill="auto"/>
          </w:tcPr>
          <w:p w14:paraId="23F49E64" w14:textId="77777777" w:rsidR="00313EC1" w:rsidRDefault="00313EC1" w:rsidP="008A6049">
            <w:pPr>
              <w:spacing w:before="60" w:after="60"/>
              <w:ind w:left="72" w:right="72"/>
              <w:jc w:val="center"/>
              <w:rPr>
                <w:sz w:val="22"/>
              </w:rPr>
            </w:pPr>
            <w:r>
              <w:rPr>
                <w:sz w:val="22"/>
              </w:rPr>
              <w:t>10</w:t>
            </w:r>
          </w:p>
        </w:tc>
        <w:tc>
          <w:tcPr>
            <w:tcW w:w="11776" w:type="dxa"/>
            <w:shd w:val="clear" w:color="auto" w:fill="auto"/>
          </w:tcPr>
          <w:p w14:paraId="7A6D2456" w14:textId="77777777" w:rsidR="00313EC1" w:rsidRDefault="00313EC1" w:rsidP="008A6049">
            <w:pPr>
              <w:spacing w:before="60" w:after="60"/>
              <w:ind w:left="72" w:right="72"/>
              <w:rPr>
                <w:sz w:val="22"/>
              </w:rPr>
            </w:pPr>
            <w:r>
              <w:rPr>
                <w:sz w:val="22"/>
              </w:rPr>
              <w:t>Write routinely over extended time frames</w:t>
            </w:r>
            <w:r w:rsidR="00655518">
              <w:rPr>
                <w:sz w:val="22"/>
              </w:rPr>
              <w:t xml:space="preserve"> (</w:t>
            </w:r>
            <w:r>
              <w:rPr>
                <w:sz w:val="22"/>
              </w:rPr>
              <w:t>time for research, reflection, and revision</w:t>
            </w:r>
            <w:r w:rsidR="00655518">
              <w:rPr>
                <w:sz w:val="22"/>
              </w:rPr>
              <w:t xml:space="preserve">) </w:t>
            </w:r>
            <w:r>
              <w:rPr>
                <w:sz w:val="22"/>
              </w:rPr>
              <w:t>and shorter time frames</w:t>
            </w:r>
            <w:r w:rsidR="00655518">
              <w:rPr>
                <w:sz w:val="22"/>
              </w:rPr>
              <w:t xml:space="preserve"> (</w:t>
            </w:r>
            <w:r>
              <w:rPr>
                <w:sz w:val="22"/>
              </w:rPr>
              <w:t>a single sitting or a day or two</w:t>
            </w:r>
            <w:r w:rsidR="00655518">
              <w:rPr>
                <w:sz w:val="22"/>
              </w:rPr>
              <w:t xml:space="preserve">) </w:t>
            </w:r>
            <w:r>
              <w:rPr>
                <w:sz w:val="22"/>
              </w:rPr>
              <w:t>for a range of tasks, purposes, and audience.</w:t>
            </w:r>
          </w:p>
        </w:tc>
      </w:tr>
      <w:tr w:rsidR="00313EC1" w:rsidRPr="008A6049" w14:paraId="13F65FF7" w14:textId="77777777">
        <w:trPr>
          <w:jc w:val="center"/>
        </w:trPr>
        <w:tc>
          <w:tcPr>
            <w:tcW w:w="13212" w:type="dxa"/>
            <w:gridSpan w:val="2"/>
            <w:shd w:val="clear" w:color="auto" w:fill="A28E6A" w:themeFill="accent3"/>
          </w:tcPr>
          <w:p w14:paraId="5AA20067" w14:textId="77777777" w:rsidR="00313EC1" w:rsidRDefault="00313EC1" w:rsidP="008A6049">
            <w:pPr>
              <w:spacing w:before="20" w:after="20"/>
              <w:ind w:left="72" w:right="72"/>
              <w:jc w:val="center"/>
              <w:rPr>
                <w:b/>
                <w:color w:val="FFFFFF"/>
                <w:sz w:val="22"/>
              </w:rPr>
            </w:pPr>
            <w:r>
              <w:rPr>
                <w:b/>
                <w:color w:val="FFFFFF"/>
                <w:sz w:val="22"/>
              </w:rPr>
              <w:t xml:space="preserve">“When Appropriate” </w:t>
            </w:r>
            <w:r w:rsidR="0070747F">
              <w:rPr>
                <w:b/>
                <w:color w:val="FFFFFF"/>
                <w:sz w:val="22"/>
              </w:rPr>
              <w:t xml:space="preserve">Additional </w:t>
            </w:r>
            <w:r>
              <w:rPr>
                <w:b/>
                <w:color w:val="FFFFFF"/>
                <w:sz w:val="22"/>
              </w:rPr>
              <w:t>Writing Standards</w:t>
            </w:r>
          </w:p>
        </w:tc>
      </w:tr>
      <w:tr w:rsidR="00313EC1" w14:paraId="03F12755" w14:textId="77777777">
        <w:trPr>
          <w:jc w:val="center"/>
        </w:trPr>
        <w:tc>
          <w:tcPr>
            <w:tcW w:w="1436" w:type="dxa"/>
            <w:shd w:val="clear" w:color="auto" w:fill="auto"/>
          </w:tcPr>
          <w:p w14:paraId="6DCC3376" w14:textId="77777777" w:rsidR="00313EC1" w:rsidRDefault="00313EC1" w:rsidP="008A6049">
            <w:pPr>
              <w:spacing w:before="60" w:after="60"/>
              <w:ind w:left="72" w:right="72"/>
              <w:jc w:val="center"/>
              <w:rPr>
                <w:sz w:val="22"/>
              </w:rPr>
            </w:pPr>
            <w:r>
              <w:rPr>
                <w:sz w:val="22"/>
              </w:rPr>
              <w:t>1</w:t>
            </w:r>
          </w:p>
        </w:tc>
        <w:tc>
          <w:tcPr>
            <w:tcW w:w="11776" w:type="dxa"/>
            <w:shd w:val="clear" w:color="auto" w:fill="auto"/>
          </w:tcPr>
          <w:p w14:paraId="4DDF2091" w14:textId="77777777" w:rsidR="00313EC1" w:rsidRDefault="00313EC1" w:rsidP="008A6049">
            <w:pPr>
              <w:spacing w:before="60" w:after="60"/>
              <w:ind w:left="72" w:right="72"/>
              <w:rPr>
                <w:sz w:val="22"/>
              </w:rPr>
            </w:pPr>
            <w:r>
              <w:rPr>
                <w:sz w:val="22"/>
              </w:rPr>
              <w:t>Write arguments to support claims in an analysis of substantive topics or texts, using valid reasoning and relevant and sufficient evidence.</w:t>
            </w:r>
          </w:p>
        </w:tc>
      </w:tr>
      <w:tr w:rsidR="00313EC1" w14:paraId="0F3F3E7F" w14:textId="77777777">
        <w:trPr>
          <w:jc w:val="center"/>
        </w:trPr>
        <w:tc>
          <w:tcPr>
            <w:tcW w:w="1436" w:type="dxa"/>
            <w:shd w:val="clear" w:color="auto" w:fill="auto"/>
          </w:tcPr>
          <w:p w14:paraId="557E9463" w14:textId="77777777" w:rsidR="00313EC1" w:rsidRDefault="00313EC1" w:rsidP="008A6049">
            <w:pPr>
              <w:spacing w:before="60" w:after="60"/>
              <w:ind w:left="72" w:right="72"/>
              <w:jc w:val="center"/>
              <w:rPr>
                <w:sz w:val="22"/>
              </w:rPr>
            </w:pPr>
            <w:r>
              <w:rPr>
                <w:sz w:val="22"/>
              </w:rPr>
              <w:t>2</w:t>
            </w:r>
          </w:p>
        </w:tc>
        <w:tc>
          <w:tcPr>
            <w:tcW w:w="11776" w:type="dxa"/>
            <w:shd w:val="clear" w:color="auto" w:fill="auto"/>
          </w:tcPr>
          <w:p w14:paraId="740F6FC1" w14:textId="77777777" w:rsidR="00313EC1" w:rsidRDefault="00313EC1" w:rsidP="008A6049">
            <w:pPr>
              <w:spacing w:before="60" w:after="60"/>
              <w:ind w:left="72" w:right="72"/>
              <w:rPr>
                <w:sz w:val="22"/>
              </w:rPr>
            </w:pPr>
            <w:r>
              <w:rPr>
                <w:sz w:val="22"/>
              </w:rPr>
              <w:t>Write informative/explanatory texts to examine and convey complex ideas and information clearly and accurately through the effective selection, organization, and analysis of content.</w:t>
            </w:r>
          </w:p>
        </w:tc>
      </w:tr>
      <w:tr w:rsidR="00313EC1" w14:paraId="635C4DF3" w14:textId="77777777">
        <w:trPr>
          <w:jc w:val="center"/>
        </w:trPr>
        <w:tc>
          <w:tcPr>
            <w:tcW w:w="1436" w:type="dxa"/>
            <w:shd w:val="clear" w:color="auto" w:fill="auto"/>
          </w:tcPr>
          <w:p w14:paraId="084D3986" w14:textId="77777777" w:rsidR="00313EC1" w:rsidRDefault="00313EC1" w:rsidP="008A6049">
            <w:pPr>
              <w:spacing w:before="60" w:after="60"/>
              <w:ind w:left="72" w:right="72"/>
              <w:jc w:val="center"/>
              <w:rPr>
                <w:sz w:val="22"/>
              </w:rPr>
            </w:pPr>
            <w:r>
              <w:rPr>
                <w:sz w:val="22"/>
              </w:rPr>
              <w:t>6</w:t>
            </w:r>
          </w:p>
        </w:tc>
        <w:tc>
          <w:tcPr>
            <w:tcW w:w="11776" w:type="dxa"/>
            <w:shd w:val="clear" w:color="auto" w:fill="auto"/>
          </w:tcPr>
          <w:p w14:paraId="15A483AD" w14:textId="77777777" w:rsidR="00313EC1" w:rsidRDefault="00313EC1" w:rsidP="008A6049">
            <w:pPr>
              <w:spacing w:before="60" w:after="60"/>
              <w:ind w:left="72" w:right="72"/>
              <w:rPr>
                <w:sz w:val="22"/>
              </w:rPr>
            </w:pPr>
            <w:r>
              <w:rPr>
                <w:sz w:val="22"/>
              </w:rPr>
              <w:t>Use technology, including the Internet, to produce and publish writing and to interact and collaborate with others.</w:t>
            </w:r>
          </w:p>
        </w:tc>
      </w:tr>
      <w:tr w:rsidR="00313EC1" w14:paraId="33A2C575" w14:textId="77777777">
        <w:trPr>
          <w:jc w:val="center"/>
        </w:trPr>
        <w:tc>
          <w:tcPr>
            <w:tcW w:w="1436" w:type="dxa"/>
            <w:shd w:val="clear" w:color="auto" w:fill="auto"/>
          </w:tcPr>
          <w:p w14:paraId="672755C4" w14:textId="77777777" w:rsidR="00313EC1" w:rsidRDefault="00313EC1" w:rsidP="008A6049">
            <w:pPr>
              <w:spacing w:before="60" w:after="60"/>
              <w:ind w:left="72" w:right="72"/>
              <w:jc w:val="center"/>
              <w:rPr>
                <w:sz w:val="22"/>
              </w:rPr>
            </w:pPr>
            <w:r>
              <w:rPr>
                <w:sz w:val="22"/>
              </w:rPr>
              <w:t>7</w:t>
            </w:r>
          </w:p>
        </w:tc>
        <w:tc>
          <w:tcPr>
            <w:tcW w:w="11776" w:type="dxa"/>
            <w:shd w:val="clear" w:color="auto" w:fill="auto"/>
          </w:tcPr>
          <w:p w14:paraId="6B122F05" w14:textId="77777777" w:rsidR="00313EC1" w:rsidRDefault="00313EC1" w:rsidP="008A6049">
            <w:pPr>
              <w:spacing w:before="60" w:after="60"/>
              <w:ind w:left="72" w:right="72"/>
              <w:rPr>
                <w:sz w:val="22"/>
              </w:rPr>
            </w:pPr>
            <w:r>
              <w:rPr>
                <w:sz w:val="22"/>
              </w:rPr>
              <w:t>Conduct short as well as more sustained research projects based on focused questions, demonstrating understanding of the subject under investigation.</w:t>
            </w:r>
          </w:p>
        </w:tc>
      </w:tr>
      <w:tr w:rsidR="00313EC1" w14:paraId="3DEE61C7" w14:textId="77777777">
        <w:trPr>
          <w:jc w:val="center"/>
        </w:trPr>
        <w:tc>
          <w:tcPr>
            <w:tcW w:w="1436" w:type="dxa"/>
            <w:shd w:val="clear" w:color="auto" w:fill="auto"/>
          </w:tcPr>
          <w:p w14:paraId="067DF00D" w14:textId="77777777" w:rsidR="00313EC1" w:rsidRDefault="00313EC1" w:rsidP="008A6049">
            <w:pPr>
              <w:spacing w:before="60" w:after="60"/>
              <w:ind w:left="72" w:right="72"/>
              <w:jc w:val="center"/>
              <w:rPr>
                <w:sz w:val="22"/>
              </w:rPr>
            </w:pPr>
            <w:r>
              <w:rPr>
                <w:sz w:val="22"/>
              </w:rPr>
              <w:t>8</w:t>
            </w:r>
          </w:p>
        </w:tc>
        <w:tc>
          <w:tcPr>
            <w:tcW w:w="11776" w:type="dxa"/>
            <w:shd w:val="clear" w:color="auto" w:fill="auto"/>
          </w:tcPr>
          <w:p w14:paraId="286ECE55" w14:textId="77777777" w:rsidR="00313EC1" w:rsidRDefault="00313EC1" w:rsidP="008A6049">
            <w:pPr>
              <w:spacing w:before="60" w:after="60"/>
              <w:ind w:left="72" w:right="72"/>
              <w:rPr>
                <w:sz w:val="22"/>
              </w:rPr>
            </w:pPr>
            <w:r>
              <w:rPr>
                <w:sz w:val="22"/>
              </w:rPr>
              <w:t>Gather relevant information from multiple print and digital sources, assess the credibility and accuracy of each source, and integrate the information while avoiding plagiarism.</w:t>
            </w:r>
          </w:p>
        </w:tc>
      </w:tr>
    </w:tbl>
    <w:p w14:paraId="7D29F365" w14:textId="77777777" w:rsidR="00313EC1" w:rsidRDefault="00313EC1">
      <w:pPr>
        <w:sectPr w:rsidR="00313EC1">
          <w:headerReference w:type="even" r:id="rId72"/>
          <w:headerReference w:type="default" r:id="rId73"/>
          <w:footerReference w:type="even" r:id="rId74"/>
          <w:headerReference w:type="first" r:id="rId75"/>
          <w:footerReference w:type="first" r:id="rId76"/>
          <w:pgSz w:w="15840" w:h="12240" w:orient="landscape"/>
          <w:pgMar w:top="864" w:right="864" w:bottom="864" w:left="864" w:header="720" w:footer="720" w:gutter="0"/>
          <w:cols w:space="720"/>
          <w:docGrid w:linePitch="240" w:charSpace="32768"/>
        </w:sectPr>
      </w:pPr>
    </w:p>
    <w:p w14:paraId="4D6B5D4E" w14:textId="77777777" w:rsidR="00313EC1" w:rsidRDefault="008A6049" w:rsidP="008A6049">
      <w:pPr>
        <w:pStyle w:val="TaskType"/>
        <w:spacing w:before="0" w:after="0"/>
      </w:pPr>
      <w:r>
        <w:lastRenderedPageBreak/>
        <w:t>Narrative Template Tasks</w:t>
      </w:r>
    </w:p>
    <w:p w14:paraId="2AE75DAB" w14:textId="77777777" w:rsidR="008A6049" w:rsidRPr="008A6049" w:rsidRDefault="008A6049" w:rsidP="008A6049">
      <w:pPr>
        <w:pStyle w:val="TaskType"/>
        <w:spacing w:before="0" w:after="0"/>
      </w:pPr>
    </w:p>
    <w:tbl>
      <w:tblPr>
        <w:tblW w:w="0" w:type="auto"/>
        <w:tblLayout w:type="fixed"/>
        <w:tblLook w:val="0000" w:firstRow="0" w:lastRow="0" w:firstColumn="0" w:lastColumn="0" w:noHBand="0" w:noVBand="0"/>
      </w:tblPr>
      <w:tblGrid>
        <w:gridCol w:w="14328"/>
      </w:tblGrid>
      <w:tr w:rsidR="00313EC1" w:rsidRPr="003C482C" w14:paraId="0DBC1919"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090124EB" w14:textId="77777777" w:rsidR="00313EC1" w:rsidRPr="003C482C" w:rsidRDefault="00313EC1">
            <w:pPr>
              <w:rPr>
                <w:rFonts w:cs="Calibri"/>
                <w:b/>
                <w:sz w:val="22"/>
                <w:szCs w:val="22"/>
              </w:rPr>
            </w:pPr>
          </w:p>
          <w:p w14:paraId="0BF1FCE7" w14:textId="3337E6C2" w:rsidR="00655518" w:rsidRDefault="00313EC1">
            <w:pPr>
              <w:rPr>
                <w:rFonts w:cs="Calibri"/>
                <w:b/>
                <w:sz w:val="22"/>
                <w:szCs w:val="22"/>
              </w:rPr>
            </w:pPr>
            <w:r w:rsidRPr="003C482C">
              <w:rPr>
                <w:rFonts w:cs="Calibri"/>
                <w:b/>
                <w:sz w:val="22"/>
                <w:szCs w:val="22"/>
              </w:rPr>
              <w:t>Task 26 Template:</w:t>
            </w:r>
            <w:r w:rsidRPr="003C482C">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informational texts</w:t>
            </w:r>
            <w:r w:rsidR="00655518">
              <w:rPr>
                <w:rFonts w:cs="Calibri"/>
                <w:sz w:val="22"/>
                <w:szCs w:val="22"/>
              </w:rPr>
              <w:t xml:space="preserve">) </w:t>
            </w:r>
            <w:r w:rsidRPr="003C482C">
              <w:rPr>
                <w:rFonts w:cs="Calibri"/>
                <w:sz w:val="22"/>
                <w:szCs w:val="22"/>
              </w:rPr>
              <w:t>on</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763E16">
              <w:rPr>
                <w:rFonts w:cs="Calibri"/>
                <w:sz w:val="22"/>
                <w:szCs w:val="22"/>
              </w:rPr>
              <w:t>),</w:t>
            </w:r>
            <w:r w:rsidRPr="003C482C">
              <w:rPr>
                <w:rFonts w:cs="Calibri"/>
                <w:sz w:val="22"/>
                <w:szCs w:val="22"/>
              </w:rPr>
              <w:t xml:space="preserve"> write</w:t>
            </w:r>
            <w:r w:rsidR="00F971FB">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narrative or substitute</w:t>
            </w:r>
            <w:r w:rsidR="00655518" w:rsidRPr="00C90D24">
              <w:rPr>
                <w:rFonts w:cs="Calibri"/>
                <w:sz w:val="22"/>
                <w:szCs w:val="22"/>
              </w:rPr>
              <w:t>)</w:t>
            </w:r>
            <w:r w:rsidR="00655518" w:rsidRPr="00C90D24">
              <w:rPr>
                <w:sz w:val="22"/>
              </w:rPr>
              <w:t xml:space="preserve"> </w:t>
            </w:r>
            <w:r w:rsidRPr="003C482C">
              <w:rPr>
                <w:rFonts w:cs="Calibri"/>
                <w:sz w:val="22"/>
                <w:szCs w:val="22"/>
              </w:rPr>
              <w:t>that describes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655518">
              <w:rPr>
                <w:rFonts w:cs="Calibri"/>
                <w:sz w:val="22"/>
                <w:szCs w:val="22"/>
              </w:rPr>
              <w:t xml:space="preserve">). </w:t>
            </w:r>
            <w:r w:rsidRPr="003C482C">
              <w:rPr>
                <w:rFonts w:cs="Calibri"/>
                <w:sz w:val="22"/>
                <w:szCs w:val="22"/>
              </w:rPr>
              <w:t xml:space="preserve"> </w:t>
            </w:r>
            <w:r w:rsidRPr="003C482C">
              <w:rPr>
                <w:rFonts w:cs="Calibri"/>
                <w:b/>
                <w:sz w:val="22"/>
                <w:szCs w:val="22"/>
              </w:rPr>
              <w:t xml:space="preserve">L2 </w:t>
            </w:r>
            <w:r w:rsidRPr="003C482C">
              <w:rPr>
                <w:rFonts w:cs="Calibri"/>
                <w:sz w:val="22"/>
                <w:szCs w:val="22"/>
              </w:rPr>
              <w:t>Use _</w:t>
            </w:r>
            <w:r w:rsidR="00C90D24">
              <w:rPr>
                <w:rFonts w:cs="Calibri"/>
                <w:sz w:val="22"/>
                <w:szCs w:val="22"/>
              </w:rPr>
              <w:t>____</w:t>
            </w:r>
            <w:r w:rsidRPr="003C482C">
              <w:rPr>
                <w:rFonts w:cs="Calibri"/>
                <w:sz w:val="22"/>
                <w:szCs w:val="22"/>
              </w:rPr>
              <w:t>__</w:t>
            </w:r>
            <w:r w:rsidR="00655518">
              <w:rPr>
                <w:rFonts w:cs="Calibri"/>
                <w:sz w:val="22"/>
                <w:szCs w:val="22"/>
              </w:rPr>
              <w:t xml:space="preserve"> (</w:t>
            </w:r>
            <w:r w:rsidRPr="003C482C">
              <w:rPr>
                <w:rFonts w:cs="Calibri"/>
                <w:sz w:val="22"/>
                <w:szCs w:val="22"/>
              </w:rPr>
              <w:t>stylistic devices</w:t>
            </w:r>
            <w:r w:rsidR="00655518">
              <w:rPr>
                <w:rFonts w:cs="Calibri"/>
                <w:sz w:val="22"/>
                <w:szCs w:val="22"/>
              </w:rPr>
              <w:t xml:space="preserve">) </w:t>
            </w:r>
            <w:r w:rsidRPr="003C482C">
              <w:rPr>
                <w:rFonts w:cs="Calibri"/>
                <w:sz w:val="22"/>
                <w:szCs w:val="22"/>
              </w:rPr>
              <w:t xml:space="preserve">to develop a narrative. </w:t>
            </w:r>
            <w:r w:rsidRPr="003C482C">
              <w:rPr>
                <w:rFonts w:cs="Calibri"/>
                <w:b/>
                <w:sz w:val="22"/>
                <w:szCs w:val="22"/>
              </w:rPr>
              <w:t>L3</w:t>
            </w:r>
            <w:r w:rsidRPr="003C482C">
              <w:rPr>
                <w:rFonts w:cs="Calibri"/>
                <w:sz w:val="22"/>
                <w:szCs w:val="22"/>
              </w:rPr>
              <w:t xml:space="preserve"> Use __</w:t>
            </w:r>
            <w:r w:rsidR="00C90D24">
              <w:rPr>
                <w:rFonts w:cs="Calibri"/>
                <w:sz w:val="22"/>
                <w:szCs w:val="22"/>
              </w:rPr>
              <w:t>____</w:t>
            </w:r>
            <w:r w:rsidRPr="003C482C">
              <w:rPr>
                <w:rFonts w:cs="Calibri"/>
                <w:sz w:val="22"/>
                <w:szCs w:val="22"/>
              </w:rPr>
              <w:t>_</w:t>
            </w:r>
            <w:r w:rsidR="00655518">
              <w:rPr>
                <w:rFonts w:cs="Calibri"/>
                <w:sz w:val="22"/>
                <w:szCs w:val="22"/>
              </w:rPr>
              <w:t xml:space="preserve"> (</w:t>
            </w:r>
            <w:r w:rsidRPr="003C482C">
              <w:rPr>
                <w:rFonts w:cs="Calibri"/>
                <w:sz w:val="22"/>
                <w:szCs w:val="22"/>
              </w:rPr>
              <w:t>techniques</w:t>
            </w:r>
            <w:r w:rsidR="00655518">
              <w:rPr>
                <w:rFonts w:cs="Calibri"/>
                <w:sz w:val="22"/>
                <w:szCs w:val="22"/>
              </w:rPr>
              <w:t xml:space="preserve">) </w:t>
            </w:r>
            <w:r w:rsidRPr="003C482C">
              <w:rPr>
                <w:rFonts w:cs="Calibri"/>
                <w:sz w:val="22"/>
                <w:szCs w:val="22"/>
              </w:rPr>
              <w:t>to convey multiple storylines.</w:t>
            </w:r>
            <w:r w:rsidR="00655518">
              <w:rPr>
                <w:rFonts w:cs="Calibri"/>
                <w:sz w:val="22"/>
                <w:szCs w:val="22"/>
              </w:rPr>
              <w:t xml:space="preserve"> </w:t>
            </w:r>
            <w:r w:rsidR="00655518" w:rsidRPr="00C5695A">
              <w:rPr>
                <w:b/>
                <w:sz w:val="22"/>
              </w:rPr>
              <w:t>(</w:t>
            </w:r>
            <w:r w:rsidRPr="003C482C">
              <w:rPr>
                <w:rFonts w:cs="Calibri"/>
                <w:b/>
                <w:sz w:val="22"/>
                <w:szCs w:val="22"/>
              </w:rPr>
              <w:t>Narrative/Description</w:t>
            </w:r>
            <w:r w:rsidR="00655518">
              <w:rPr>
                <w:rFonts w:cs="Calibri"/>
                <w:b/>
                <w:sz w:val="22"/>
                <w:szCs w:val="22"/>
              </w:rPr>
              <w:t>)</w:t>
            </w:r>
          </w:p>
          <w:p w14:paraId="5D7FDFDD" w14:textId="77777777" w:rsidR="00313EC1" w:rsidRPr="003C482C" w:rsidRDefault="00313EC1">
            <w:pPr>
              <w:rPr>
                <w:rFonts w:cs="Calibri"/>
                <w:b/>
                <w:sz w:val="22"/>
                <w:szCs w:val="22"/>
              </w:rPr>
            </w:pPr>
          </w:p>
        </w:tc>
      </w:tr>
    </w:tbl>
    <w:p w14:paraId="041B9892" w14:textId="77777777" w:rsidR="00313EC1" w:rsidRPr="003C482C" w:rsidRDefault="00313EC1">
      <w:pPr>
        <w:rPr>
          <w:rFonts w:cs="Calibri"/>
          <w:b/>
          <w:sz w:val="22"/>
          <w:szCs w:val="22"/>
        </w:rPr>
      </w:pPr>
    </w:p>
    <w:p w14:paraId="31B8CD44" w14:textId="2522ADB7" w:rsidR="00655518" w:rsidRDefault="00313EC1">
      <w:pPr>
        <w:ind w:left="720"/>
        <w:rPr>
          <w:sz w:val="22"/>
        </w:rPr>
      </w:pPr>
      <w:r w:rsidRPr="003C482C">
        <w:rPr>
          <w:rFonts w:cs="Calibri"/>
          <w:b/>
          <w:sz w:val="22"/>
          <w:szCs w:val="22"/>
        </w:rPr>
        <w:t xml:space="preserve">Task 26 ELA Example: </w:t>
      </w:r>
      <w:r w:rsidRPr="003C482C">
        <w:rPr>
          <w:rFonts w:cs="Calibri"/>
          <w:sz w:val="22"/>
          <w:szCs w:val="22"/>
        </w:rPr>
        <w:t xml:space="preserve">After researching </w:t>
      </w:r>
      <w:r w:rsidRPr="003C482C">
        <w:rPr>
          <w:rFonts w:cs="Calibri"/>
          <w:sz w:val="22"/>
          <w:szCs w:val="22"/>
          <w:u w:val="single"/>
        </w:rPr>
        <w:t>reference books</w:t>
      </w:r>
      <w:r w:rsidRPr="003C482C">
        <w:rPr>
          <w:rFonts w:cs="Calibri"/>
          <w:sz w:val="22"/>
          <w:szCs w:val="22"/>
        </w:rPr>
        <w:t xml:space="preserve"> on</w:t>
      </w:r>
      <w:r w:rsidRPr="003C482C">
        <w:rPr>
          <w:rFonts w:cs="Calibri"/>
          <w:sz w:val="22"/>
          <w:szCs w:val="22"/>
          <w:u w:val="single"/>
        </w:rPr>
        <w:t xml:space="preserve"> how to write a script</w:t>
      </w:r>
      <w:r w:rsidRPr="003C482C">
        <w:rPr>
          <w:rFonts w:cs="Calibri"/>
          <w:sz w:val="22"/>
          <w:szCs w:val="22"/>
        </w:rPr>
        <w:t xml:space="preserve">, write a </w:t>
      </w:r>
      <w:r w:rsidRPr="003C482C">
        <w:rPr>
          <w:rFonts w:cs="Calibri"/>
          <w:sz w:val="22"/>
          <w:szCs w:val="22"/>
          <w:u w:val="single"/>
        </w:rPr>
        <w:t xml:space="preserve">short play aimed at </w:t>
      </w:r>
      <w:proofErr w:type="gramStart"/>
      <w:r w:rsidRPr="003C482C">
        <w:rPr>
          <w:rFonts w:cs="Calibri"/>
          <w:sz w:val="22"/>
          <w:szCs w:val="22"/>
          <w:u w:val="single"/>
        </w:rPr>
        <w:t>teens</w:t>
      </w:r>
      <w:r w:rsidRPr="003C482C">
        <w:rPr>
          <w:rFonts w:cs="Calibri"/>
          <w:sz w:val="22"/>
          <w:szCs w:val="22"/>
        </w:rPr>
        <w:t xml:space="preserve"> that describes</w:t>
      </w:r>
      <w:proofErr w:type="gramEnd"/>
      <w:r w:rsidRPr="003C482C">
        <w:rPr>
          <w:rFonts w:cs="Calibri"/>
          <w:sz w:val="22"/>
          <w:szCs w:val="22"/>
        </w:rPr>
        <w:t xml:space="preserve"> </w:t>
      </w:r>
      <w:r w:rsidRPr="003C482C">
        <w:rPr>
          <w:rFonts w:cs="Calibri"/>
          <w:sz w:val="22"/>
          <w:szCs w:val="22"/>
          <w:u w:val="single"/>
        </w:rPr>
        <w:t xml:space="preserve">ways to eat </w:t>
      </w:r>
      <w:r w:rsidRPr="00EB7C72">
        <w:rPr>
          <w:rFonts w:cs="Calibri"/>
          <w:sz w:val="22"/>
          <w:szCs w:val="22"/>
          <w:u w:val="single"/>
        </w:rPr>
        <w:t>healthy</w:t>
      </w:r>
      <w:r w:rsidR="00C90D24">
        <w:rPr>
          <w:rFonts w:cs="Calibri"/>
          <w:sz w:val="22"/>
          <w:szCs w:val="22"/>
          <w:u w:val="single"/>
        </w:rPr>
        <w:t xml:space="preserve"> foods</w:t>
      </w:r>
      <w:r w:rsidRPr="00EB7C72">
        <w:rPr>
          <w:rFonts w:cs="Calibri"/>
          <w:sz w:val="22"/>
          <w:szCs w:val="22"/>
        </w:rPr>
        <w:t xml:space="preserve">. L2 Use </w:t>
      </w:r>
      <w:r w:rsidRPr="00EB7C72">
        <w:rPr>
          <w:rFonts w:cs="Calibri"/>
          <w:sz w:val="22"/>
          <w:szCs w:val="22"/>
          <w:u w:val="single"/>
        </w:rPr>
        <w:t>a stylistic device</w:t>
      </w:r>
      <w:r w:rsidRPr="00EB7C72">
        <w:rPr>
          <w:rFonts w:cs="Calibri"/>
          <w:sz w:val="22"/>
          <w:szCs w:val="22"/>
        </w:rPr>
        <w:t xml:space="preserve"> to develop a narrative.</w:t>
      </w:r>
      <w:r w:rsidR="00655518">
        <w:rPr>
          <w:rFonts w:cs="Calibri"/>
          <w:sz w:val="22"/>
          <w:szCs w:val="22"/>
        </w:rPr>
        <w:t xml:space="preserve"> </w:t>
      </w:r>
      <w:r w:rsidR="00655518">
        <w:rPr>
          <w:sz w:val="22"/>
        </w:rPr>
        <w:t>(</w:t>
      </w:r>
      <w:r w:rsidRPr="00EB7C72">
        <w:rPr>
          <w:sz w:val="22"/>
        </w:rPr>
        <w:t>Narrative/Description</w:t>
      </w:r>
      <w:r w:rsidR="00655518">
        <w:rPr>
          <w:sz w:val="22"/>
        </w:rPr>
        <w:t>)</w:t>
      </w:r>
    </w:p>
    <w:p w14:paraId="19A77456" w14:textId="77777777" w:rsidR="00313EC1" w:rsidRPr="003C482C" w:rsidRDefault="00313EC1">
      <w:pPr>
        <w:ind w:left="720"/>
        <w:rPr>
          <w:rFonts w:cs="Calibri"/>
          <w:b/>
          <w:sz w:val="22"/>
          <w:szCs w:val="22"/>
        </w:rPr>
      </w:pPr>
    </w:p>
    <w:p w14:paraId="4826B76C" w14:textId="77777777" w:rsidR="00655518" w:rsidRDefault="00313EC1">
      <w:pPr>
        <w:ind w:left="720"/>
        <w:rPr>
          <w:sz w:val="22"/>
        </w:rPr>
      </w:pPr>
      <w:r w:rsidRPr="003C482C">
        <w:rPr>
          <w:rFonts w:cs="Calibri"/>
          <w:b/>
          <w:sz w:val="22"/>
          <w:szCs w:val="22"/>
        </w:rPr>
        <w:t>Task 26 Social Studies Example:</w:t>
      </w:r>
      <w:r w:rsidRPr="003C482C">
        <w:rPr>
          <w:rFonts w:cs="Calibri"/>
          <w:sz w:val="22"/>
          <w:szCs w:val="22"/>
        </w:rPr>
        <w:t xml:space="preserve"> After researching </w:t>
      </w:r>
      <w:r w:rsidRPr="003C482C">
        <w:rPr>
          <w:rFonts w:cs="Calibri"/>
          <w:sz w:val="22"/>
          <w:szCs w:val="22"/>
          <w:u w:val="single"/>
        </w:rPr>
        <w:t>guides</w:t>
      </w:r>
      <w:r w:rsidRPr="003C482C">
        <w:rPr>
          <w:rFonts w:cs="Calibri"/>
          <w:sz w:val="22"/>
          <w:szCs w:val="22"/>
        </w:rPr>
        <w:t xml:space="preserve"> on </w:t>
      </w:r>
      <w:r w:rsidRPr="003C482C">
        <w:rPr>
          <w:rFonts w:cs="Calibri"/>
          <w:sz w:val="22"/>
          <w:szCs w:val="22"/>
          <w:u w:val="single"/>
        </w:rPr>
        <w:t>Washington DC</w:t>
      </w:r>
      <w:r w:rsidRPr="003C482C">
        <w:rPr>
          <w:rFonts w:cs="Calibri"/>
          <w:sz w:val="22"/>
          <w:szCs w:val="22"/>
        </w:rPr>
        <w:t xml:space="preserve">, write a </w:t>
      </w:r>
      <w:r w:rsidRPr="003C482C">
        <w:rPr>
          <w:rFonts w:cs="Calibri"/>
          <w:sz w:val="22"/>
          <w:szCs w:val="22"/>
          <w:u w:val="single"/>
        </w:rPr>
        <w:t>narrative</w:t>
      </w:r>
      <w:r w:rsidRPr="003C482C">
        <w:rPr>
          <w:rFonts w:cs="Calibri"/>
          <w:sz w:val="22"/>
          <w:szCs w:val="22"/>
        </w:rPr>
        <w:t xml:space="preserve"> that describes </w:t>
      </w:r>
      <w:r w:rsidRPr="003C482C">
        <w:rPr>
          <w:rFonts w:cs="Calibri"/>
          <w:sz w:val="22"/>
          <w:szCs w:val="22"/>
          <w:u w:val="single"/>
        </w:rPr>
        <w:t xml:space="preserve">how the site was selected for the </w:t>
      </w:r>
      <w:r w:rsidRPr="00EB7C72">
        <w:rPr>
          <w:rFonts w:cs="Calibri"/>
          <w:sz w:val="22"/>
          <w:szCs w:val="22"/>
          <w:u w:val="single"/>
        </w:rPr>
        <w:t>nation’s capital</w:t>
      </w:r>
      <w:r w:rsidRPr="00961D2B">
        <w:rPr>
          <w:rFonts w:cs="Calibri"/>
          <w:sz w:val="22"/>
          <w:szCs w:val="22"/>
        </w:rPr>
        <w:t>.</w:t>
      </w:r>
      <w:r w:rsidR="00655518" w:rsidRPr="00961D2B">
        <w:rPr>
          <w:rFonts w:cs="Calibri"/>
          <w:sz w:val="22"/>
          <w:szCs w:val="22"/>
        </w:rPr>
        <w:t xml:space="preserve"> </w:t>
      </w:r>
      <w:r w:rsidR="00655518" w:rsidRPr="00961D2B">
        <w:rPr>
          <w:sz w:val="22"/>
        </w:rPr>
        <w:t>(</w:t>
      </w:r>
      <w:r w:rsidRPr="00EB7C72">
        <w:rPr>
          <w:sz w:val="22"/>
        </w:rPr>
        <w:t>Narrative/Description</w:t>
      </w:r>
      <w:r w:rsidR="00655518">
        <w:rPr>
          <w:sz w:val="22"/>
        </w:rPr>
        <w:t>)</w:t>
      </w:r>
    </w:p>
    <w:p w14:paraId="10577C36" w14:textId="77777777" w:rsidR="00313EC1" w:rsidRPr="003C482C" w:rsidRDefault="00313EC1">
      <w:pPr>
        <w:rPr>
          <w:rFonts w:cs="Calibri"/>
          <w:b/>
          <w:sz w:val="22"/>
          <w:szCs w:val="22"/>
        </w:rPr>
      </w:pPr>
    </w:p>
    <w:p w14:paraId="0744CC28" w14:textId="029C6B2F" w:rsidR="00655518" w:rsidRDefault="00874390">
      <w:pPr>
        <w:rPr>
          <w:rFonts w:cs="Calibri"/>
          <w:b/>
          <w:color w:val="595959"/>
          <w:w w:val="99"/>
          <w:kern w:val="22"/>
          <w:sz w:val="22"/>
          <w:szCs w:val="22"/>
        </w:rPr>
      </w:pPr>
      <w:r w:rsidRPr="003C482C">
        <w:rPr>
          <w:rFonts w:cs="Calibri"/>
          <w:b/>
          <w:color w:val="595959"/>
          <w:sz w:val="22"/>
          <w:szCs w:val="22"/>
        </w:rPr>
        <w:t>Variation Task 26</w:t>
      </w:r>
      <w:r>
        <w:rPr>
          <w:rFonts w:cs="Calibri"/>
          <w:b/>
          <w:color w:val="595959"/>
          <w:sz w:val="22"/>
          <w:szCs w:val="22"/>
        </w:rPr>
        <w:t xml:space="preserve"> Template: </w:t>
      </w:r>
      <w:r>
        <w:rPr>
          <w:rFonts w:cs="Calibri"/>
          <w:color w:val="595959"/>
          <w:sz w:val="22"/>
          <w:szCs w:val="22"/>
        </w:rPr>
        <w:t>After researching __________ (informational texts), write</w:t>
      </w:r>
      <w:r w:rsidR="00F971FB">
        <w:rPr>
          <w:rFonts w:cs="Calibri"/>
          <w:color w:val="595959"/>
          <w:sz w:val="22"/>
          <w:szCs w:val="22"/>
        </w:rPr>
        <w:t xml:space="preserve"> a</w:t>
      </w:r>
      <w:r>
        <w:rPr>
          <w:rFonts w:cs="Calibri"/>
          <w:color w:val="595959"/>
          <w:sz w:val="22"/>
          <w:szCs w:val="22"/>
        </w:rPr>
        <w:t xml:space="preserve"> _______ (narrative or substitute) in which you describe ______ (content).  </w:t>
      </w:r>
      <w:proofErr w:type="gramStart"/>
      <w:r>
        <w:rPr>
          <w:rFonts w:cs="Calibri"/>
          <w:b/>
          <w:color w:val="595959"/>
          <w:sz w:val="22"/>
          <w:szCs w:val="22"/>
        </w:rPr>
        <w:t xml:space="preserve">L2 </w:t>
      </w:r>
      <w:r>
        <w:rPr>
          <w:rFonts w:cs="Calibri"/>
          <w:color w:val="595959"/>
          <w:sz w:val="22"/>
          <w:szCs w:val="22"/>
        </w:rPr>
        <w:t>Use ______ (stylistic devices) to develop your work.</w:t>
      </w:r>
      <w:proofErr w:type="gramEnd"/>
      <w:r>
        <w:rPr>
          <w:rFonts w:cs="Calibri"/>
          <w:color w:val="595959"/>
          <w:sz w:val="22"/>
          <w:szCs w:val="22"/>
        </w:rPr>
        <w:t xml:space="preserve">  </w:t>
      </w:r>
      <w:proofErr w:type="gramStart"/>
      <w:r>
        <w:rPr>
          <w:rFonts w:cs="Calibri"/>
          <w:b/>
          <w:color w:val="595959"/>
          <w:sz w:val="22"/>
          <w:szCs w:val="22"/>
        </w:rPr>
        <w:t xml:space="preserve">L3 </w:t>
      </w:r>
      <w:r>
        <w:rPr>
          <w:rFonts w:cs="Calibri"/>
          <w:color w:val="595959"/>
          <w:sz w:val="22"/>
          <w:szCs w:val="22"/>
        </w:rPr>
        <w:t>Use ______ (techniques) to convey multiple storylines.</w:t>
      </w:r>
      <w:proofErr w:type="gramEnd"/>
      <w:r w:rsidR="00655518">
        <w:rPr>
          <w:rFonts w:cs="Calibri"/>
          <w:b/>
          <w:color w:val="595959"/>
          <w:w w:val="99"/>
          <w:kern w:val="22"/>
          <w:sz w:val="22"/>
          <w:szCs w:val="22"/>
        </w:rPr>
        <w:t xml:space="preserve"> (</w:t>
      </w:r>
      <w:r w:rsidR="00313EC1" w:rsidRPr="003C482C">
        <w:rPr>
          <w:rFonts w:cs="Calibri"/>
          <w:b/>
          <w:color w:val="595959"/>
          <w:w w:val="99"/>
          <w:kern w:val="22"/>
          <w:sz w:val="22"/>
          <w:szCs w:val="22"/>
        </w:rPr>
        <w:t>Narrative/Description</w:t>
      </w:r>
      <w:r w:rsidR="00655518">
        <w:rPr>
          <w:rFonts w:cs="Calibri"/>
          <w:b/>
          <w:color w:val="595959"/>
          <w:w w:val="99"/>
          <w:kern w:val="22"/>
          <w:sz w:val="22"/>
          <w:szCs w:val="22"/>
        </w:rPr>
        <w:t>)</w:t>
      </w:r>
    </w:p>
    <w:p w14:paraId="7558D845" w14:textId="77777777" w:rsidR="00313EC1" w:rsidRPr="003C482C" w:rsidRDefault="00313EC1">
      <w:pPr>
        <w:rPr>
          <w:rFonts w:cs="Calibri"/>
          <w:b/>
          <w:color w:val="595959"/>
          <w:sz w:val="22"/>
          <w:szCs w:val="22"/>
        </w:rPr>
      </w:pPr>
    </w:p>
    <w:p w14:paraId="6C6DC2AE" w14:textId="77777777" w:rsidR="00655518" w:rsidRDefault="00313EC1">
      <w:pPr>
        <w:ind w:left="720"/>
        <w:rPr>
          <w:color w:val="595959"/>
          <w:sz w:val="22"/>
        </w:rPr>
      </w:pPr>
      <w:r w:rsidRPr="003C482C">
        <w:rPr>
          <w:rFonts w:cs="Calibri"/>
          <w:b/>
          <w:color w:val="595959"/>
          <w:sz w:val="22"/>
          <w:szCs w:val="22"/>
        </w:rPr>
        <w:t xml:space="preserve">Variation Task 26: </w:t>
      </w:r>
      <w:r w:rsidRPr="003C482C">
        <w:rPr>
          <w:rFonts w:cs="Calibri"/>
          <w:color w:val="595959"/>
          <w:sz w:val="22"/>
          <w:szCs w:val="22"/>
        </w:rPr>
        <w:t xml:space="preserve">After researching </w:t>
      </w:r>
      <w:r w:rsidRPr="003C482C">
        <w:rPr>
          <w:rFonts w:cs="Calibri"/>
          <w:color w:val="595959"/>
          <w:sz w:val="22"/>
          <w:szCs w:val="22"/>
          <w:u w:val="single"/>
        </w:rPr>
        <w:t>how to write a script</w:t>
      </w:r>
      <w:r w:rsidRPr="003C482C">
        <w:rPr>
          <w:rFonts w:cs="Calibri"/>
          <w:color w:val="595959"/>
          <w:sz w:val="22"/>
          <w:szCs w:val="22"/>
        </w:rPr>
        <w:t xml:space="preserve">, </w:t>
      </w:r>
      <w:r w:rsidRPr="00C90D24">
        <w:rPr>
          <w:rFonts w:cs="Calibri"/>
          <w:color w:val="595959"/>
          <w:sz w:val="22"/>
          <w:szCs w:val="22"/>
        </w:rPr>
        <w:t xml:space="preserve">write a </w:t>
      </w:r>
      <w:r w:rsidRPr="003C482C">
        <w:rPr>
          <w:rFonts w:cs="Calibri"/>
          <w:color w:val="595959"/>
          <w:sz w:val="22"/>
          <w:szCs w:val="22"/>
          <w:u w:val="single"/>
        </w:rPr>
        <w:t>one-act play aimed at teens</w:t>
      </w:r>
      <w:r w:rsidRPr="003C482C">
        <w:rPr>
          <w:rFonts w:cs="Calibri"/>
          <w:color w:val="595959"/>
          <w:sz w:val="22"/>
          <w:szCs w:val="22"/>
        </w:rPr>
        <w:t xml:space="preserve"> in which you describe </w:t>
      </w:r>
      <w:r w:rsidRPr="003C482C">
        <w:rPr>
          <w:rFonts w:cs="Calibri"/>
          <w:color w:val="595959"/>
          <w:sz w:val="22"/>
          <w:szCs w:val="22"/>
          <w:u w:val="single"/>
        </w:rPr>
        <w:t>ways to eat healthy foods</w:t>
      </w:r>
      <w:r w:rsidRPr="003C482C">
        <w:rPr>
          <w:rFonts w:cs="Calibri"/>
          <w:color w:val="595959"/>
          <w:sz w:val="22"/>
          <w:szCs w:val="22"/>
        </w:rPr>
        <w:t xml:space="preserve">. L2 </w:t>
      </w:r>
      <w:r w:rsidRPr="00EB7C72">
        <w:rPr>
          <w:rFonts w:cs="Calibri"/>
          <w:color w:val="595959"/>
          <w:sz w:val="22"/>
          <w:szCs w:val="22"/>
        </w:rPr>
        <w:t xml:space="preserve">Use </w:t>
      </w:r>
      <w:r w:rsidRPr="00EB7C72">
        <w:rPr>
          <w:rFonts w:cs="Calibri"/>
          <w:color w:val="595959"/>
          <w:sz w:val="22"/>
          <w:szCs w:val="22"/>
          <w:u w:val="single"/>
        </w:rPr>
        <w:t>dialogue</w:t>
      </w:r>
      <w:r w:rsidRPr="00EB7C72">
        <w:rPr>
          <w:rFonts w:cs="Calibri"/>
          <w:color w:val="595959"/>
          <w:sz w:val="22"/>
          <w:szCs w:val="22"/>
        </w:rPr>
        <w:t xml:space="preserve"> to develop your work. L3 Use </w:t>
      </w:r>
      <w:r w:rsidRPr="00EB7C72">
        <w:rPr>
          <w:rFonts w:cs="Calibri"/>
          <w:color w:val="595959"/>
          <w:sz w:val="22"/>
          <w:szCs w:val="22"/>
          <w:u w:val="single"/>
        </w:rPr>
        <w:t>multiple plots</w:t>
      </w:r>
      <w:r w:rsidRPr="00EB7C72">
        <w:rPr>
          <w:rFonts w:cs="Calibri"/>
          <w:color w:val="595959"/>
          <w:sz w:val="22"/>
          <w:szCs w:val="22"/>
        </w:rPr>
        <w:t xml:space="preserve"> to convey multiple storylines.</w:t>
      </w:r>
      <w:r w:rsidR="00655518">
        <w:rPr>
          <w:color w:val="595959"/>
          <w:sz w:val="22"/>
        </w:rPr>
        <w:t xml:space="preserve"> (</w:t>
      </w:r>
      <w:r w:rsidRPr="00EB7C72">
        <w:rPr>
          <w:color w:val="595959"/>
          <w:sz w:val="22"/>
        </w:rPr>
        <w:t>Narrative/Description</w:t>
      </w:r>
      <w:r w:rsidR="00655518">
        <w:rPr>
          <w:color w:val="595959"/>
          <w:sz w:val="22"/>
        </w:rPr>
        <w:t>)</w:t>
      </w:r>
    </w:p>
    <w:p w14:paraId="49D2718A" w14:textId="77777777" w:rsidR="00313EC1" w:rsidRPr="003C482C" w:rsidRDefault="00313EC1">
      <w:pPr>
        <w:rPr>
          <w:rFonts w:cs="Calibri"/>
          <w:b/>
          <w:sz w:val="22"/>
          <w:szCs w:val="22"/>
        </w:rPr>
      </w:pPr>
    </w:p>
    <w:tbl>
      <w:tblPr>
        <w:tblW w:w="0" w:type="auto"/>
        <w:tblLayout w:type="fixed"/>
        <w:tblLook w:val="0000" w:firstRow="0" w:lastRow="0" w:firstColumn="0" w:lastColumn="0" w:noHBand="0" w:noVBand="0"/>
      </w:tblPr>
      <w:tblGrid>
        <w:gridCol w:w="14328"/>
      </w:tblGrid>
      <w:tr w:rsidR="00313EC1" w:rsidRPr="003C482C" w14:paraId="4FF2C32C"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295A9D5E" w14:textId="77777777" w:rsidR="00313EC1" w:rsidRPr="003C482C" w:rsidRDefault="00313EC1">
            <w:pPr>
              <w:rPr>
                <w:rFonts w:cs="Calibri"/>
                <w:b/>
                <w:sz w:val="22"/>
                <w:szCs w:val="22"/>
              </w:rPr>
            </w:pPr>
          </w:p>
          <w:p w14:paraId="1453D7A6" w14:textId="22F31E04" w:rsidR="00655518" w:rsidRDefault="00313EC1">
            <w:pPr>
              <w:rPr>
                <w:rFonts w:cs="Calibri"/>
                <w:b/>
                <w:sz w:val="22"/>
                <w:szCs w:val="22"/>
              </w:rPr>
            </w:pPr>
            <w:r w:rsidRPr="003C482C">
              <w:rPr>
                <w:rFonts w:cs="Calibri"/>
                <w:b/>
                <w:sz w:val="22"/>
                <w:szCs w:val="22"/>
              </w:rPr>
              <w:t>Task 27 Template:</w:t>
            </w:r>
            <w:r w:rsidRPr="003C482C">
              <w:rPr>
                <w:rFonts w:cs="Calibri"/>
                <w:sz w:val="22"/>
                <w:szCs w:val="22"/>
              </w:rPr>
              <w:t xml:space="preserve"> [Insert question] 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literature or informational texts</w:t>
            </w:r>
            <w:r w:rsidR="00655518">
              <w:rPr>
                <w:rFonts w:cs="Calibri"/>
                <w:sz w:val="22"/>
                <w:szCs w:val="22"/>
              </w:rPr>
              <w:t>)</w:t>
            </w:r>
            <w:r w:rsidR="00763E16">
              <w:rPr>
                <w:rFonts w:cs="Calibri"/>
                <w:sz w:val="22"/>
                <w:szCs w:val="22"/>
              </w:rPr>
              <w:t>,</w:t>
            </w:r>
            <w:r w:rsidRPr="003C482C">
              <w:rPr>
                <w:rFonts w:cs="Calibri"/>
                <w:sz w:val="22"/>
                <w:szCs w:val="22"/>
              </w:rPr>
              <w:t xml:space="preserve"> write</w:t>
            </w:r>
            <w:r w:rsidR="00F971FB">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narrative or substitute</w:t>
            </w:r>
            <w:r w:rsidR="00655518">
              <w:rPr>
                <w:rFonts w:cs="Calibri"/>
                <w:sz w:val="22"/>
                <w:szCs w:val="22"/>
              </w:rPr>
              <w:t xml:space="preserve">) </w:t>
            </w:r>
            <w:r w:rsidRPr="003C482C">
              <w:rPr>
                <w:rFonts w:cs="Calibri"/>
                <w:sz w:val="22"/>
                <w:szCs w:val="22"/>
              </w:rPr>
              <w:t>from the perspective of</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655518">
              <w:rPr>
                <w:rFonts w:cs="Calibri"/>
                <w:sz w:val="22"/>
                <w:szCs w:val="22"/>
              </w:rPr>
              <w:t xml:space="preserve">). </w:t>
            </w:r>
            <w:r w:rsidRPr="003C482C">
              <w:rPr>
                <w:rFonts w:cs="Calibri"/>
                <w:sz w:val="22"/>
                <w:szCs w:val="22"/>
              </w:rPr>
              <w:t xml:space="preserve"> </w:t>
            </w:r>
            <w:r w:rsidRPr="003C482C">
              <w:rPr>
                <w:rFonts w:cs="Calibri"/>
                <w:b/>
                <w:sz w:val="22"/>
                <w:szCs w:val="22"/>
              </w:rPr>
              <w:t xml:space="preserve">L2 </w:t>
            </w:r>
            <w:r w:rsidRPr="003C482C">
              <w:rPr>
                <w:rFonts w:cs="Calibri"/>
                <w:sz w:val="22"/>
                <w:szCs w:val="22"/>
              </w:rPr>
              <w:t>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stylistic devices</w:t>
            </w:r>
            <w:r w:rsidR="00655518">
              <w:rPr>
                <w:rFonts w:cs="Calibri"/>
                <w:sz w:val="22"/>
                <w:szCs w:val="22"/>
              </w:rPr>
              <w:t xml:space="preserve">) </w:t>
            </w:r>
            <w:r w:rsidRPr="003C482C">
              <w:rPr>
                <w:rFonts w:cs="Calibri"/>
                <w:sz w:val="22"/>
                <w:szCs w:val="22"/>
              </w:rPr>
              <w:t xml:space="preserve">to develop a narrative effect in your work. </w:t>
            </w:r>
            <w:r w:rsidRPr="003C482C">
              <w:rPr>
                <w:rFonts w:cs="Calibri"/>
                <w:b/>
                <w:sz w:val="22"/>
                <w:szCs w:val="22"/>
              </w:rPr>
              <w:t>L3</w:t>
            </w:r>
            <w:r w:rsidRPr="003C482C">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techniques</w:t>
            </w:r>
            <w:r w:rsidR="00655518">
              <w:rPr>
                <w:rFonts w:cs="Calibri"/>
                <w:sz w:val="22"/>
                <w:szCs w:val="22"/>
              </w:rPr>
              <w:t xml:space="preserve">) </w:t>
            </w:r>
            <w:r w:rsidRPr="003C482C">
              <w:rPr>
                <w:rFonts w:cs="Calibri"/>
                <w:sz w:val="22"/>
                <w:szCs w:val="22"/>
              </w:rPr>
              <w:t>to convey multiple storylines.</w:t>
            </w:r>
            <w:r w:rsidR="00655518">
              <w:rPr>
                <w:rFonts w:cs="Calibri"/>
                <w:sz w:val="22"/>
                <w:szCs w:val="22"/>
              </w:rPr>
              <w:t xml:space="preserve"> </w:t>
            </w:r>
            <w:r w:rsidR="00655518" w:rsidRPr="00C5695A">
              <w:rPr>
                <w:b/>
                <w:sz w:val="22"/>
              </w:rPr>
              <w:t>(</w:t>
            </w:r>
            <w:r w:rsidRPr="003C482C">
              <w:rPr>
                <w:rFonts w:cs="Calibri"/>
                <w:b/>
                <w:sz w:val="22"/>
                <w:szCs w:val="22"/>
              </w:rPr>
              <w:t>Narrative/Description</w:t>
            </w:r>
            <w:r w:rsidR="00655518">
              <w:rPr>
                <w:rFonts w:cs="Calibri"/>
                <w:b/>
                <w:sz w:val="22"/>
                <w:szCs w:val="22"/>
              </w:rPr>
              <w:t>)</w:t>
            </w:r>
          </w:p>
          <w:p w14:paraId="6F84AD21" w14:textId="77777777" w:rsidR="00313EC1" w:rsidRPr="003C482C" w:rsidRDefault="00313EC1">
            <w:pPr>
              <w:rPr>
                <w:rFonts w:cs="Calibri"/>
                <w:b/>
                <w:sz w:val="22"/>
                <w:szCs w:val="22"/>
              </w:rPr>
            </w:pPr>
          </w:p>
        </w:tc>
      </w:tr>
    </w:tbl>
    <w:p w14:paraId="2F365650" w14:textId="77777777" w:rsidR="00313EC1" w:rsidRPr="003C482C" w:rsidRDefault="00313EC1">
      <w:pPr>
        <w:rPr>
          <w:rFonts w:cs="Calibri"/>
          <w:sz w:val="22"/>
          <w:szCs w:val="22"/>
          <w:u w:val="single"/>
        </w:rPr>
      </w:pPr>
    </w:p>
    <w:p w14:paraId="529A010B" w14:textId="77777777" w:rsidR="00655518" w:rsidRDefault="00313EC1">
      <w:pPr>
        <w:ind w:left="720"/>
        <w:rPr>
          <w:sz w:val="22"/>
        </w:rPr>
      </w:pPr>
      <w:r w:rsidRPr="003C482C">
        <w:rPr>
          <w:b/>
          <w:sz w:val="22"/>
          <w:szCs w:val="22"/>
        </w:rPr>
        <w:t>Task 27 ELA Example</w:t>
      </w:r>
      <w:r w:rsidRPr="003C482C">
        <w:rPr>
          <w:sz w:val="22"/>
          <w:szCs w:val="22"/>
        </w:rPr>
        <w:t xml:space="preserve">: </w:t>
      </w:r>
      <w:r w:rsidRPr="003C482C">
        <w:rPr>
          <w:sz w:val="22"/>
          <w:szCs w:val="22"/>
          <w:u w:val="single"/>
        </w:rPr>
        <w:t>How do characters send a message in a novel?</w:t>
      </w:r>
      <w:r w:rsidRPr="003C482C">
        <w:rPr>
          <w:sz w:val="22"/>
          <w:szCs w:val="22"/>
        </w:rPr>
        <w:t xml:space="preserve"> After reading </w:t>
      </w:r>
      <w:r w:rsidRPr="00F43B8D">
        <w:rPr>
          <w:i/>
          <w:sz w:val="22"/>
          <w:szCs w:val="22"/>
          <w:u w:val="single"/>
        </w:rPr>
        <w:t>The Pearl</w:t>
      </w:r>
      <w:r w:rsidRPr="003C482C">
        <w:rPr>
          <w:sz w:val="22"/>
          <w:szCs w:val="22"/>
          <w:u w:val="single"/>
        </w:rPr>
        <w:t xml:space="preserve"> by John Steinbeck</w:t>
      </w:r>
      <w:r w:rsidRPr="003C482C">
        <w:rPr>
          <w:sz w:val="22"/>
          <w:szCs w:val="22"/>
        </w:rPr>
        <w:t xml:space="preserve"> write a </w:t>
      </w:r>
      <w:r w:rsidRPr="003C482C">
        <w:rPr>
          <w:sz w:val="22"/>
          <w:szCs w:val="22"/>
          <w:u w:val="single"/>
        </w:rPr>
        <w:t>narrative</w:t>
      </w:r>
      <w:r w:rsidRPr="003C482C">
        <w:rPr>
          <w:sz w:val="22"/>
          <w:szCs w:val="22"/>
        </w:rPr>
        <w:t xml:space="preserve"> from the </w:t>
      </w:r>
      <w:r w:rsidRPr="00EB7C72">
        <w:rPr>
          <w:sz w:val="22"/>
          <w:szCs w:val="22"/>
        </w:rPr>
        <w:t xml:space="preserve">perspective of </w:t>
      </w:r>
      <w:r w:rsidRPr="00EB7C72">
        <w:rPr>
          <w:sz w:val="22"/>
          <w:szCs w:val="22"/>
          <w:u w:val="single"/>
        </w:rPr>
        <w:t>Juana, the fisherman's wife</w:t>
      </w:r>
      <w:r w:rsidRPr="00EB7C72">
        <w:rPr>
          <w:sz w:val="22"/>
          <w:szCs w:val="22"/>
        </w:rPr>
        <w:t xml:space="preserve">. </w:t>
      </w:r>
      <w:r w:rsidRPr="00EB7C72">
        <w:rPr>
          <w:sz w:val="22"/>
        </w:rPr>
        <w:t xml:space="preserve">L2 </w:t>
      </w:r>
      <w:r w:rsidRPr="00EB7C72">
        <w:rPr>
          <w:sz w:val="22"/>
          <w:szCs w:val="22"/>
        </w:rPr>
        <w:t>Use i</w:t>
      </w:r>
      <w:r w:rsidRPr="00EB7C72">
        <w:rPr>
          <w:sz w:val="22"/>
          <w:szCs w:val="22"/>
          <w:u w:val="single"/>
        </w:rPr>
        <w:t>magery and tone</w:t>
      </w:r>
      <w:r w:rsidRPr="00EB7C72">
        <w:rPr>
          <w:sz w:val="22"/>
          <w:szCs w:val="22"/>
        </w:rPr>
        <w:t xml:space="preserve"> to develop a narrative effect in your work.</w:t>
      </w:r>
      <w:r w:rsidR="00655518">
        <w:rPr>
          <w:sz w:val="22"/>
          <w:szCs w:val="22"/>
        </w:rPr>
        <w:t xml:space="preserve"> </w:t>
      </w:r>
      <w:r w:rsidR="00655518">
        <w:rPr>
          <w:sz w:val="22"/>
        </w:rPr>
        <w:t>(</w:t>
      </w:r>
      <w:r w:rsidRPr="00EB7C72">
        <w:rPr>
          <w:sz w:val="22"/>
        </w:rPr>
        <w:t>Narrative/Description</w:t>
      </w:r>
      <w:r w:rsidR="00655518">
        <w:rPr>
          <w:sz w:val="22"/>
        </w:rPr>
        <w:t>)</w:t>
      </w:r>
    </w:p>
    <w:p w14:paraId="7926F5DC" w14:textId="77777777" w:rsidR="00313EC1" w:rsidRPr="003C482C" w:rsidRDefault="00313EC1">
      <w:pPr>
        <w:ind w:left="720"/>
        <w:rPr>
          <w:b/>
          <w:sz w:val="22"/>
          <w:szCs w:val="22"/>
        </w:rPr>
      </w:pPr>
    </w:p>
    <w:p w14:paraId="66B2E438" w14:textId="77777777" w:rsidR="00655518" w:rsidRDefault="00313EC1">
      <w:pPr>
        <w:ind w:left="720"/>
        <w:rPr>
          <w:sz w:val="22"/>
        </w:rPr>
      </w:pPr>
      <w:r w:rsidRPr="003C482C">
        <w:rPr>
          <w:b/>
          <w:bCs/>
          <w:sz w:val="22"/>
          <w:szCs w:val="22"/>
        </w:rPr>
        <w:t>Task 27 Social Studies Example:</w:t>
      </w:r>
      <w:r w:rsidRPr="003C482C">
        <w:rPr>
          <w:sz w:val="22"/>
          <w:szCs w:val="22"/>
        </w:rPr>
        <w:t xml:space="preserve"> </w:t>
      </w:r>
      <w:r w:rsidRPr="003C482C">
        <w:rPr>
          <w:sz w:val="22"/>
          <w:szCs w:val="22"/>
          <w:u w:val="single"/>
        </w:rPr>
        <w:t>What can historical accounts teach us about someone’s struggle for dignity?</w:t>
      </w:r>
      <w:r w:rsidRPr="003C482C">
        <w:rPr>
          <w:sz w:val="22"/>
          <w:szCs w:val="22"/>
        </w:rPr>
        <w:t xml:space="preserve"> After reading </w:t>
      </w:r>
      <w:r w:rsidRPr="003C482C">
        <w:rPr>
          <w:sz w:val="22"/>
          <w:szCs w:val="22"/>
          <w:u w:val="single"/>
        </w:rPr>
        <w:t xml:space="preserve">historical documents </w:t>
      </w:r>
      <w:r w:rsidRPr="00EB7C72">
        <w:rPr>
          <w:sz w:val="22"/>
          <w:szCs w:val="22"/>
          <w:u w:val="single"/>
        </w:rPr>
        <w:t xml:space="preserve">and </w:t>
      </w:r>
      <w:r w:rsidRPr="00C81B2F">
        <w:rPr>
          <w:sz w:val="22"/>
          <w:szCs w:val="22"/>
          <w:u w:val="single"/>
        </w:rPr>
        <w:t>accounts about The</w:t>
      </w:r>
      <w:r w:rsidRPr="00EB7C72">
        <w:rPr>
          <w:sz w:val="22"/>
          <w:szCs w:val="22"/>
          <w:u w:val="single"/>
        </w:rPr>
        <w:t xml:space="preserve"> Trail of Tears</w:t>
      </w:r>
      <w:r w:rsidRPr="00C90D24">
        <w:rPr>
          <w:sz w:val="22"/>
          <w:szCs w:val="22"/>
        </w:rPr>
        <w:t>,</w:t>
      </w:r>
      <w:r w:rsidRPr="00EB7C72">
        <w:rPr>
          <w:sz w:val="22"/>
          <w:szCs w:val="22"/>
        </w:rPr>
        <w:t xml:space="preserve"> write a </w:t>
      </w:r>
      <w:r w:rsidRPr="00EB7C72">
        <w:rPr>
          <w:sz w:val="22"/>
          <w:szCs w:val="22"/>
          <w:u w:val="single"/>
        </w:rPr>
        <w:t>narrative article</w:t>
      </w:r>
      <w:r w:rsidRPr="00EB7C72">
        <w:rPr>
          <w:sz w:val="22"/>
          <w:szCs w:val="22"/>
        </w:rPr>
        <w:t xml:space="preserve"> from the perspectives of</w:t>
      </w:r>
      <w:r w:rsidRPr="00EB7C72">
        <w:rPr>
          <w:sz w:val="22"/>
          <w:szCs w:val="22"/>
          <w:u w:val="single"/>
        </w:rPr>
        <w:t xml:space="preserve"> a Choctaw and George Gains</w:t>
      </w:r>
      <w:r w:rsidRPr="00EB7C72">
        <w:rPr>
          <w:sz w:val="22"/>
          <w:szCs w:val="22"/>
        </w:rPr>
        <w:t xml:space="preserve">. L3 </w:t>
      </w:r>
      <w:r w:rsidRPr="00EB7C72">
        <w:rPr>
          <w:rFonts w:cs="Calibri"/>
          <w:sz w:val="22"/>
          <w:szCs w:val="22"/>
        </w:rPr>
        <w:t xml:space="preserve">Use </w:t>
      </w:r>
      <w:r w:rsidRPr="00EB7C72">
        <w:rPr>
          <w:rFonts w:cs="Calibri"/>
          <w:sz w:val="22"/>
          <w:szCs w:val="22"/>
          <w:u w:val="single"/>
        </w:rPr>
        <w:t>dialogue</w:t>
      </w:r>
      <w:r w:rsidRPr="00EB7C72">
        <w:rPr>
          <w:rFonts w:cs="Calibri"/>
          <w:sz w:val="22"/>
          <w:szCs w:val="22"/>
        </w:rPr>
        <w:t xml:space="preserve"> to convey multiple storylines</w:t>
      </w:r>
      <w:r w:rsidRPr="00C90D24">
        <w:rPr>
          <w:rFonts w:cs="Calibri"/>
          <w:sz w:val="22"/>
          <w:szCs w:val="22"/>
        </w:rPr>
        <w:t>.</w:t>
      </w:r>
      <w:r w:rsidR="00655518" w:rsidRPr="00C90D24">
        <w:rPr>
          <w:rFonts w:cs="Calibri"/>
          <w:sz w:val="22"/>
          <w:szCs w:val="22"/>
        </w:rPr>
        <w:t xml:space="preserve"> </w:t>
      </w:r>
      <w:r w:rsidR="00655518" w:rsidRPr="00C90D24">
        <w:rPr>
          <w:sz w:val="22"/>
        </w:rPr>
        <w:t>(</w:t>
      </w:r>
      <w:r w:rsidRPr="00EB7C72">
        <w:rPr>
          <w:sz w:val="22"/>
        </w:rPr>
        <w:t>Narrative/Description</w:t>
      </w:r>
      <w:r w:rsidR="00655518">
        <w:rPr>
          <w:sz w:val="22"/>
        </w:rPr>
        <w:t>)</w:t>
      </w:r>
    </w:p>
    <w:p w14:paraId="77EA1660" w14:textId="77777777" w:rsidR="00313EC1" w:rsidRPr="003C482C" w:rsidRDefault="00313EC1">
      <w:pPr>
        <w:rPr>
          <w:rFonts w:cs="Calibri"/>
          <w:sz w:val="22"/>
          <w:szCs w:val="22"/>
          <w:u w:val="single"/>
        </w:rPr>
      </w:pPr>
    </w:p>
    <w:p w14:paraId="6A695F80" w14:textId="7E13725C" w:rsidR="00655518" w:rsidRDefault="00313EC1">
      <w:pPr>
        <w:rPr>
          <w:rFonts w:cs="Calibri"/>
          <w:b/>
          <w:color w:val="595959"/>
          <w:sz w:val="22"/>
          <w:szCs w:val="22"/>
        </w:rPr>
      </w:pPr>
      <w:r w:rsidRPr="003C482C">
        <w:rPr>
          <w:b/>
          <w:color w:val="595959"/>
          <w:sz w:val="22"/>
          <w:szCs w:val="22"/>
        </w:rPr>
        <w:t>Variation Task 27 Template:</w:t>
      </w:r>
      <w:r w:rsidRPr="003C482C">
        <w:rPr>
          <w:color w:val="595959"/>
          <w:sz w:val="22"/>
          <w:szCs w:val="22"/>
        </w:rPr>
        <w:t xml:space="preserve"> [Insert question] </w:t>
      </w:r>
      <w:proofErr w:type="gramStart"/>
      <w:r w:rsidRPr="003C482C">
        <w:rPr>
          <w:color w:val="595959"/>
          <w:sz w:val="22"/>
          <w:szCs w:val="22"/>
        </w:rPr>
        <w:t>After</w:t>
      </w:r>
      <w:proofErr w:type="gramEnd"/>
      <w:r w:rsidRPr="003C482C">
        <w:rPr>
          <w:color w:val="595959"/>
          <w:sz w:val="22"/>
          <w:szCs w:val="22"/>
        </w:rPr>
        <w:t xml:space="preserve"> reading and analyzing</w:t>
      </w:r>
      <w:r w:rsidR="00A11A7F">
        <w:rPr>
          <w:color w:val="595959"/>
          <w:sz w:val="22"/>
          <w:szCs w:val="22"/>
        </w:rPr>
        <w:t xml:space="preserve"> </w:t>
      </w:r>
      <w:r w:rsidR="00927C31">
        <w:rPr>
          <w:color w:val="595959"/>
          <w:sz w:val="22"/>
          <w:szCs w:val="22"/>
        </w:rPr>
        <w:t xml:space="preserve">________ </w:t>
      </w:r>
      <w:r w:rsidR="00655518">
        <w:rPr>
          <w:color w:val="595959"/>
          <w:sz w:val="22"/>
          <w:szCs w:val="22"/>
        </w:rPr>
        <w:t>(</w:t>
      </w:r>
      <w:r w:rsidRPr="003C482C">
        <w:rPr>
          <w:color w:val="595959"/>
          <w:sz w:val="22"/>
          <w:szCs w:val="22"/>
        </w:rPr>
        <w:t>literature or informational texts</w:t>
      </w:r>
      <w:r w:rsidR="00763E16">
        <w:rPr>
          <w:color w:val="595959"/>
          <w:sz w:val="22"/>
          <w:szCs w:val="22"/>
        </w:rPr>
        <w:t>),</w:t>
      </w:r>
      <w:r w:rsidRPr="003C482C">
        <w:rPr>
          <w:color w:val="595959"/>
          <w:sz w:val="22"/>
          <w:szCs w:val="22"/>
        </w:rPr>
        <w:t xml:space="preserve"> write</w:t>
      </w:r>
      <w:r w:rsidR="00F971FB">
        <w:rPr>
          <w:color w:val="595959"/>
          <w:sz w:val="22"/>
          <w:szCs w:val="22"/>
        </w:rPr>
        <w:t xml:space="preserve"> a</w:t>
      </w:r>
      <w:r w:rsidR="00A11A7F">
        <w:rPr>
          <w:color w:val="595959"/>
          <w:sz w:val="22"/>
          <w:szCs w:val="22"/>
        </w:rPr>
        <w:t xml:space="preserve"> </w:t>
      </w:r>
      <w:r w:rsidR="00927C31">
        <w:rPr>
          <w:color w:val="595959"/>
          <w:sz w:val="22"/>
          <w:szCs w:val="22"/>
        </w:rPr>
        <w:t xml:space="preserve">________ </w:t>
      </w:r>
      <w:r w:rsidR="00655518">
        <w:rPr>
          <w:color w:val="595959"/>
          <w:sz w:val="22"/>
          <w:szCs w:val="22"/>
        </w:rPr>
        <w:t>(</w:t>
      </w:r>
      <w:r w:rsidRPr="003C482C">
        <w:rPr>
          <w:color w:val="595959"/>
          <w:sz w:val="22"/>
          <w:szCs w:val="22"/>
        </w:rPr>
        <w:t>narrative or substitute</w:t>
      </w:r>
      <w:r w:rsidR="00655518">
        <w:rPr>
          <w:color w:val="595959"/>
          <w:sz w:val="22"/>
          <w:szCs w:val="22"/>
        </w:rPr>
        <w:t xml:space="preserve">) </w:t>
      </w:r>
      <w:r w:rsidRPr="003C482C">
        <w:rPr>
          <w:color w:val="595959"/>
          <w:sz w:val="22"/>
          <w:szCs w:val="22"/>
        </w:rPr>
        <w:t>from the perspective of</w:t>
      </w:r>
      <w:r w:rsidR="00A11A7F">
        <w:rPr>
          <w:color w:val="595959"/>
          <w:sz w:val="22"/>
          <w:szCs w:val="22"/>
        </w:rPr>
        <w:t xml:space="preserve"> </w:t>
      </w:r>
      <w:r w:rsidR="00927C31">
        <w:rPr>
          <w:color w:val="595959"/>
          <w:sz w:val="22"/>
          <w:szCs w:val="22"/>
        </w:rPr>
        <w:t xml:space="preserve">________ </w:t>
      </w:r>
      <w:r w:rsidR="00655518">
        <w:rPr>
          <w:color w:val="595959"/>
          <w:sz w:val="22"/>
          <w:szCs w:val="22"/>
        </w:rPr>
        <w:t>(</w:t>
      </w:r>
      <w:r w:rsidRPr="003C482C">
        <w:rPr>
          <w:color w:val="595959"/>
          <w:sz w:val="22"/>
          <w:szCs w:val="22"/>
        </w:rPr>
        <w:t>content</w:t>
      </w:r>
      <w:r w:rsidR="00655518">
        <w:rPr>
          <w:color w:val="595959"/>
          <w:sz w:val="22"/>
          <w:szCs w:val="22"/>
        </w:rPr>
        <w:t xml:space="preserve">). </w:t>
      </w:r>
      <w:r w:rsidRPr="003C482C">
        <w:rPr>
          <w:color w:val="595959"/>
          <w:sz w:val="22"/>
          <w:szCs w:val="22"/>
        </w:rPr>
        <w:t xml:space="preserve"> </w:t>
      </w:r>
      <w:r w:rsidRPr="00EB7C72">
        <w:rPr>
          <w:b/>
          <w:color w:val="595959"/>
          <w:sz w:val="22"/>
        </w:rPr>
        <w:t xml:space="preserve">L2 </w:t>
      </w:r>
      <w:r w:rsidRPr="003C482C">
        <w:rPr>
          <w:color w:val="595959"/>
          <w:sz w:val="22"/>
          <w:szCs w:val="22"/>
        </w:rPr>
        <w:t>Use</w:t>
      </w:r>
      <w:r w:rsidR="00A11A7F">
        <w:rPr>
          <w:color w:val="595959"/>
          <w:sz w:val="22"/>
          <w:szCs w:val="22"/>
        </w:rPr>
        <w:t xml:space="preserve"> </w:t>
      </w:r>
      <w:r w:rsidR="00927C31">
        <w:rPr>
          <w:color w:val="595959"/>
          <w:sz w:val="22"/>
          <w:szCs w:val="22"/>
        </w:rPr>
        <w:t xml:space="preserve">________ </w:t>
      </w:r>
      <w:r w:rsidR="00655518">
        <w:rPr>
          <w:color w:val="595959"/>
          <w:sz w:val="22"/>
          <w:szCs w:val="22"/>
        </w:rPr>
        <w:t>(</w:t>
      </w:r>
      <w:r w:rsidRPr="003C482C">
        <w:rPr>
          <w:color w:val="595959"/>
          <w:sz w:val="22"/>
          <w:szCs w:val="22"/>
        </w:rPr>
        <w:t>stylistic devices</w:t>
      </w:r>
      <w:r w:rsidR="00655518">
        <w:rPr>
          <w:color w:val="595959"/>
          <w:sz w:val="22"/>
          <w:szCs w:val="22"/>
        </w:rPr>
        <w:t xml:space="preserve">) </w:t>
      </w:r>
      <w:r w:rsidRPr="003C482C">
        <w:rPr>
          <w:color w:val="595959"/>
          <w:sz w:val="22"/>
          <w:szCs w:val="22"/>
        </w:rPr>
        <w:t xml:space="preserve">to develop in your work. </w:t>
      </w:r>
      <w:proofErr w:type="gramStart"/>
      <w:r w:rsidRPr="003C482C">
        <w:rPr>
          <w:color w:val="595959"/>
          <w:sz w:val="22"/>
          <w:szCs w:val="22"/>
        </w:rPr>
        <w:t>L3 Use</w:t>
      </w:r>
      <w:r w:rsidR="00F971FB">
        <w:rPr>
          <w:color w:val="595959"/>
          <w:sz w:val="22"/>
          <w:szCs w:val="22"/>
        </w:rPr>
        <w:t xml:space="preserve"> </w:t>
      </w:r>
      <w:r w:rsidR="00C90D24">
        <w:rPr>
          <w:color w:val="595959"/>
          <w:sz w:val="22"/>
          <w:szCs w:val="22"/>
        </w:rPr>
        <w:t xml:space="preserve">________ </w:t>
      </w:r>
      <w:r w:rsidR="00655518">
        <w:rPr>
          <w:color w:val="595959"/>
          <w:sz w:val="22"/>
          <w:szCs w:val="22"/>
        </w:rPr>
        <w:t>(</w:t>
      </w:r>
      <w:r w:rsidR="00C90D24">
        <w:rPr>
          <w:color w:val="595959"/>
          <w:sz w:val="22"/>
          <w:szCs w:val="22"/>
        </w:rPr>
        <w:t>technique</w:t>
      </w:r>
      <w:r w:rsidRPr="003C482C">
        <w:rPr>
          <w:color w:val="595959"/>
          <w:sz w:val="22"/>
          <w:szCs w:val="22"/>
        </w:rPr>
        <w:t>s</w:t>
      </w:r>
      <w:r w:rsidR="00655518">
        <w:rPr>
          <w:color w:val="595959"/>
          <w:sz w:val="22"/>
          <w:szCs w:val="22"/>
        </w:rPr>
        <w:t xml:space="preserve">) </w:t>
      </w:r>
      <w:r w:rsidRPr="003C482C">
        <w:rPr>
          <w:color w:val="595959"/>
          <w:sz w:val="22"/>
          <w:szCs w:val="22"/>
        </w:rPr>
        <w:t>to convey multiple storylines.</w:t>
      </w:r>
      <w:proofErr w:type="gramEnd"/>
      <w:r w:rsidR="00655518">
        <w:rPr>
          <w:rFonts w:cs="Calibri"/>
          <w:b/>
          <w:color w:val="595959"/>
          <w:sz w:val="22"/>
          <w:szCs w:val="22"/>
        </w:rPr>
        <w:t xml:space="preserve"> (</w:t>
      </w:r>
      <w:r w:rsidRPr="003C482C">
        <w:rPr>
          <w:rFonts w:cs="Calibri"/>
          <w:b/>
          <w:color w:val="595959"/>
          <w:sz w:val="22"/>
          <w:szCs w:val="22"/>
        </w:rPr>
        <w:t>Narrative/Description</w:t>
      </w:r>
      <w:r w:rsidR="00655518">
        <w:rPr>
          <w:rFonts w:cs="Calibri"/>
          <w:b/>
          <w:color w:val="595959"/>
          <w:sz w:val="22"/>
          <w:szCs w:val="22"/>
        </w:rPr>
        <w:t>)</w:t>
      </w:r>
    </w:p>
    <w:p w14:paraId="6781B0CD" w14:textId="77777777" w:rsidR="00313EC1" w:rsidRPr="003C482C" w:rsidRDefault="00313EC1">
      <w:pPr>
        <w:pStyle w:val="Heading1"/>
        <w:spacing w:before="0" w:after="0"/>
        <w:rPr>
          <w:rFonts w:ascii="Gill Sans MT" w:hAnsi="Gill Sans MT"/>
          <w:color w:val="595959"/>
          <w:sz w:val="22"/>
          <w:szCs w:val="22"/>
        </w:rPr>
      </w:pPr>
    </w:p>
    <w:p w14:paraId="7568999D" w14:textId="77777777" w:rsidR="00655518" w:rsidRDefault="00313EC1">
      <w:pPr>
        <w:pStyle w:val="Heading1"/>
        <w:spacing w:before="0" w:after="0"/>
        <w:ind w:left="720"/>
        <w:jc w:val="left"/>
        <w:rPr>
          <w:rFonts w:ascii="Gill Sans MT" w:hAnsi="Gill Sans MT" w:cs="Calibri"/>
          <w:b w:val="0"/>
          <w:bCs w:val="0"/>
          <w:color w:val="595959"/>
          <w:sz w:val="22"/>
          <w:szCs w:val="22"/>
        </w:rPr>
      </w:pPr>
      <w:r w:rsidRPr="003C482C">
        <w:rPr>
          <w:rFonts w:ascii="Gill Sans MT" w:hAnsi="Gill Sans MT"/>
          <w:color w:val="595959"/>
          <w:sz w:val="22"/>
          <w:szCs w:val="22"/>
        </w:rPr>
        <w:t xml:space="preserve">Variation Task 27 Example: </w:t>
      </w:r>
      <w:r w:rsidRPr="003C482C">
        <w:rPr>
          <w:rFonts w:ascii="Gill Sans MT" w:hAnsi="Gill Sans MT"/>
          <w:b w:val="0"/>
          <w:bCs w:val="0"/>
          <w:color w:val="595959"/>
          <w:sz w:val="22"/>
          <w:szCs w:val="22"/>
          <w:u w:val="single"/>
        </w:rPr>
        <w:t>What can historical accounts teach us about someone’s struggle for dignity?</w:t>
      </w:r>
      <w:r w:rsidRPr="003C482C">
        <w:rPr>
          <w:rFonts w:ascii="Gill Sans MT" w:hAnsi="Gill Sans MT"/>
          <w:b w:val="0"/>
          <w:bCs w:val="0"/>
          <w:color w:val="595959"/>
          <w:sz w:val="22"/>
          <w:szCs w:val="22"/>
        </w:rPr>
        <w:t xml:space="preserve"> After reading and analyzing </w:t>
      </w:r>
      <w:r w:rsidRPr="003C482C">
        <w:rPr>
          <w:rFonts w:ascii="Gill Sans MT" w:hAnsi="Gill Sans MT"/>
          <w:b w:val="0"/>
          <w:bCs w:val="0"/>
          <w:color w:val="595959"/>
          <w:sz w:val="22"/>
          <w:szCs w:val="22"/>
          <w:u w:val="single"/>
        </w:rPr>
        <w:t xml:space="preserve">historical documents and </w:t>
      </w:r>
      <w:r w:rsidRPr="002A4A20">
        <w:rPr>
          <w:rFonts w:ascii="Gill Sans MT" w:hAnsi="Gill Sans MT"/>
          <w:b w:val="0"/>
          <w:bCs w:val="0"/>
          <w:color w:val="595959"/>
          <w:sz w:val="22"/>
          <w:szCs w:val="22"/>
          <w:u w:val="single"/>
        </w:rPr>
        <w:t>accounts about The</w:t>
      </w:r>
      <w:r w:rsidRPr="003C482C">
        <w:rPr>
          <w:rFonts w:ascii="Gill Sans MT" w:hAnsi="Gill Sans MT"/>
          <w:b w:val="0"/>
          <w:bCs w:val="0"/>
          <w:color w:val="595959"/>
          <w:sz w:val="22"/>
          <w:szCs w:val="22"/>
          <w:u w:val="single"/>
        </w:rPr>
        <w:t xml:space="preserve"> Trail of Tears</w:t>
      </w:r>
      <w:r w:rsidRPr="003C482C">
        <w:rPr>
          <w:rFonts w:ascii="Gill Sans MT" w:hAnsi="Gill Sans MT"/>
          <w:b w:val="0"/>
          <w:bCs w:val="0"/>
          <w:color w:val="595959"/>
          <w:sz w:val="22"/>
          <w:szCs w:val="22"/>
        </w:rPr>
        <w:t xml:space="preserve">, write a </w:t>
      </w:r>
      <w:r w:rsidRPr="003C482C">
        <w:rPr>
          <w:rFonts w:ascii="Gill Sans MT" w:hAnsi="Gill Sans MT"/>
          <w:b w:val="0"/>
          <w:bCs w:val="0"/>
          <w:color w:val="595959"/>
          <w:sz w:val="22"/>
          <w:szCs w:val="22"/>
          <w:u w:val="single"/>
        </w:rPr>
        <w:t>narrative article</w:t>
      </w:r>
      <w:r w:rsidRPr="003C482C">
        <w:rPr>
          <w:rFonts w:ascii="Gill Sans MT" w:hAnsi="Gill Sans MT"/>
          <w:b w:val="0"/>
          <w:bCs w:val="0"/>
          <w:color w:val="595959"/>
          <w:sz w:val="22"/>
          <w:szCs w:val="22"/>
        </w:rPr>
        <w:t xml:space="preserve"> from the perspectives of </w:t>
      </w:r>
      <w:r w:rsidRPr="003C482C">
        <w:rPr>
          <w:rFonts w:ascii="Gill Sans MT" w:hAnsi="Gill Sans MT"/>
          <w:b w:val="0"/>
          <w:bCs w:val="0"/>
          <w:color w:val="595959"/>
          <w:sz w:val="22"/>
          <w:szCs w:val="22"/>
          <w:u w:val="single"/>
        </w:rPr>
        <w:t>a Choctaw and George Gains</w:t>
      </w:r>
      <w:r w:rsidRPr="003C482C">
        <w:rPr>
          <w:rFonts w:ascii="Gill Sans MT" w:hAnsi="Gill Sans MT"/>
          <w:b w:val="0"/>
          <w:bCs w:val="0"/>
          <w:color w:val="595959"/>
          <w:sz w:val="22"/>
          <w:szCs w:val="22"/>
        </w:rPr>
        <w:t xml:space="preserve">. </w:t>
      </w:r>
      <w:r w:rsidRPr="003C482C">
        <w:rPr>
          <w:rFonts w:ascii="Gill Sans MT" w:hAnsi="Gill Sans MT"/>
          <w:color w:val="595959"/>
          <w:sz w:val="22"/>
        </w:rPr>
        <w:t>L3</w:t>
      </w:r>
      <w:r w:rsidRPr="003C482C">
        <w:rPr>
          <w:rFonts w:ascii="Gill Sans MT" w:hAnsi="Gill Sans MT"/>
          <w:b w:val="0"/>
          <w:bCs w:val="0"/>
          <w:color w:val="595959"/>
          <w:sz w:val="22"/>
          <w:szCs w:val="22"/>
        </w:rPr>
        <w:t xml:space="preserve"> Use </w:t>
      </w:r>
      <w:r w:rsidRPr="003C482C">
        <w:rPr>
          <w:rFonts w:ascii="Gill Sans MT" w:hAnsi="Gill Sans MT"/>
          <w:b w:val="0"/>
          <w:bCs w:val="0"/>
          <w:color w:val="595959"/>
          <w:sz w:val="22"/>
          <w:szCs w:val="22"/>
          <w:u w:val="single"/>
        </w:rPr>
        <w:t xml:space="preserve">multiple </w:t>
      </w:r>
      <w:r w:rsidRPr="00EB7C72">
        <w:rPr>
          <w:rFonts w:ascii="Gill Sans MT" w:hAnsi="Gill Sans MT"/>
          <w:b w:val="0"/>
          <w:bCs w:val="0"/>
          <w:color w:val="595959"/>
          <w:sz w:val="22"/>
          <w:szCs w:val="22"/>
          <w:u w:val="single"/>
        </w:rPr>
        <w:t>plots and dialogu</w:t>
      </w:r>
      <w:r w:rsidRPr="00EB7C72">
        <w:rPr>
          <w:rFonts w:ascii="Gill Sans MT" w:hAnsi="Gill Sans MT"/>
          <w:b w:val="0"/>
          <w:bCs w:val="0"/>
          <w:color w:val="595959"/>
          <w:sz w:val="22"/>
          <w:szCs w:val="22"/>
        </w:rPr>
        <w:t>e to convey multiple storylines.</w:t>
      </w:r>
      <w:r w:rsidR="00655518">
        <w:rPr>
          <w:rFonts w:ascii="Gill Sans MT" w:hAnsi="Gill Sans MT"/>
          <w:b w:val="0"/>
          <w:bCs w:val="0"/>
          <w:color w:val="595959"/>
          <w:sz w:val="22"/>
          <w:szCs w:val="22"/>
        </w:rPr>
        <w:t xml:space="preserve"> (</w:t>
      </w:r>
      <w:r w:rsidRPr="00EB7C72">
        <w:rPr>
          <w:rFonts w:ascii="Gill Sans MT" w:hAnsi="Gill Sans MT" w:cs="Calibri"/>
          <w:b w:val="0"/>
          <w:bCs w:val="0"/>
          <w:color w:val="595959"/>
          <w:sz w:val="22"/>
          <w:szCs w:val="22"/>
        </w:rPr>
        <w:t>Narrative/Description</w:t>
      </w:r>
      <w:r w:rsidR="00655518">
        <w:rPr>
          <w:rFonts w:ascii="Gill Sans MT" w:hAnsi="Gill Sans MT" w:cs="Calibri"/>
          <w:b w:val="0"/>
          <w:bCs w:val="0"/>
          <w:color w:val="595959"/>
          <w:sz w:val="22"/>
          <w:szCs w:val="22"/>
        </w:rPr>
        <w:t>)</w:t>
      </w:r>
    </w:p>
    <w:p w14:paraId="48DA0084" w14:textId="77777777" w:rsidR="007D0F16" w:rsidRPr="003C482C" w:rsidRDefault="007D0F16">
      <w:pPr>
        <w:rPr>
          <w:rFonts w:cs="Calibri"/>
          <w:b/>
          <w:sz w:val="22"/>
          <w:szCs w:val="22"/>
        </w:rPr>
      </w:pPr>
    </w:p>
    <w:tbl>
      <w:tblPr>
        <w:tblW w:w="0" w:type="auto"/>
        <w:tblLayout w:type="fixed"/>
        <w:tblLook w:val="0000" w:firstRow="0" w:lastRow="0" w:firstColumn="0" w:lastColumn="0" w:noHBand="0" w:noVBand="0"/>
      </w:tblPr>
      <w:tblGrid>
        <w:gridCol w:w="14328"/>
      </w:tblGrid>
      <w:tr w:rsidR="00313EC1" w:rsidRPr="003C482C" w14:paraId="28B6F140"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6E5291C1" w14:textId="77777777" w:rsidR="00313EC1" w:rsidRPr="003C482C" w:rsidRDefault="00313EC1">
            <w:pPr>
              <w:rPr>
                <w:rFonts w:cs="Calibri"/>
                <w:b/>
                <w:sz w:val="22"/>
                <w:szCs w:val="22"/>
              </w:rPr>
            </w:pPr>
          </w:p>
          <w:p w14:paraId="70AE9617" w14:textId="793C3D06" w:rsidR="00655518" w:rsidRDefault="00313EC1">
            <w:pPr>
              <w:rPr>
                <w:rFonts w:cs="Calibri"/>
                <w:b/>
                <w:sz w:val="22"/>
                <w:szCs w:val="22"/>
              </w:rPr>
            </w:pPr>
            <w:r w:rsidRPr="003C482C">
              <w:rPr>
                <w:rFonts w:cs="Calibri"/>
                <w:b/>
                <w:sz w:val="22"/>
                <w:szCs w:val="22"/>
              </w:rPr>
              <w:t>Task 28 Template:</w:t>
            </w:r>
            <w:r w:rsidRPr="003C482C">
              <w:rPr>
                <w:rFonts w:cs="Calibri"/>
                <w:sz w:val="22"/>
                <w:szCs w:val="22"/>
              </w:rPr>
              <w:t xml:space="preserve"> After researching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informational texts</w:t>
            </w:r>
            <w:r w:rsidR="00655518">
              <w:rPr>
                <w:rFonts w:cs="Calibri"/>
                <w:sz w:val="22"/>
                <w:szCs w:val="22"/>
              </w:rPr>
              <w:t xml:space="preserve">) </w:t>
            </w:r>
            <w:r w:rsidRPr="003C482C">
              <w:rPr>
                <w:rFonts w:cs="Calibri"/>
                <w:sz w:val="22"/>
                <w:szCs w:val="22"/>
              </w:rPr>
              <w:t>on_____</w:t>
            </w:r>
            <w:r w:rsidR="00655518">
              <w:rPr>
                <w:rFonts w:cs="Calibri"/>
                <w:sz w:val="22"/>
                <w:szCs w:val="22"/>
              </w:rPr>
              <w:t xml:space="preserve"> (</w:t>
            </w:r>
            <w:r w:rsidRPr="003C482C">
              <w:rPr>
                <w:rFonts w:cs="Calibri"/>
                <w:sz w:val="22"/>
                <w:szCs w:val="22"/>
              </w:rPr>
              <w:t>content</w:t>
            </w:r>
            <w:r w:rsidR="00763E16">
              <w:rPr>
                <w:rFonts w:cs="Calibri"/>
                <w:sz w:val="22"/>
                <w:szCs w:val="22"/>
              </w:rPr>
              <w:t>),</w:t>
            </w:r>
            <w:r w:rsidRPr="003C482C">
              <w:rPr>
                <w:rFonts w:cs="Calibri"/>
                <w:sz w:val="22"/>
                <w:szCs w:val="22"/>
              </w:rPr>
              <w:t xml:space="preserve"> write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narrative or substitute</w:t>
            </w:r>
            <w:r w:rsidR="00655518" w:rsidRPr="002A4A20">
              <w:rPr>
                <w:rFonts w:cs="Calibri"/>
                <w:sz w:val="22"/>
                <w:szCs w:val="22"/>
              </w:rPr>
              <w:t>)</w:t>
            </w:r>
            <w:r w:rsidR="00655518" w:rsidRPr="002A4A20">
              <w:rPr>
                <w:sz w:val="22"/>
              </w:rPr>
              <w:t xml:space="preserve"> </w:t>
            </w:r>
            <w:r w:rsidRPr="003C482C">
              <w:rPr>
                <w:rFonts w:cs="Calibri"/>
                <w:sz w:val="22"/>
                <w:szCs w:val="22"/>
              </w:rPr>
              <w:t>that relates</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655518">
              <w:rPr>
                <w:rFonts w:cs="Calibri"/>
                <w:sz w:val="22"/>
                <w:szCs w:val="22"/>
              </w:rPr>
              <w:t xml:space="preserve">) </w:t>
            </w:r>
            <w:r w:rsidRPr="003C482C">
              <w:rPr>
                <w:rFonts w:cs="Calibri"/>
                <w:sz w:val="22"/>
                <w:szCs w:val="22"/>
              </w:rPr>
              <w:t>and the events that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655518">
              <w:rPr>
                <w:rFonts w:cs="Calibri"/>
                <w:sz w:val="22"/>
                <w:szCs w:val="22"/>
              </w:rPr>
              <w:t xml:space="preserve">). </w:t>
            </w:r>
            <w:r w:rsidRPr="003C482C">
              <w:rPr>
                <w:rFonts w:cs="Calibri"/>
                <w:sz w:val="22"/>
                <w:szCs w:val="22"/>
              </w:rPr>
              <w:t xml:space="preserve"> </w:t>
            </w:r>
            <w:r w:rsidRPr="003C482C">
              <w:rPr>
                <w:rFonts w:cs="Calibri"/>
                <w:b/>
                <w:sz w:val="22"/>
                <w:szCs w:val="22"/>
              </w:rPr>
              <w:t>L2</w:t>
            </w:r>
            <w:r w:rsidRPr="003C482C">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stylistic devices</w:t>
            </w:r>
            <w:r w:rsidR="00655518">
              <w:rPr>
                <w:rFonts w:cs="Calibri"/>
                <w:sz w:val="22"/>
                <w:szCs w:val="22"/>
              </w:rPr>
              <w:t xml:space="preserve">) </w:t>
            </w:r>
            <w:r w:rsidRPr="003C482C">
              <w:rPr>
                <w:rFonts w:cs="Calibri"/>
                <w:sz w:val="22"/>
                <w:szCs w:val="22"/>
              </w:rPr>
              <w:t xml:space="preserve">to develop your work. </w:t>
            </w:r>
            <w:r w:rsidRPr="003C482C">
              <w:rPr>
                <w:rFonts w:cs="Calibri"/>
                <w:b/>
                <w:sz w:val="22"/>
                <w:szCs w:val="22"/>
              </w:rPr>
              <w:t>L3</w:t>
            </w:r>
            <w:r w:rsidRPr="003C482C">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techniques</w:t>
            </w:r>
            <w:r w:rsidR="00655518">
              <w:rPr>
                <w:rFonts w:cs="Calibri"/>
                <w:sz w:val="22"/>
                <w:szCs w:val="22"/>
              </w:rPr>
              <w:t xml:space="preserve">) </w:t>
            </w:r>
            <w:r w:rsidRPr="003C482C">
              <w:rPr>
                <w:rFonts w:cs="Calibri"/>
                <w:sz w:val="22"/>
                <w:szCs w:val="22"/>
              </w:rPr>
              <w:t>to convey multiple storylines.</w:t>
            </w:r>
            <w:r w:rsidR="00655518">
              <w:rPr>
                <w:rFonts w:cs="Calibri"/>
                <w:sz w:val="22"/>
                <w:szCs w:val="22"/>
              </w:rPr>
              <w:t xml:space="preserve"> </w:t>
            </w:r>
            <w:r w:rsidR="00655518" w:rsidRPr="00840AB1">
              <w:rPr>
                <w:b/>
                <w:sz w:val="22"/>
              </w:rPr>
              <w:t>(</w:t>
            </w:r>
            <w:r w:rsidRPr="003C482C">
              <w:rPr>
                <w:rFonts w:cs="Calibri"/>
                <w:b/>
                <w:sz w:val="22"/>
                <w:szCs w:val="22"/>
              </w:rPr>
              <w:t>Narrative/Sequential</w:t>
            </w:r>
            <w:r w:rsidR="00655518">
              <w:rPr>
                <w:rFonts w:cs="Calibri"/>
                <w:b/>
                <w:sz w:val="22"/>
                <w:szCs w:val="22"/>
              </w:rPr>
              <w:t>)</w:t>
            </w:r>
          </w:p>
          <w:p w14:paraId="74C0EFA8" w14:textId="77777777" w:rsidR="00313EC1" w:rsidRPr="003C482C" w:rsidRDefault="00313EC1">
            <w:pPr>
              <w:rPr>
                <w:rFonts w:cs="Calibri"/>
                <w:b/>
                <w:sz w:val="22"/>
                <w:szCs w:val="22"/>
              </w:rPr>
            </w:pPr>
          </w:p>
        </w:tc>
      </w:tr>
    </w:tbl>
    <w:p w14:paraId="0D51E96A" w14:textId="77777777" w:rsidR="00313EC1" w:rsidRPr="003C482C" w:rsidRDefault="00313EC1">
      <w:pPr>
        <w:rPr>
          <w:rFonts w:cs="Calibri"/>
          <w:sz w:val="22"/>
          <w:szCs w:val="22"/>
        </w:rPr>
      </w:pPr>
    </w:p>
    <w:p w14:paraId="1A742DB9" w14:textId="77777777" w:rsidR="00655518" w:rsidRDefault="00313EC1">
      <w:pPr>
        <w:ind w:left="720"/>
        <w:rPr>
          <w:sz w:val="22"/>
        </w:rPr>
      </w:pPr>
      <w:r w:rsidRPr="003C482C">
        <w:rPr>
          <w:rFonts w:cs="Calibri"/>
          <w:b/>
          <w:sz w:val="22"/>
          <w:szCs w:val="22"/>
        </w:rPr>
        <w:t xml:space="preserve">Task 28 ELA Example: </w:t>
      </w:r>
      <w:r w:rsidRPr="003C482C">
        <w:rPr>
          <w:rFonts w:cs="Calibri"/>
          <w:sz w:val="22"/>
          <w:szCs w:val="22"/>
        </w:rPr>
        <w:t xml:space="preserve">After researching </w:t>
      </w:r>
      <w:r w:rsidRPr="003C482C">
        <w:rPr>
          <w:rFonts w:cs="Calibri"/>
          <w:sz w:val="22"/>
          <w:szCs w:val="22"/>
          <w:u w:val="single"/>
        </w:rPr>
        <w:t>articles and biographies</w:t>
      </w:r>
      <w:r w:rsidRPr="006134CD">
        <w:rPr>
          <w:rFonts w:cs="Calibri"/>
          <w:sz w:val="22"/>
          <w:szCs w:val="22"/>
        </w:rPr>
        <w:t xml:space="preserve"> on </w:t>
      </w:r>
      <w:r w:rsidRPr="003C482C">
        <w:rPr>
          <w:rFonts w:cs="Calibri"/>
          <w:sz w:val="22"/>
          <w:szCs w:val="22"/>
          <w:u w:val="single"/>
        </w:rPr>
        <w:t>WWII veterans</w:t>
      </w:r>
      <w:r w:rsidRPr="002A4A20">
        <w:rPr>
          <w:rFonts w:cs="Calibri"/>
          <w:sz w:val="22"/>
          <w:szCs w:val="22"/>
        </w:rPr>
        <w:t>,</w:t>
      </w:r>
      <w:r w:rsidRPr="003C482C">
        <w:rPr>
          <w:rFonts w:cs="Calibri"/>
          <w:sz w:val="22"/>
          <w:szCs w:val="22"/>
        </w:rPr>
        <w:t xml:space="preserve"> write a </w:t>
      </w:r>
      <w:r w:rsidRPr="003C482C">
        <w:rPr>
          <w:rFonts w:cs="Calibri"/>
          <w:sz w:val="22"/>
          <w:szCs w:val="22"/>
          <w:u w:val="single"/>
        </w:rPr>
        <w:t>short biography</w:t>
      </w:r>
      <w:r w:rsidRPr="003C482C">
        <w:rPr>
          <w:rFonts w:cs="Calibri"/>
          <w:sz w:val="22"/>
          <w:szCs w:val="22"/>
        </w:rPr>
        <w:t xml:space="preserve"> </w:t>
      </w:r>
      <w:r w:rsidRPr="002A4A20">
        <w:rPr>
          <w:rFonts w:cs="Calibri"/>
          <w:sz w:val="22"/>
          <w:szCs w:val="22"/>
        </w:rPr>
        <w:t xml:space="preserve">that relates </w:t>
      </w:r>
      <w:r w:rsidRPr="003C482C">
        <w:rPr>
          <w:rFonts w:cs="Calibri"/>
          <w:sz w:val="22"/>
          <w:szCs w:val="22"/>
          <w:u w:val="single"/>
        </w:rPr>
        <w:t xml:space="preserve">the story </w:t>
      </w:r>
      <w:r w:rsidRPr="006134CD">
        <w:rPr>
          <w:rFonts w:cs="Calibri"/>
          <w:sz w:val="22"/>
          <w:szCs w:val="22"/>
          <w:u w:val="single"/>
        </w:rPr>
        <w:t>of a</w:t>
      </w:r>
      <w:r w:rsidRPr="003C482C">
        <w:rPr>
          <w:rFonts w:cs="Calibri"/>
          <w:sz w:val="22"/>
          <w:szCs w:val="22"/>
          <w:u w:val="single"/>
        </w:rPr>
        <w:t xml:space="preserve"> person </w:t>
      </w:r>
      <w:r w:rsidRPr="00EB7C72">
        <w:rPr>
          <w:rFonts w:cs="Calibri"/>
          <w:sz w:val="22"/>
          <w:szCs w:val="22"/>
          <w:u w:val="single"/>
        </w:rPr>
        <w:t>with courage and conviction</w:t>
      </w:r>
      <w:r w:rsidRPr="00EB7C72">
        <w:rPr>
          <w:rFonts w:cs="Calibri"/>
          <w:sz w:val="22"/>
          <w:szCs w:val="22"/>
        </w:rPr>
        <w:t xml:space="preserve"> and the events that </w:t>
      </w:r>
      <w:r w:rsidRPr="00EB7C72">
        <w:rPr>
          <w:rFonts w:cs="Calibri"/>
          <w:sz w:val="22"/>
          <w:szCs w:val="22"/>
          <w:u w:val="single"/>
        </w:rPr>
        <w:t>influenced this person the most and in what ways</w:t>
      </w:r>
      <w:r w:rsidRPr="00EB7C72">
        <w:rPr>
          <w:rFonts w:cs="Calibri"/>
          <w:sz w:val="22"/>
          <w:szCs w:val="22"/>
        </w:rPr>
        <w:t xml:space="preserve">. L2 Use </w:t>
      </w:r>
      <w:r w:rsidRPr="00EB7C72">
        <w:rPr>
          <w:rFonts w:cs="Calibri"/>
          <w:sz w:val="22"/>
          <w:szCs w:val="22"/>
          <w:u w:val="single"/>
        </w:rPr>
        <w:t>suspense</w:t>
      </w:r>
      <w:r w:rsidRPr="00EB7C72">
        <w:rPr>
          <w:rFonts w:cs="Calibri"/>
          <w:sz w:val="22"/>
          <w:szCs w:val="22"/>
        </w:rPr>
        <w:t xml:space="preserve"> to develop your work.</w:t>
      </w:r>
      <w:r w:rsidR="00655518">
        <w:rPr>
          <w:sz w:val="22"/>
        </w:rPr>
        <w:t xml:space="preserve"> (</w:t>
      </w:r>
      <w:r w:rsidRPr="00EB7C72">
        <w:rPr>
          <w:sz w:val="22"/>
        </w:rPr>
        <w:t>Narrative/Sequential</w:t>
      </w:r>
      <w:r w:rsidR="00655518">
        <w:rPr>
          <w:sz w:val="22"/>
        </w:rPr>
        <w:t>)</w:t>
      </w:r>
    </w:p>
    <w:p w14:paraId="760ADE1B" w14:textId="77777777" w:rsidR="00313EC1" w:rsidRPr="003C482C" w:rsidRDefault="00313EC1">
      <w:pPr>
        <w:ind w:left="720"/>
        <w:rPr>
          <w:rFonts w:cs="Calibri"/>
          <w:sz w:val="22"/>
          <w:szCs w:val="22"/>
        </w:rPr>
      </w:pPr>
    </w:p>
    <w:p w14:paraId="19F7B217" w14:textId="1DFF1E87" w:rsidR="00655518" w:rsidRDefault="00313EC1">
      <w:pPr>
        <w:ind w:left="720"/>
        <w:rPr>
          <w:sz w:val="22"/>
        </w:rPr>
      </w:pPr>
      <w:r w:rsidRPr="003C482C">
        <w:rPr>
          <w:rFonts w:cs="Calibri"/>
          <w:b/>
          <w:sz w:val="22"/>
          <w:szCs w:val="22"/>
        </w:rPr>
        <w:t xml:space="preserve">Task 28 Social Studies Example: </w:t>
      </w:r>
      <w:r w:rsidRPr="003C482C">
        <w:rPr>
          <w:rFonts w:cs="Calibri"/>
          <w:sz w:val="22"/>
          <w:szCs w:val="22"/>
        </w:rPr>
        <w:t xml:space="preserve">After researching </w:t>
      </w:r>
      <w:r w:rsidRPr="003C482C">
        <w:rPr>
          <w:rFonts w:cs="Calibri"/>
          <w:sz w:val="22"/>
          <w:szCs w:val="22"/>
          <w:u w:val="single"/>
        </w:rPr>
        <w:t>historical documents and maps</w:t>
      </w:r>
      <w:r w:rsidRPr="003C482C">
        <w:rPr>
          <w:rFonts w:cs="Calibri"/>
          <w:sz w:val="22"/>
          <w:szCs w:val="22"/>
        </w:rPr>
        <w:t xml:space="preserve"> on </w:t>
      </w:r>
      <w:r w:rsidRPr="003C482C">
        <w:rPr>
          <w:rFonts w:cs="Calibri"/>
          <w:sz w:val="22"/>
          <w:szCs w:val="22"/>
          <w:u w:val="single"/>
        </w:rPr>
        <w:t>the Battle of Waterloo</w:t>
      </w:r>
      <w:r w:rsidRPr="003C482C">
        <w:rPr>
          <w:rFonts w:cs="Calibri"/>
          <w:sz w:val="22"/>
          <w:szCs w:val="22"/>
        </w:rPr>
        <w:t xml:space="preserve">, write an </w:t>
      </w:r>
      <w:r w:rsidRPr="003C482C">
        <w:rPr>
          <w:rFonts w:cs="Calibri"/>
          <w:sz w:val="22"/>
          <w:szCs w:val="22"/>
          <w:u w:val="single"/>
        </w:rPr>
        <w:t>account</w:t>
      </w:r>
      <w:r w:rsidRPr="003C482C">
        <w:rPr>
          <w:rFonts w:cs="Calibri"/>
          <w:sz w:val="22"/>
          <w:szCs w:val="22"/>
        </w:rPr>
        <w:t xml:space="preserve"> that relates </w:t>
      </w:r>
      <w:r w:rsidRPr="003C482C">
        <w:rPr>
          <w:rFonts w:cs="Calibri"/>
          <w:sz w:val="22"/>
          <w:szCs w:val="22"/>
          <w:u w:val="single"/>
        </w:rPr>
        <w:t>the timeline</w:t>
      </w:r>
      <w:r w:rsidRPr="006134CD">
        <w:rPr>
          <w:rFonts w:cs="Calibri"/>
          <w:sz w:val="22"/>
          <w:szCs w:val="22"/>
        </w:rPr>
        <w:t xml:space="preserve"> and </w:t>
      </w:r>
      <w:r w:rsidR="006134CD" w:rsidRPr="006134CD">
        <w:rPr>
          <w:rFonts w:cs="Calibri"/>
          <w:sz w:val="22"/>
          <w:szCs w:val="22"/>
        </w:rPr>
        <w:t xml:space="preserve">the </w:t>
      </w:r>
      <w:r w:rsidRPr="006134CD">
        <w:rPr>
          <w:rFonts w:cs="Calibri"/>
          <w:sz w:val="22"/>
          <w:szCs w:val="22"/>
        </w:rPr>
        <w:t xml:space="preserve">events that </w:t>
      </w:r>
      <w:r w:rsidRPr="003C482C">
        <w:rPr>
          <w:rFonts w:cs="Calibri"/>
          <w:sz w:val="22"/>
          <w:szCs w:val="22"/>
          <w:u w:val="single"/>
        </w:rPr>
        <w:t>caused the Emperor’s military forces to lose</w:t>
      </w:r>
      <w:r w:rsidRPr="003C482C">
        <w:rPr>
          <w:rFonts w:cs="Calibri"/>
          <w:sz w:val="22"/>
          <w:szCs w:val="22"/>
        </w:rPr>
        <w:t>. L2 Use i</w:t>
      </w:r>
      <w:r w:rsidRPr="003C482C">
        <w:rPr>
          <w:rFonts w:cs="Calibri"/>
          <w:sz w:val="22"/>
          <w:szCs w:val="22"/>
          <w:u w:val="single"/>
        </w:rPr>
        <w:t>magery</w:t>
      </w:r>
      <w:r w:rsidRPr="003C482C">
        <w:rPr>
          <w:rFonts w:cs="Calibri"/>
          <w:sz w:val="22"/>
          <w:szCs w:val="22"/>
        </w:rPr>
        <w:t xml:space="preserve"> to develop your work</w:t>
      </w:r>
      <w:r w:rsidRPr="0054432E">
        <w:rPr>
          <w:rFonts w:cs="Calibri"/>
          <w:sz w:val="22"/>
          <w:szCs w:val="22"/>
        </w:rPr>
        <w:t xml:space="preserve">. </w:t>
      </w:r>
      <w:r w:rsidRPr="0054432E">
        <w:rPr>
          <w:sz w:val="22"/>
        </w:rPr>
        <w:t>L3</w:t>
      </w:r>
      <w:r w:rsidRPr="003C482C">
        <w:rPr>
          <w:rFonts w:cs="Calibri"/>
          <w:sz w:val="22"/>
          <w:szCs w:val="22"/>
        </w:rPr>
        <w:t xml:space="preserve"> Use </w:t>
      </w:r>
      <w:r w:rsidRPr="003C482C">
        <w:rPr>
          <w:rFonts w:cs="Calibri"/>
          <w:sz w:val="22"/>
          <w:szCs w:val="22"/>
          <w:u w:val="single"/>
        </w:rPr>
        <w:t>time-frames</w:t>
      </w:r>
      <w:r w:rsidRPr="003C482C">
        <w:rPr>
          <w:rFonts w:cs="Calibri"/>
          <w:sz w:val="22"/>
          <w:szCs w:val="22"/>
        </w:rPr>
        <w:t xml:space="preserve"> to convey multiple </w:t>
      </w:r>
      <w:r w:rsidRPr="00EB7C72">
        <w:rPr>
          <w:rFonts w:cs="Calibri"/>
          <w:sz w:val="22"/>
          <w:szCs w:val="22"/>
        </w:rPr>
        <w:t>storylines.</w:t>
      </w:r>
      <w:r w:rsidR="00655518">
        <w:rPr>
          <w:rFonts w:cs="Calibri"/>
          <w:sz w:val="22"/>
          <w:szCs w:val="22"/>
        </w:rPr>
        <w:t xml:space="preserve"> </w:t>
      </w:r>
      <w:r w:rsidR="00655518">
        <w:rPr>
          <w:sz w:val="22"/>
        </w:rPr>
        <w:t>(</w:t>
      </w:r>
      <w:r w:rsidRPr="00EB7C72">
        <w:rPr>
          <w:sz w:val="22"/>
        </w:rPr>
        <w:t>Narrative/Sequential</w:t>
      </w:r>
      <w:r w:rsidR="00655518">
        <w:rPr>
          <w:sz w:val="22"/>
        </w:rPr>
        <w:t>)</w:t>
      </w:r>
    </w:p>
    <w:p w14:paraId="4E77CEA2" w14:textId="77777777" w:rsidR="00313EC1" w:rsidRPr="003C482C" w:rsidRDefault="00313EC1">
      <w:pPr>
        <w:rPr>
          <w:rFonts w:cs="Calibri"/>
          <w:sz w:val="22"/>
          <w:szCs w:val="22"/>
        </w:rPr>
      </w:pPr>
    </w:p>
    <w:p w14:paraId="653EF21E" w14:textId="3877A7D7" w:rsidR="00655518" w:rsidRDefault="00313EC1">
      <w:pPr>
        <w:rPr>
          <w:rFonts w:cs="Calibri"/>
          <w:b/>
          <w:color w:val="595959"/>
          <w:sz w:val="22"/>
          <w:szCs w:val="22"/>
        </w:rPr>
      </w:pPr>
      <w:r w:rsidRPr="003C482C">
        <w:rPr>
          <w:rFonts w:cs="Calibri"/>
          <w:b/>
          <w:color w:val="595959"/>
          <w:sz w:val="22"/>
          <w:szCs w:val="22"/>
        </w:rPr>
        <w:t xml:space="preserve">Variation Task 28 Template: </w:t>
      </w:r>
      <w:r w:rsidRPr="003C482C">
        <w:rPr>
          <w:rFonts w:cs="Calibri"/>
          <w:color w:val="595959"/>
          <w:sz w:val="22"/>
          <w:szCs w:val="22"/>
        </w:rPr>
        <w:t>After researching</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3C482C">
        <w:rPr>
          <w:rFonts w:cs="Calibri"/>
          <w:color w:val="595959"/>
          <w:sz w:val="22"/>
          <w:szCs w:val="22"/>
        </w:rPr>
        <w:t>informational texts</w:t>
      </w:r>
      <w:r w:rsidR="00655518">
        <w:rPr>
          <w:rFonts w:cs="Calibri"/>
          <w:color w:val="595959"/>
          <w:sz w:val="22"/>
          <w:szCs w:val="22"/>
        </w:rPr>
        <w:t xml:space="preserve">) </w:t>
      </w:r>
      <w:r w:rsidRPr="003C482C">
        <w:rPr>
          <w:rFonts w:cs="Calibri"/>
          <w:color w:val="595959"/>
          <w:sz w:val="22"/>
          <w:szCs w:val="22"/>
        </w:rPr>
        <w:t>on_____</w:t>
      </w:r>
      <w:r w:rsidR="00655518">
        <w:rPr>
          <w:rFonts w:cs="Calibri"/>
          <w:color w:val="595959"/>
          <w:sz w:val="22"/>
          <w:szCs w:val="22"/>
        </w:rPr>
        <w:t xml:space="preserve"> (</w:t>
      </w:r>
      <w:r w:rsidRPr="003C482C">
        <w:rPr>
          <w:rFonts w:cs="Calibri"/>
          <w:color w:val="595959"/>
          <w:sz w:val="22"/>
          <w:szCs w:val="22"/>
        </w:rPr>
        <w:t>content</w:t>
      </w:r>
      <w:r w:rsidR="00763E16">
        <w:rPr>
          <w:rFonts w:cs="Calibri"/>
          <w:color w:val="595959"/>
          <w:sz w:val="22"/>
          <w:szCs w:val="22"/>
        </w:rPr>
        <w:t>),</w:t>
      </w:r>
      <w:r w:rsidRPr="003C482C">
        <w:rPr>
          <w:rFonts w:cs="Calibri"/>
          <w:color w:val="595959"/>
          <w:sz w:val="22"/>
          <w:szCs w:val="22"/>
        </w:rPr>
        <w:t xml:space="preserve"> write a</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3C482C">
        <w:rPr>
          <w:rFonts w:cs="Calibri"/>
          <w:color w:val="595959"/>
          <w:sz w:val="22"/>
          <w:szCs w:val="22"/>
        </w:rPr>
        <w:t>narrative or substitute</w:t>
      </w:r>
      <w:r w:rsidR="00655518">
        <w:rPr>
          <w:rFonts w:cs="Calibri"/>
          <w:color w:val="595959"/>
          <w:sz w:val="22"/>
          <w:szCs w:val="22"/>
        </w:rPr>
        <w:t xml:space="preserve">) </w:t>
      </w:r>
      <w:r w:rsidR="00DA405E">
        <w:rPr>
          <w:rFonts w:cs="Calibri"/>
          <w:color w:val="595959"/>
          <w:sz w:val="22"/>
          <w:szCs w:val="22"/>
        </w:rPr>
        <w:t>in which you</w:t>
      </w:r>
      <w:r w:rsidRPr="003C482C">
        <w:rPr>
          <w:rFonts w:cs="Calibri"/>
          <w:color w:val="595959"/>
          <w:sz w:val="22"/>
          <w:szCs w:val="22"/>
        </w:rPr>
        <w:t xml:space="preserve"> relate</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3C482C">
        <w:rPr>
          <w:rFonts w:cs="Calibri"/>
          <w:color w:val="595959"/>
          <w:sz w:val="22"/>
          <w:szCs w:val="22"/>
        </w:rPr>
        <w:t>content</w:t>
      </w:r>
      <w:r w:rsidR="00655518">
        <w:rPr>
          <w:rFonts w:cs="Calibri"/>
          <w:color w:val="595959"/>
          <w:sz w:val="22"/>
          <w:szCs w:val="22"/>
        </w:rPr>
        <w:t xml:space="preserve">) </w:t>
      </w:r>
      <w:r w:rsidRPr="003C482C">
        <w:rPr>
          <w:rFonts w:cs="Calibri"/>
          <w:color w:val="595959"/>
          <w:sz w:val="22"/>
          <w:szCs w:val="22"/>
        </w:rPr>
        <w:t>and the events that</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3C482C">
        <w:rPr>
          <w:rFonts w:cs="Calibri"/>
          <w:color w:val="595959"/>
          <w:sz w:val="22"/>
          <w:szCs w:val="22"/>
        </w:rPr>
        <w:t>content</w:t>
      </w:r>
      <w:r w:rsidR="00655518">
        <w:rPr>
          <w:rFonts w:cs="Calibri"/>
          <w:color w:val="595959"/>
          <w:sz w:val="22"/>
          <w:szCs w:val="22"/>
        </w:rPr>
        <w:t xml:space="preserve">). </w:t>
      </w:r>
      <w:r w:rsidRPr="003C482C">
        <w:rPr>
          <w:rFonts w:cs="Calibri"/>
          <w:color w:val="595959"/>
          <w:sz w:val="22"/>
          <w:szCs w:val="22"/>
        </w:rPr>
        <w:t xml:space="preserve"> </w:t>
      </w:r>
      <w:r w:rsidRPr="0054432E">
        <w:rPr>
          <w:b/>
          <w:color w:val="595959"/>
          <w:sz w:val="22"/>
        </w:rPr>
        <w:t xml:space="preserve">L2 </w:t>
      </w:r>
      <w:r w:rsidRPr="003C482C">
        <w:rPr>
          <w:rFonts w:cs="Calibri"/>
          <w:color w:val="595959"/>
          <w:sz w:val="22"/>
          <w:szCs w:val="22"/>
        </w:rPr>
        <w:t xml:space="preserve">Use </w:t>
      </w:r>
      <w:r w:rsidR="00927C31">
        <w:rPr>
          <w:rFonts w:cs="Calibri"/>
          <w:color w:val="595959"/>
          <w:sz w:val="22"/>
          <w:szCs w:val="22"/>
        </w:rPr>
        <w:t xml:space="preserve">________ </w:t>
      </w:r>
      <w:r w:rsidR="00655518">
        <w:rPr>
          <w:rFonts w:cs="Calibri"/>
          <w:color w:val="595959"/>
          <w:sz w:val="22"/>
          <w:szCs w:val="22"/>
        </w:rPr>
        <w:t>(</w:t>
      </w:r>
      <w:r w:rsidRPr="003C482C">
        <w:rPr>
          <w:rFonts w:cs="Calibri"/>
          <w:color w:val="595959"/>
          <w:sz w:val="22"/>
          <w:szCs w:val="22"/>
        </w:rPr>
        <w:t>stylistic devices</w:t>
      </w:r>
      <w:r w:rsidR="00655518">
        <w:rPr>
          <w:rFonts w:cs="Calibri"/>
          <w:color w:val="595959"/>
          <w:sz w:val="22"/>
          <w:szCs w:val="22"/>
        </w:rPr>
        <w:t xml:space="preserve">) </w:t>
      </w:r>
      <w:r w:rsidRPr="003C482C">
        <w:rPr>
          <w:rFonts w:cs="Calibri"/>
          <w:color w:val="595959"/>
          <w:sz w:val="22"/>
          <w:szCs w:val="22"/>
        </w:rPr>
        <w:t xml:space="preserve">to develop your work. </w:t>
      </w:r>
      <w:r w:rsidRPr="0054432E">
        <w:rPr>
          <w:b/>
          <w:color w:val="595959"/>
          <w:sz w:val="22"/>
        </w:rPr>
        <w:t>L3</w:t>
      </w:r>
      <w:r w:rsidRPr="003C482C">
        <w:rPr>
          <w:rFonts w:cs="Calibri"/>
          <w:color w:val="595959"/>
          <w:sz w:val="22"/>
          <w:szCs w:val="22"/>
        </w:rPr>
        <w:t xml:space="preserve"> Use</w:t>
      </w:r>
      <w:r w:rsidR="00A11A7F">
        <w:rPr>
          <w:rFonts w:cs="Calibri"/>
          <w:color w:val="595959"/>
          <w:sz w:val="22"/>
          <w:szCs w:val="22"/>
        </w:rPr>
        <w:t xml:space="preserve"> </w:t>
      </w:r>
      <w:r w:rsidR="00927C31">
        <w:rPr>
          <w:rFonts w:cs="Calibri"/>
          <w:color w:val="595959"/>
          <w:sz w:val="22"/>
          <w:szCs w:val="22"/>
        </w:rPr>
        <w:t xml:space="preserve">________ </w:t>
      </w:r>
      <w:r w:rsidR="00655518">
        <w:rPr>
          <w:rFonts w:cs="Calibri"/>
          <w:color w:val="595959"/>
          <w:sz w:val="22"/>
          <w:szCs w:val="22"/>
        </w:rPr>
        <w:t>(</w:t>
      </w:r>
      <w:r w:rsidRPr="003C482C">
        <w:rPr>
          <w:rFonts w:cs="Calibri"/>
          <w:color w:val="595959"/>
          <w:sz w:val="22"/>
          <w:szCs w:val="22"/>
        </w:rPr>
        <w:t>techniques</w:t>
      </w:r>
      <w:r w:rsidR="00655518">
        <w:rPr>
          <w:rFonts w:cs="Calibri"/>
          <w:color w:val="595959"/>
          <w:sz w:val="22"/>
          <w:szCs w:val="22"/>
        </w:rPr>
        <w:t xml:space="preserve">) </w:t>
      </w:r>
      <w:r w:rsidRPr="003C482C">
        <w:rPr>
          <w:rFonts w:cs="Calibri"/>
          <w:color w:val="595959"/>
          <w:sz w:val="22"/>
          <w:szCs w:val="22"/>
        </w:rPr>
        <w:t>to convey multiple storylines.</w:t>
      </w:r>
      <w:r w:rsidR="00655518">
        <w:rPr>
          <w:rFonts w:cs="Calibri"/>
          <w:color w:val="595959"/>
          <w:sz w:val="22"/>
          <w:szCs w:val="22"/>
        </w:rPr>
        <w:t xml:space="preserve"> </w:t>
      </w:r>
      <w:r w:rsidR="00655518" w:rsidRPr="00840AB1">
        <w:rPr>
          <w:b/>
          <w:color w:val="595959"/>
          <w:sz w:val="22"/>
        </w:rPr>
        <w:t>(</w:t>
      </w:r>
      <w:r w:rsidRPr="003C482C">
        <w:rPr>
          <w:rFonts w:cs="Calibri"/>
          <w:b/>
          <w:color w:val="595959"/>
          <w:sz w:val="22"/>
          <w:szCs w:val="22"/>
        </w:rPr>
        <w:t>Narrative/Sequential</w:t>
      </w:r>
      <w:r w:rsidR="00655518">
        <w:rPr>
          <w:rFonts w:cs="Calibri"/>
          <w:b/>
          <w:color w:val="595959"/>
          <w:sz w:val="22"/>
          <w:szCs w:val="22"/>
        </w:rPr>
        <w:t>)</w:t>
      </w:r>
    </w:p>
    <w:p w14:paraId="3ADB5DDD" w14:textId="77777777" w:rsidR="00313EC1" w:rsidRPr="003C482C" w:rsidRDefault="00313EC1">
      <w:pPr>
        <w:rPr>
          <w:rFonts w:cs="Calibri"/>
          <w:color w:val="595959"/>
          <w:sz w:val="22"/>
          <w:szCs w:val="22"/>
        </w:rPr>
      </w:pPr>
    </w:p>
    <w:p w14:paraId="0CACAF85" w14:textId="23738FFF" w:rsidR="00313EC1" w:rsidRPr="003C482C" w:rsidRDefault="00313EC1">
      <w:pPr>
        <w:ind w:left="720"/>
        <w:rPr>
          <w:rFonts w:cs="Calibri"/>
          <w:color w:val="595959"/>
          <w:sz w:val="22"/>
          <w:szCs w:val="22"/>
        </w:rPr>
      </w:pPr>
      <w:r w:rsidRPr="003C482C">
        <w:rPr>
          <w:rFonts w:cs="Calibri"/>
          <w:b/>
          <w:color w:val="595959"/>
          <w:sz w:val="22"/>
          <w:szCs w:val="22"/>
        </w:rPr>
        <w:t>Variation Task 28 Example:</w:t>
      </w:r>
      <w:r w:rsidRPr="003C482C">
        <w:rPr>
          <w:rFonts w:cs="Calibri"/>
          <w:color w:val="595959"/>
          <w:sz w:val="22"/>
          <w:szCs w:val="22"/>
        </w:rPr>
        <w:t xml:space="preserve"> After researching </w:t>
      </w:r>
      <w:r w:rsidRPr="003C482C">
        <w:rPr>
          <w:rFonts w:cs="Calibri"/>
          <w:color w:val="595959"/>
          <w:sz w:val="22"/>
          <w:szCs w:val="22"/>
          <w:u w:val="single"/>
        </w:rPr>
        <w:t>articles and biographies</w:t>
      </w:r>
      <w:r w:rsidRPr="003C482C">
        <w:rPr>
          <w:rFonts w:cs="Calibri"/>
          <w:color w:val="595959"/>
          <w:sz w:val="22"/>
          <w:szCs w:val="22"/>
        </w:rPr>
        <w:t xml:space="preserve"> on </w:t>
      </w:r>
      <w:r w:rsidRPr="003C482C">
        <w:rPr>
          <w:rFonts w:cs="Calibri"/>
          <w:color w:val="595959"/>
          <w:sz w:val="22"/>
          <w:szCs w:val="22"/>
          <w:u w:val="single"/>
        </w:rPr>
        <w:t>WWII veterans</w:t>
      </w:r>
      <w:r w:rsidRPr="003C482C">
        <w:rPr>
          <w:rFonts w:cs="Calibri"/>
          <w:color w:val="595959"/>
          <w:sz w:val="22"/>
          <w:szCs w:val="22"/>
        </w:rPr>
        <w:t xml:space="preserve">, write a </w:t>
      </w:r>
      <w:r w:rsidRPr="003C482C">
        <w:rPr>
          <w:rFonts w:cs="Calibri"/>
          <w:color w:val="595959"/>
          <w:sz w:val="22"/>
          <w:szCs w:val="22"/>
          <w:u w:val="single"/>
        </w:rPr>
        <w:t>short biography</w:t>
      </w:r>
      <w:r w:rsidRPr="003C482C">
        <w:rPr>
          <w:rFonts w:cs="Calibri"/>
          <w:color w:val="595959"/>
          <w:sz w:val="22"/>
          <w:szCs w:val="22"/>
        </w:rPr>
        <w:t xml:space="preserve"> in which you relate </w:t>
      </w:r>
      <w:r w:rsidRPr="002A4A20">
        <w:rPr>
          <w:rFonts w:cs="Calibri"/>
          <w:color w:val="595959"/>
          <w:sz w:val="22"/>
          <w:szCs w:val="22"/>
          <w:u w:val="single"/>
        </w:rPr>
        <w:t>the story</w:t>
      </w:r>
      <w:r w:rsidRPr="003C482C">
        <w:rPr>
          <w:rFonts w:cs="Calibri"/>
          <w:color w:val="595959"/>
          <w:sz w:val="22"/>
          <w:szCs w:val="22"/>
          <w:u w:val="single"/>
        </w:rPr>
        <w:t xml:space="preserve"> of a person with courage and conviction</w:t>
      </w:r>
      <w:r w:rsidRPr="003C482C">
        <w:rPr>
          <w:rFonts w:cs="Calibri"/>
          <w:color w:val="595959"/>
          <w:sz w:val="22"/>
          <w:szCs w:val="22"/>
        </w:rPr>
        <w:t xml:space="preserve"> and the events that </w:t>
      </w:r>
      <w:r w:rsidRPr="002A4A20">
        <w:rPr>
          <w:rFonts w:cs="Calibri"/>
          <w:color w:val="595959"/>
          <w:sz w:val="22"/>
          <w:szCs w:val="22"/>
          <w:u w:val="single"/>
        </w:rPr>
        <w:t>i</w:t>
      </w:r>
      <w:r w:rsidRPr="003C482C">
        <w:rPr>
          <w:rFonts w:cs="Calibri"/>
          <w:color w:val="595959"/>
          <w:sz w:val="22"/>
          <w:szCs w:val="22"/>
          <w:u w:val="single"/>
        </w:rPr>
        <w:t>nfluenced this person the most and in what ways</w:t>
      </w:r>
      <w:r w:rsidRPr="003C482C">
        <w:rPr>
          <w:rFonts w:cs="Calibri"/>
          <w:color w:val="595959"/>
          <w:sz w:val="22"/>
          <w:szCs w:val="22"/>
        </w:rPr>
        <w:t xml:space="preserve">. </w:t>
      </w:r>
      <w:proofErr w:type="gramStart"/>
      <w:r w:rsidRPr="003C482C">
        <w:rPr>
          <w:rFonts w:cs="Calibri"/>
          <w:color w:val="595959"/>
          <w:sz w:val="22"/>
          <w:szCs w:val="22"/>
        </w:rPr>
        <w:t xml:space="preserve">L2 Use </w:t>
      </w:r>
      <w:r w:rsidRPr="003C482C">
        <w:rPr>
          <w:rFonts w:cs="Calibri"/>
          <w:color w:val="595959"/>
          <w:sz w:val="22"/>
          <w:szCs w:val="22"/>
          <w:u w:val="single"/>
        </w:rPr>
        <w:t>stylistic devices</w:t>
      </w:r>
      <w:r w:rsidRPr="003C482C">
        <w:rPr>
          <w:rFonts w:cs="Calibri"/>
          <w:color w:val="595959"/>
          <w:sz w:val="22"/>
          <w:szCs w:val="22"/>
        </w:rPr>
        <w:t xml:space="preserve"> to develop your work.</w:t>
      </w:r>
      <w:proofErr w:type="gramEnd"/>
      <w:r w:rsidR="002A4A20">
        <w:rPr>
          <w:rFonts w:cs="Calibri"/>
          <w:color w:val="595959"/>
          <w:sz w:val="22"/>
          <w:szCs w:val="22"/>
        </w:rPr>
        <w:t xml:space="preserve"> </w:t>
      </w:r>
      <w:r w:rsidR="002A4A20" w:rsidRPr="002A4A20">
        <w:rPr>
          <w:b/>
          <w:color w:val="595959"/>
          <w:sz w:val="22"/>
        </w:rPr>
        <w:t xml:space="preserve"> </w:t>
      </w:r>
      <w:r w:rsidR="002A4A20" w:rsidRPr="002A4A20">
        <w:rPr>
          <w:color w:val="595959"/>
          <w:sz w:val="22"/>
        </w:rPr>
        <w:t>(</w:t>
      </w:r>
      <w:r w:rsidR="002A4A20" w:rsidRPr="002A4A20">
        <w:rPr>
          <w:rFonts w:cs="Calibri"/>
          <w:color w:val="595959"/>
          <w:sz w:val="22"/>
          <w:szCs w:val="22"/>
        </w:rPr>
        <w:t>Narrative/Sequential)</w:t>
      </w:r>
    </w:p>
    <w:p w14:paraId="57D638B0" w14:textId="77777777" w:rsidR="00313EC1" w:rsidRPr="003C482C" w:rsidRDefault="00313EC1">
      <w:pPr>
        <w:rPr>
          <w:rFonts w:cs="Calibri"/>
          <w:color w:val="FF0000"/>
          <w:sz w:val="22"/>
          <w:szCs w:val="22"/>
        </w:rPr>
      </w:pPr>
    </w:p>
    <w:tbl>
      <w:tblPr>
        <w:tblW w:w="0" w:type="auto"/>
        <w:tblLayout w:type="fixed"/>
        <w:tblLook w:val="0000" w:firstRow="0" w:lastRow="0" w:firstColumn="0" w:lastColumn="0" w:noHBand="0" w:noVBand="0"/>
      </w:tblPr>
      <w:tblGrid>
        <w:gridCol w:w="14328"/>
      </w:tblGrid>
      <w:tr w:rsidR="00313EC1" w:rsidRPr="003C482C" w14:paraId="64FED49D" w14:textId="77777777">
        <w:tc>
          <w:tcPr>
            <w:tcW w:w="14328" w:type="dxa"/>
            <w:tcBorders>
              <w:top w:val="single" w:sz="4" w:space="0" w:color="000000"/>
              <w:left w:val="single" w:sz="4" w:space="0" w:color="000000"/>
              <w:bottom w:val="single" w:sz="4" w:space="0" w:color="000000"/>
              <w:right w:val="single" w:sz="4" w:space="0" w:color="000000"/>
            </w:tcBorders>
            <w:shd w:val="clear" w:color="auto" w:fill="auto"/>
          </w:tcPr>
          <w:p w14:paraId="50499AB1" w14:textId="77777777" w:rsidR="00313EC1" w:rsidRPr="003C482C" w:rsidRDefault="00313EC1">
            <w:pPr>
              <w:rPr>
                <w:rFonts w:cs="Calibri"/>
                <w:b/>
                <w:sz w:val="22"/>
                <w:szCs w:val="22"/>
              </w:rPr>
            </w:pPr>
          </w:p>
          <w:p w14:paraId="32C06193" w14:textId="2556B53A" w:rsidR="00655518" w:rsidRDefault="00313EC1">
            <w:pPr>
              <w:rPr>
                <w:rFonts w:cs="Calibri"/>
                <w:b/>
                <w:sz w:val="22"/>
                <w:szCs w:val="22"/>
              </w:rPr>
            </w:pPr>
            <w:r w:rsidRPr="003C482C">
              <w:rPr>
                <w:rFonts w:cs="Calibri"/>
                <w:b/>
                <w:sz w:val="22"/>
                <w:szCs w:val="22"/>
              </w:rPr>
              <w:t>Task 29 Template:</w:t>
            </w:r>
            <w:r w:rsidRPr="003C482C">
              <w:rPr>
                <w:rFonts w:cs="Calibri"/>
                <w:sz w:val="22"/>
                <w:szCs w:val="22"/>
              </w:rPr>
              <w:t xml:space="preserve"> [Insert question</w:t>
            </w:r>
            <w:r w:rsidRPr="002A4A20">
              <w:rPr>
                <w:rFonts w:cs="Calibri"/>
                <w:sz w:val="22"/>
                <w:szCs w:val="22"/>
              </w:rPr>
              <w:t xml:space="preserve">] </w:t>
            </w:r>
            <w:r w:rsidRPr="003C482C">
              <w:rPr>
                <w:rFonts w:cs="Calibri"/>
                <w:sz w:val="22"/>
                <w:szCs w:val="22"/>
              </w:rPr>
              <w:t>After reading</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literature or informational texts</w:t>
            </w:r>
            <w:r w:rsidR="00655518">
              <w:rPr>
                <w:rFonts w:cs="Calibri"/>
                <w:sz w:val="22"/>
                <w:szCs w:val="22"/>
              </w:rPr>
              <w:t xml:space="preserve">) </w:t>
            </w:r>
            <w:r w:rsidRPr="003C482C">
              <w:rPr>
                <w:rFonts w:cs="Calibri"/>
                <w:sz w:val="22"/>
                <w:szCs w:val="22"/>
              </w:rPr>
              <w:t>about</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763E16">
              <w:rPr>
                <w:rFonts w:cs="Calibri"/>
                <w:sz w:val="22"/>
                <w:szCs w:val="22"/>
              </w:rPr>
              <w:t>),</w:t>
            </w:r>
            <w:r w:rsidRPr="003C482C">
              <w:rPr>
                <w:rFonts w:cs="Calibri"/>
                <w:sz w:val="22"/>
                <w:szCs w:val="22"/>
              </w:rPr>
              <w:t xml:space="preserve"> write</w:t>
            </w:r>
            <w:r w:rsidR="00F971FB">
              <w:rPr>
                <w:rFonts w:cs="Calibri"/>
                <w:sz w:val="22"/>
                <w:szCs w:val="22"/>
              </w:rPr>
              <w:t xml:space="preserve"> a</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narrative or substitute</w:t>
            </w:r>
            <w:r w:rsidR="00655518">
              <w:rPr>
                <w:rFonts w:cs="Calibri"/>
                <w:sz w:val="22"/>
                <w:szCs w:val="22"/>
              </w:rPr>
              <w:t xml:space="preserve">) </w:t>
            </w:r>
            <w:r w:rsidRPr="003C482C">
              <w:rPr>
                <w:rFonts w:cs="Calibri"/>
                <w:sz w:val="22"/>
                <w:szCs w:val="22"/>
              </w:rPr>
              <w:t xml:space="preserve">that </w:t>
            </w:r>
            <w:r w:rsidR="00B80FE9">
              <w:rPr>
                <w:rFonts w:cs="Calibri"/>
                <w:sz w:val="22"/>
                <w:szCs w:val="22"/>
              </w:rPr>
              <w:t xml:space="preserve">relates </w:t>
            </w:r>
            <w:r w:rsidR="00927C31">
              <w:rPr>
                <w:rFonts w:cs="Calibri"/>
                <w:sz w:val="22"/>
                <w:szCs w:val="22"/>
              </w:rPr>
              <w:t xml:space="preserve">________ </w:t>
            </w:r>
            <w:r w:rsidR="00655518">
              <w:rPr>
                <w:rFonts w:cs="Calibri"/>
                <w:sz w:val="22"/>
                <w:szCs w:val="22"/>
              </w:rPr>
              <w:t>(</w:t>
            </w:r>
            <w:r w:rsidRPr="003C482C">
              <w:rPr>
                <w:rFonts w:cs="Calibri"/>
                <w:sz w:val="22"/>
                <w:szCs w:val="22"/>
              </w:rPr>
              <w:t>content</w:t>
            </w:r>
            <w:r w:rsidR="00655518">
              <w:rPr>
                <w:rFonts w:cs="Calibri"/>
                <w:sz w:val="22"/>
                <w:szCs w:val="22"/>
              </w:rPr>
              <w:t xml:space="preserve">). </w:t>
            </w:r>
            <w:r w:rsidRPr="003C482C">
              <w:rPr>
                <w:rFonts w:cs="Calibri"/>
                <w:sz w:val="22"/>
                <w:szCs w:val="22"/>
              </w:rPr>
              <w:t xml:space="preserve"> </w:t>
            </w:r>
            <w:r w:rsidRPr="003C482C">
              <w:rPr>
                <w:rFonts w:cs="Calibri"/>
                <w:b/>
                <w:sz w:val="22"/>
                <w:szCs w:val="22"/>
              </w:rPr>
              <w:t>L2</w:t>
            </w:r>
            <w:r w:rsidRPr="003C482C">
              <w:rPr>
                <w:rFonts w:cs="Calibri"/>
                <w:sz w:val="22"/>
                <w:szCs w:val="22"/>
              </w:rPr>
              <w:t xml:space="preserve"> Use</w:t>
            </w:r>
            <w:r w:rsidR="00A11A7F">
              <w:rPr>
                <w:rFonts w:cs="Calibri"/>
                <w:sz w:val="22"/>
                <w:szCs w:val="22"/>
              </w:rPr>
              <w:t xml:space="preserve"> </w:t>
            </w:r>
            <w:r w:rsidR="00927C31">
              <w:rPr>
                <w:rFonts w:cs="Calibri"/>
                <w:sz w:val="22"/>
                <w:szCs w:val="22"/>
              </w:rPr>
              <w:t xml:space="preserve">________ </w:t>
            </w:r>
            <w:r w:rsidR="00655518">
              <w:rPr>
                <w:rFonts w:cs="Calibri"/>
                <w:sz w:val="22"/>
                <w:szCs w:val="22"/>
              </w:rPr>
              <w:t>(</w:t>
            </w:r>
            <w:r w:rsidRPr="003C482C">
              <w:rPr>
                <w:rFonts w:cs="Calibri"/>
                <w:sz w:val="22"/>
                <w:szCs w:val="22"/>
              </w:rPr>
              <w:t>stylistic devices</w:t>
            </w:r>
            <w:r w:rsidR="00655518">
              <w:rPr>
                <w:rFonts w:cs="Calibri"/>
                <w:sz w:val="22"/>
                <w:szCs w:val="22"/>
              </w:rPr>
              <w:t xml:space="preserve">) </w:t>
            </w:r>
            <w:r w:rsidRPr="003C482C">
              <w:rPr>
                <w:rFonts w:cs="Calibri"/>
                <w:sz w:val="22"/>
                <w:szCs w:val="22"/>
              </w:rPr>
              <w:t>to develop your work.</w:t>
            </w:r>
            <w:r w:rsidR="00655518">
              <w:rPr>
                <w:rFonts w:cs="Calibri"/>
                <w:sz w:val="22"/>
                <w:szCs w:val="22"/>
              </w:rPr>
              <w:t xml:space="preserve"> </w:t>
            </w:r>
            <w:r w:rsidR="00655518" w:rsidRPr="00840AB1">
              <w:rPr>
                <w:b/>
                <w:sz w:val="22"/>
              </w:rPr>
              <w:t>(</w:t>
            </w:r>
            <w:r w:rsidRPr="003C482C">
              <w:rPr>
                <w:rFonts w:cs="Calibri"/>
                <w:b/>
                <w:sz w:val="22"/>
                <w:szCs w:val="22"/>
              </w:rPr>
              <w:t>Narrative/Sequential</w:t>
            </w:r>
            <w:r w:rsidR="00655518">
              <w:rPr>
                <w:rFonts w:cs="Calibri"/>
                <w:b/>
                <w:sz w:val="22"/>
                <w:szCs w:val="22"/>
              </w:rPr>
              <w:t>)</w:t>
            </w:r>
          </w:p>
          <w:p w14:paraId="196C261D" w14:textId="77777777" w:rsidR="00313EC1" w:rsidRPr="003C482C" w:rsidRDefault="00313EC1">
            <w:pPr>
              <w:rPr>
                <w:rFonts w:cs="Calibri"/>
                <w:b/>
                <w:sz w:val="22"/>
                <w:szCs w:val="22"/>
              </w:rPr>
            </w:pPr>
          </w:p>
        </w:tc>
      </w:tr>
    </w:tbl>
    <w:p w14:paraId="1F2F8013" w14:textId="77777777" w:rsidR="00313EC1" w:rsidRPr="003C482C" w:rsidRDefault="00313EC1">
      <w:pPr>
        <w:rPr>
          <w:rFonts w:cs="Calibri"/>
          <w:b/>
          <w:sz w:val="22"/>
          <w:szCs w:val="22"/>
        </w:rPr>
      </w:pPr>
    </w:p>
    <w:p w14:paraId="7C512819" w14:textId="5F180B9B" w:rsidR="00655518" w:rsidRPr="00927C31" w:rsidRDefault="00313EC1">
      <w:pPr>
        <w:ind w:left="720"/>
        <w:rPr>
          <w:rFonts w:cs="Calibri"/>
          <w:sz w:val="22"/>
          <w:szCs w:val="22"/>
        </w:rPr>
      </w:pPr>
      <w:r w:rsidRPr="003C482C">
        <w:rPr>
          <w:rFonts w:cs="Calibri"/>
          <w:b/>
          <w:sz w:val="22"/>
          <w:szCs w:val="22"/>
        </w:rPr>
        <w:t>Task 29 ELA Example:</w:t>
      </w:r>
      <w:r w:rsidRPr="003C482C">
        <w:rPr>
          <w:rFonts w:cs="Calibri"/>
          <w:sz w:val="22"/>
          <w:szCs w:val="22"/>
        </w:rPr>
        <w:t xml:space="preserve"> </w:t>
      </w:r>
      <w:r w:rsidRPr="003C482C">
        <w:rPr>
          <w:rFonts w:cs="Calibri"/>
          <w:sz w:val="22"/>
          <w:szCs w:val="22"/>
          <w:u w:val="single"/>
        </w:rPr>
        <w:t>What was it like to live in the Victorian age in England?</w:t>
      </w:r>
      <w:r w:rsidRPr="003C482C">
        <w:rPr>
          <w:rFonts w:cs="Calibri"/>
          <w:sz w:val="22"/>
          <w:szCs w:val="22"/>
        </w:rPr>
        <w:t xml:space="preserve"> After reading </w:t>
      </w:r>
      <w:r w:rsidRPr="002A4A20">
        <w:rPr>
          <w:rFonts w:cs="Calibri"/>
          <w:sz w:val="22"/>
          <w:szCs w:val="22"/>
          <w:u w:val="single"/>
        </w:rPr>
        <w:t>accounts</w:t>
      </w:r>
      <w:r w:rsidRPr="002A4A20">
        <w:rPr>
          <w:rFonts w:cs="Calibri"/>
          <w:sz w:val="22"/>
          <w:szCs w:val="22"/>
        </w:rPr>
        <w:t xml:space="preserve"> </w:t>
      </w:r>
      <w:r w:rsidR="002A4A20" w:rsidRPr="002A4A20">
        <w:rPr>
          <w:rFonts w:cs="Calibri"/>
          <w:sz w:val="22"/>
          <w:szCs w:val="22"/>
        </w:rPr>
        <w:t>about</w:t>
      </w:r>
      <w:r w:rsidRPr="006134CD">
        <w:rPr>
          <w:rFonts w:cs="Calibri"/>
          <w:sz w:val="22"/>
          <w:szCs w:val="22"/>
        </w:rPr>
        <w:t xml:space="preserve"> </w:t>
      </w:r>
      <w:r w:rsidRPr="003C482C">
        <w:rPr>
          <w:rFonts w:cs="Calibri"/>
          <w:sz w:val="22"/>
          <w:szCs w:val="22"/>
          <w:u w:val="single"/>
        </w:rPr>
        <w:t>life in the Victorian age</w:t>
      </w:r>
      <w:r w:rsidRPr="003C482C">
        <w:rPr>
          <w:rFonts w:cs="Calibri"/>
          <w:sz w:val="22"/>
          <w:szCs w:val="22"/>
        </w:rPr>
        <w:t xml:space="preserve">, write an </w:t>
      </w:r>
      <w:r w:rsidRPr="003C482C">
        <w:rPr>
          <w:rFonts w:cs="Calibri"/>
          <w:sz w:val="22"/>
          <w:szCs w:val="22"/>
          <w:u w:val="single"/>
        </w:rPr>
        <w:t>article</w:t>
      </w:r>
      <w:r w:rsidRPr="003C482C">
        <w:rPr>
          <w:rFonts w:cs="Calibri"/>
          <w:sz w:val="22"/>
          <w:szCs w:val="22"/>
        </w:rPr>
        <w:t xml:space="preserve"> </w:t>
      </w:r>
      <w:r w:rsidRPr="00927C31">
        <w:rPr>
          <w:rFonts w:cs="Calibri"/>
          <w:sz w:val="22"/>
          <w:szCs w:val="22"/>
        </w:rPr>
        <w:t xml:space="preserve">that relates </w:t>
      </w:r>
      <w:r w:rsidRPr="00927C31">
        <w:rPr>
          <w:rFonts w:cs="Calibri"/>
          <w:sz w:val="22"/>
          <w:szCs w:val="22"/>
          <w:u w:val="single"/>
        </w:rPr>
        <w:t>a year in the life of a Victorian family</w:t>
      </w:r>
      <w:r w:rsidRPr="00927C31">
        <w:rPr>
          <w:rFonts w:cs="Calibri"/>
          <w:sz w:val="22"/>
          <w:szCs w:val="22"/>
        </w:rPr>
        <w:t>.</w:t>
      </w:r>
      <w:r w:rsidR="00655518" w:rsidRPr="00927C31">
        <w:rPr>
          <w:rFonts w:cs="Calibri"/>
          <w:sz w:val="22"/>
          <w:szCs w:val="22"/>
        </w:rPr>
        <w:t xml:space="preserve"> </w:t>
      </w:r>
      <w:r w:rsidR="00655518" w:rsidRPr="00927C31">
        <w:rPr>
          <w:sz w:val="22"/>
        </w:rPr>
        <w:t>(</w:t>
      </w:r>
      <w:r w:rsidRPr="00927C31">
        <w:rPr>
          <w:rFonts w:cs="Calibri"/>
          <w:sz w:val="22"/>
          <w:szCs w:val="22"/>
        </w:rPr>
        <w:t>Narrative/Sequential</w:t>
      </w:r>
      <w:r w:rsidR="00655518" w:rsidRPr="00927C31">
        <w:rPr>
          <w:rFonts w:cs="Calibri"/>
          <w:sz w:val="22"/>
          <w:szCs w:val="22"/>
        </w:rPr>
        <w:t>)</w:t>
      </w:r>
    </w:p>
    <w:p w14:paraId="507C470F" w14:textId="77777777" w:rsidR="00313EC1" w:rsidRPr="003C482C" w:rsidRDefault="00313EC1">
      <w:pPr>
        <w:ind w:left="720"/>
        <w:rPr>
          <w:rFonts w:cs="Calibri"/>
          <w:b/>
          <w:sz w:val="22"/>
          <w:szCs w:val="22"/>
        </w:rPr>
      </w:pPr>
    </w:p>
    <w:p w14:paraId="4ABEED94" w14:textId="599D870C" w:rsidR="00655518" w:rsidRPr="00927C31" w:rsidRDefault="00313EC1">
      <w:pPr>
        <w:ind w:left="720"/>
        <w:rPr>
          <w:rFonts w:cs="Calibri"/>
          <w:sz w:val="22"/>
          <w:szCs w:val="22"/>
        </w:rPr>
      </w:pPr>
      <w:r w:rsidRPr="003C482C">
        <w:rPr>
          <w:rFonts w:cs="Calibri"/>
          <w:b/>
          <w:sz w:val="22"/>
          <w:szCs w:val="22"/>
        </w:rPr>
        <w:t>Task 29 Social Studies Example:</w:t>
      </w:r>
      <w:r w:rsidRPr="003C482C">
        <w:rPr>
          <w:rFonts w:cs="Calibri"/>
          <w:sz w:val="22"/>
          <w:szCs w:val="22"/>
        </w:rPr>
        <w:t xml:space="preserve"> </w:t>
      </w:r>
      <w:r w:rsidRPr="003C482C">
        <w:rPr>
          <w:rFonts w:cs="Calibri"/>
          <w:sz w:val="22"/>
          <w:szCs w:val="22"/>
          <w:u w:val="single"/>
        </w:rPr>
        <w:t>What place in the world would you like to visit</w:t>
      </w:r>
      <w:r w:rsidRPr="003C482C">
        <w:rPr>
          <w:rFonts w:cs="Calibri"/>
          <w:sz w:val="22"/>
          <w:szCs w:val="22"/>
        </w:rPr>
        <w:t xml:space="preserve">? After reading </w:t>
      </w:r>
      <w:r w:rsidRPr="003C482C">
        <w:rPr>
          <w:rFonts w:cs="Calibri"/>
          <w:sz w:val="22"/>
          <w:szCs w:val="22"/>
          <w:u w:val="single"/>
        </w:rPr>
        <w:t>maps and articles</w:t>
      </w:r>
      <w:r w:rsidRPr="003C482C">
        <w:rPr>
          <w:rFonts w:cs="Calibri"/>
          <w:sz w:val="22"/>
          <w:szCs w:val="22"/>
        </w:rPr>
        <w:t xml:space="preserve"> abou</w:t>
      </w:r>
      <w:r w:rsidRPr="002A4A20">
        <w:rPr>
          <w:rFonts w:cs="Calibri"/>
          <w:sz w:val="22"/>
          <w:szCs w:val="22"/>
        </w:rPr>
        <w:t xml:space="preserve">t </w:t>
      </w:r>
      <w:r w:rsidRPr="003C482C">
        <w:rPr>
          <w:rFonts w:cs="Calibri"/>
          <w:sz w:val="22"/>
          <w:szCs w:val="22"/>
          <w:u w:val="single"/>
        </w:rPr>
        <w:t>a place you would like to visit</w:t>
      </w:r>
      <w:r w:rsidRPr="003C482C">
        <w:rPr>
          <w:rFonts w:cs="Calibri"/>
          <w:sz w:val="22"/>
          <w:szCs w:val="22"/>
        </w:rPr>
        <w:t xml:space="preserve">, write a </w:t>
      </w:r>
      <w:r w:rsidRPr="003C482C">
        <w:rPr>
          <w:rFonts w:cs="Calibri"/>
          <w:sz w:val="22"/>
          <w:szCs w:val="22"/>
          <w:u w:val="single"/>
        </w:rPr>
        <w:t>short narrative</w:t>
      </w:r>
      <w:r w:rsidRPr="003C482C">
        <w:rPr>
          <w:rFonts w:cs="Calibri"/>
          <w:sz w:val="22"/>
          <w:szCs w:val="22"/>
        </w:rPr>
        <w:t xml:space="preserve"> </w:t>
      </w:r>
      <w:r w:rsidRPr="003C482C">
        <w:rPr>
          <w:rFonts w:cs="Calibri"/>
          <w:sz w:val="22"/>
          <w:szCs w:val="22"/>
          <w:u w:val="single"/>
        </w:rPr>
        <w:t>account</w:t>
      </w:r>
      <w:r w:rsidRPr="003C482C">
        <w:rPr>
          <w:rFonts w:cs="Calibri"/>
          <w:sz w:val="22"/>
          <w:szCs w:val="22"/>
        </w:rPr>
        <w:t xml:space="preserve"> that </w:t>
      </w:r>
      <w:r w:rsidR="002A4A20">
        <w:rPr>
          <w:rFonts w:cs="Calibri"/>
          <w:sz w:val="22"/>
          <w:szCs w:val="22"/>
        </w:rPr>
        <w:t>relates</w:t>
      </w:r>
      <w:r w:rsidRPr="002A4A20">
        <w:rPr>
          <w:rFonts w:cs="Calibri"/>
          <w:sz w:val="22"/>
          <w:szCs w:val="22"/>
        </w:rPr>
        <w:t xml:space="preserve"> </w:t>
      </w:r>
      <w:r w:rsidRPr="003C482C">
        <w:rPr>
          <w:rFonts w:cs="Calibri"/>
          <w:sz w:val="22"/>
          <w:szCs w:val="22"/>
          <w:u w:val="single"/>
        </w:rPr>
        <w:t>significant events in its history</w:t>
      </w:r>
      <w:r w:rsidRPr="003C482C">
        <w:rPr>
          <w:rFonts w:cs="Calibri"/>
          <w:sz w:val="22"/>
          <w:szCs w:val="22"/>
        </w:rPr>
        <w:t xml:space="preserve">. L2 Use </w:t>
      </w:r>
      <w:r w:rsidRPr="003C482C">
        <w:rPr>
          <w:rFonts w:cs="Calibri"/>
          <w:sz w:val="22"/>
          <w:szCs w:val="22"/>
          <w:u w:val="single"/>
        </w:rPr>
        <w:t>imagery and sensory language</w:t>
      </w:r>
      <w:r w:rsidRPr="003C482C">
        <w:rPr>
          <w:rFonts w:cs="Calibri"/>
          <w:sz w:val="22"/>
          <w:szCs w:val="22"/>
        </w:rPr>
        <w:t xml:space="preserve"> to develop your work.</w:t>
      </w:r>
      <w:r w:rsidR="00655518">
        <w:rPr>
          <w:rFonts w:cs="Calibri"/>
          <w:sz w:val="22"/>
          <w:szCs w:val="22"/>
        </w:rPr>
        <w:t xml:space="preserve"> </w:t>
      </w:r>
      <w:r w:rsidR="00655518" w:rsidRPr="00927C31">
        <w:rPr>
          <w:sz w:val="22"/>
        </w:rPr>
        <w:t>(</w:t>
      </w:r>
      <w:r w:rsidRPr="00927C31">
        <w:rPr>
          <w:rFonts w:cs="Calibri"/>
          <w:sz w:val="22"/>
          <w:szCs w:val="22"/>
        </w:rPr>
        <w:t>Narrative/Sequential</w:t>
      </w:r>
      <w:r w:rsidR="00655518" w:rsidRPr="00927C31">
        <w:rPr>
          <w:rFonts w:cs="Calibri"/>
          <w:sz w:val="22"/>
          <w:szCs w:val="22"/>
        </w:rPr>
        <w:t>)</w:t>
      </w:r>
    </w:p>
    <w:p w14:paraId="19AD2C85" w14:textId="77777777" w:rsidR="00313EC1" w:rsidRPr="003C482C" w:rsidRDefault="00313EC1">
      <w:pPr>
        <w:rPr>
          <w:sz w:val="22"/>
          <w:szCs w:val="22"/>
        </w:rPr>
      </w:pPr>
    </w:p>
    <w:p w14:paraId="2391B76B" w14:textId="07602114" w:rsidR="00655518" w:rsidRDefault="00B47E6B">
      <w:pPr>
        <w:rPr>
          <w:rFonts w:cs="Calibri"/>
          <w:b/>
          <w:color w:val="595959"/>
          <w:w w:val="99"/>
          <w:kern w:val="22"/>
          <w:sz w:val="22"/>
          <w:szCs w:val="22"/>
        </w:rPr>
      </w:pPr>
      <w:r>
        <w:rPr>
          <w:b/>
          <w:color w:val="595959"/>
          <w:sz w:val="22"/>
          <w:szCs w:val="22"/>
        </w:rPr>
        <w:lastRenderedPageBreak/>
        <w:t xml:space="preserve">Variation </w:t>
      </w:r>
      <w:r w:rsidRPr="003C482C">
        <w:rPr>
          <w:b/>
          <w:color w:val="595959"/>
          <w:sz w:val="22"/>
          <w:szCs w:val="22"/>
        </w:rPr>
        <w:t xml:space="preserve">Task 29 </w:t>
      </w:r>
      <w:r>
        <w:rPr>
          <w:b/>
          <w:color w:val="595959"/>
          <w:sz w:val="22"/>
          <w:szCs w:val="22"/>
        </w:rPr>
        <w:t xml:space="preserve">Template: </w:t>
      </w:r>
      <w:r>
        <w:rPr>
          <w:color w:val="595959"/>
          <w:sz w:val="22"/>
          <w:szCs w:val="22"/>
        </w:rPr>
        <w:t>[Insert question] After reading and analyzing _______ (literature or informational texts), write</w:t>
      </w:r>
      <w:r w:rsidR="00F971FB">
        <w:rPr>
          <w:color w:val="595959"/>
          <w:sz w:val="22"/>
          <w:szCs w:val="22"/>
        </w:rPr>
        <w:t xml:space="preserve"> a</w:t>
      </w:r>
      <w:r>
        <w:rPr>
          <w:color w:val="595959"/>
          <w:sz w:val="22"/>
          <w:szCs w:val="22"/>
        </w:rPr>
        <w:t xml:space="preserve"> ______ (narrative or substitute) in which you relate _______ (content).  </w:t>
      </w:r>
      <w:proofErr w:type="gramStart"/>
      <w:r>
        <w:rPr>
          <w:b/>
          <w:color w:val="595959"/>
          <w:sz w:val="22"/>
          <w:szCs w:val="22"/>
        </w:rPr>
        <w:t xml:space="preserve">L2 </w:t>
      </w:r>
      <w:r>
        <w:rPr>
          <w:color w:val="595959"/>
          <w:sz w:val="22"/>
          <w:szCs w:val="22"/>
        </w:rPr>
        <w:t>Use ______ (stylistic devices) to develop your work.</w:t>
      </w:r>
      <w:proofErr w:type="gramEnd"/>
      <w:r>
        <w:rPr>
          <w:color w:val="595959"/>
          <w:sz w:val="22"/>
          <w:szCs w:val="22"/>
        </w:rPr>
        <w:t xml:space="preserve">  N</w:t>
      </w:r>
      <w:r w:rsidR="00313EC1" w:rsidRPr="003C482C">
        <w:rPr>
          <w:rFonts w:cs="Calibri"/>
          <w:b/>
          <w:color w:val="595959"/>
          <w:w w:val="99"/>
          <w:kern w:val="22"/>
          <w:sz w:val="22"/>
          <w:szCs w:val="22"/>
        </w:rPr>
        <w:t>arrative/Sequential</w:t>
      </w:r>
      <w:r w:rsidR="00655518">
        <w:rPr>
          <w:rFonts w:cs="Calibri"/>
          <w:b/>
          <w:color w:val="595959"/>
          <w:w w:val="99"/>
          <w:kern w:val="22"/>
          <w:sz w:val="22"/>
          <w:szCs w:val="22"/>
        </w:rPr>
        <w:t>)</w:t>
      </w:r>
    </w:p>
    <w:p w14:paraId="28365A31" w14:textId="77777777" w:rsidR="00313EC1" w:rsidRPr="003C482C" w:rsidRDefault="00313EC1">
      <w:pPr>
        <w:jc w:val="center"/>
        <w:rPr>
          <w:color w:val="595959"/>
          <w:sz w:val="22"/>
          <w:szCs w:val="22"/>
        </w:rPr>
      </w:pPr>
    </w:p>
    <w:p w14:paraId="482EC6DE" w14:textId="5567B5C4" w:rsidR="00655518" w:rsidRPr="00927C31" w:rsidRDefault="00B47E6B">
      <w:pPr>
        <w:ind w:left="720"/>
        <w:rPr>
          <w:rFonts w:cs="Calibri"/>
          <w:color w:val="595959"/>
          <w:sz w:val="22"/>
          <w:szCs w:val="22"/>
        </w:rPr>
      </w:pPr>
      <w:r>
        <w:rPr>
          <w:b/>
          <w:color w:val="595959"/>
          <w:sz w:val="22"/>
          <w:szCs w:val="22"/>
        </w:rPr>
        <w:t xml:space="preserve">Variation </w:t>
      </w:r>
      <w:r w:rsidR="00313EC1" w:rsidRPr="003C482C">
        <w:rPr>
          <w:b/>
          <w:color w:val="595959"/>
          <w:sz w:val="22"/>
          <w:szCs w:val="22"/>
        </w:rPr>
        <w:t>Task 29 Example:</w:t>
      </w:r>
      <w:r w:rsidR="00313EC1" w:rsidRPr="003C482C">
        <w:rPr>
          <w:color w:val="595959"/>
          <w:sz w:val="22"/>
          <w:szCs w:val="22"/>
        </w:rPr>
        <w:t xml:space="preserve"> </w:t>
      </w:r>
      <w:r w:rsidR="00313EC1" w:rsidRPr="003C482C">
        <w:rPr>
          <w:color w:val="595959"/>
          <w:sz w:val="22"/>
          <w:szCs w:val="22"/>
          <w:u w:val="single"/>
        </w:rPr>
        <w:t>What was it like to live in the Victorian age in England?</w:t>
      </w:r>
      <w:r w:rsidR="00313EC1" w:rsidRPr="003C482C">
        <w:rPr>
          <w:color w:val="595959"/>
          <w:sz w:val="22"/>
          <w:szCs w:val="22"/>
        </w:rPr>
        <w:t xml:space="preserve"> After reading</w:t>
      </w:r>
      <w:r w:rsidR="00D563C4">
        <w:rPr>
          <w:color w:val="595959"/>
          <w:sz w:val="22"/>
          <w:szCs w:val="22"/>
        </w:rPr>
        <w:t xml:space="preserve"> and analyzing</w:t>
      </w:r>
      <w:r w:rsidR="00313EC1" w:rsidRPr="003C482C">
        <w:rPr>
          <w:color w:val="595959"/>
          <w:sz w:val="22"/>
          <w:szCs w:val="22"/>
        </w:rPr>
        <w:t xml:space="preserve"> </w:t>
      </w:r>
      <w:r w:rsidR="00313EC1" w:rsidRPr="00BC2572">
        <w:rPr>
          <w:color w:val="595959"/>
          <w:sz w:val="22"/>
          <w:szCs w:val="22"/>
          <w:u w:val="single"/>
        </w:rPr>
        <w:t>accounts about life</w:t>
      </w:r>
      <w:r w:rsidR="00313EC1" w:rsidRPr="003C482C">
        <w:rPr>
          <w:color w:val="595959"/>
          <w:sz w:val="22"/>
          <w:szCs w:val="22"/>
          <w:u w:val="single"/>
        </w:rPr>
        <w:t xml:space="preserve"> in the Victorian age</w:t>
      </w:r>
      <w:r w:rsidR="00313EC1" w:rsidRPr="003C482C">
        <w:rPr>
          <w:color w:val="595959"/>
          <w:sz w:val="22"/>
          <w:szCs w:val="22"/>
        </w:rPr>
        <w:t xml:space="preserve">, write an </w:t>
      </w:r>
      <w:r w:rsidR="00313EC1" w:rsidRPr="003C482C">
        <w:rPr>
          <w:color w:val="595959"/>
          <w:sz w:val="22"/>
          <w:szCs w:val="22"/>
          <w:u w:val="single"/>
        </w:rPr>
        <w:t>article</w:t>
      </w:r>
      <w:r w:rsidR="00313EC1" w:rsidRPr="003C482C">
        <w:rPr>
          <w:color w:val="595959"/>
          <w:sz w:val="22"/>
          <w:szCs w:val="22"/>
        </w:rPr>
        <w:t xml:space="preserve"> in </w:t>
      </w:r>
      <w:r w:rsidR="00313EC1" w:rsidRPr="00927C31">
        <w:rPr>
          <w:color w:val="595959"/>
          <w:sz w:val="22"/>
          <w:szCs w:val="22"/>
        </w:rPr>
        <w:t xml:space="preserve">which you relate </w:t>
      </w:r>
      <w:r w:rsidR="00313EC1" w:rsidRPr="00927C31">
        <w:rPr>
          <w:color w:val="595959"/>
          <w:sz w:val="22"/>
          <w:szCs w:val="22"/>
          <w:u w:val="single"/>
        </w:rPr>
        <w:t>a year in the life of a Victorian family</w:t>
      </w:r>
      <w:r w:rsidR="00313EC1" w:rsidRPr="00927C31">
        <w:rPr>
          <w:color w:val="595959"/>
          <w:sz w:val="22"/>
          <w:szCs w:val="22"/>
        </w:rPr>
        <w:t xml:space="preserve">. L2 Use </w:t>
      </w:r>
      <w:r w:rsidR="00313EC1" w:rsidRPr="00927C31">
        <w:rPr>
          <w:color w:val="595959"/>
          <w:sz w:val="22"/>
          <w:szCs w:val="22"/>
          <w:u w:val="single"/>
        </w:rPr>
        <w:t>figurative language</w:t>
      </w:r>
      <w:r w:rsidR="00313EC1" w:rsidRPr="00927C31">
        <w:rPr>
          <w:color w:val="595959"/>
          <w:sz w:val="22"/>
          <w:szCs w:val="22"/>
        </w:rPr>
        <w:t xml:space="preserve"> to develop your work.</w:t>
      </w:r>
      <w:r w:rsidR="00655518" w:rsidRPr="00927C31">
        <w:rPr>
          <w:color w:val="595959"/>
          <w:sz w:val="22"/>
          <w:szCs w:val="22"/>
        </w:rPr>
        <w:t xml:space="preserve"> </w:t>
      </w:r>
      <w:r w:rsidR="00655518" w:rsidRPr="00927C31">
        <w:rPr>
          <w:color w:val="595959"/>
          <w:sz w:val="22"/>
        </w:rPr>
        <w:t>(</w:t>
      </w:r>
      <w:r w:rsidR="00313EC1" w:rsidRPr="00927C31">
        <w:rPr>
          <w:rFonts w:cs="Calibri"/>
          <w:color w:val="595959"/>
          <w:sz w:val="22"/>
          <w:szCs w:val="22"/>
        </w:rPr>
        <w:t>Narrative/Sequential</w:t>
      </w:r>
      <w:r w:rsidR="00655518" w:rsidRPr="00927C31">
        <w:rPr>
          <w:rFonts w:cs="Calibri"/>
          <w:color w:val="595959"/>
          <w:sz w:val="22"/>
          <w:szCs w:val="22"/>
        </w:rPr>
        <w:t>)</w:t>
      </w:r>
    </w:p>
    <w:p w14:paraId="45900DE9" w14:textId="77777777" w:rsidR="008A6049" w:rsidRDefault="008A6049" w:rsidP="008A6049">
      <w:pPr>
        <w:pStyle w:val="TaskType"/>
        <w:spacing w:before="0" w:after="0"/>
      </w:pPr>
    </w:p>
    <w:p w14:paraId="7C576395" w14:textId="77777777" w:rsidR="00802565" w:rsidRDefault="00802565" w:rsidP="008A6049">
      <w:pPr>
        <w:pStyle w:val="TaskType"/>
        <w:spacing w:before="0" w:after="0"/>
        <w:rPr>
          <w:ins w:id="2" w:author="Susan Weston" w:date="2011-08-11T08:55:00Z"/>
        </w:rPr>
        <w:sectPr w:rsidR="00802565" w:rsidSect="001A2738">
          <w:headerReference w:type="even" r:id="rId77"/>
          <w:headerReference w:type="default" r:id="rId78"/>
          <w:footerReference w:type="even" r:id="rId79"/>
          <w:headerReference w:type="first" r:id="rId80"/>
          <w:footerReference w:type="first" r:id="rId81"/>
          <w:pgSz w:w="15840" w:h="12240" w:orient="landscape"/>
          <w:pgMar w:top="864" w:right="864" w:bottom="864" w:left="864" w:header="720" w:footer="720" w:gutter="0"/>
          <w:cols w:space="720"/>
          <w:docGrid w:linePitch="240" w:charSpace="32768"/>
        </w:sectPr>
      </w:pPr>
    </w:p>
    <w:p w14:paraId="427286A0" w14:textId="48959131" w:rsidR="00313EC1" w:rsidRDefault="00C30F49" w:rsidP="008A6049">
      <w:pPr>
        <w:pStyle w:val="TaskType"/>
        <w:spacing w:before="0" w:after="0"/>
      </w:pPr>
      <w:r>
        <w:lastRenderedPageBreak/>
        <w:t xml:space="preserve">Teaching Task </w:t>
      </w:r>
      <w:r w:rsidR="00313EC1">
        <w:t xml:space="preserve">Rubric </w:t>
      </w:r>
      <w:r>
        <w:t>(</w:t>
      </w:r>
      <w:r w:rsidR="00313EC1">
        <w:t>Narrative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2887"/>
        <w:gridCol w:w="218"/>
        <w:gridCol w:w="218"/>
        <w:gridCol w:w="2420"/>
        <w:gridCol w:w="218"/>
        <w:gridCol w:w="218"/>
        <w:gridCol w:w="3156"/>
        <w:gridCol w:w="218"/>
        <w:gridCol w:w="218"/>
        <w:gridCol w:w="3195"/>
      </w:tblGrid>
      <w:tr w:rsidR="00802565" w:rsidRPr="00131E21" w14:paraId="74BE931D" w14:textId="77777777" w:rsidTr="007F69F0">
        <w:tc>
          <w:tcPr>
            <w:tcW w:w="0" w:type="auto"/>
            <w:vMerge w:val="restart"/>
            <w:vAlign w:val="center"/>
          </w:tcPr>
          <w:p w14:paraId="34E2AC0C" w14:textId="77777777" w:rsidR="00802565" w:rsidRPr="00131E21" w:rsidRDefault="00802565" w:rsidP="007F69F0">
            <w:pPr>
              <w:spacing w:before="20" w:after="20"/>
              <w:jc w:val="center"/>
              <w:rPr>
                <w:sz w:val="18"/>
              </w:rPr>
            </w:pPr>
            <w:r w:rsidRPr="00131E21">
              <w:rPr>
                <w:sz w:val="18"/>
              </w:rPr>
              <w:t>Scoring Elements</w:t>
            </w:r>
          </w:p>
        </w:tc>
        <w:tc>
          <w:tcPr>
            <w:tcW w:w="0" w:type="auto"/>
            <w:gridSpan w:val="2"/>
            <w:vAlign w:val="center"/>
          </w:tcPr>
          <w:p w14:paraId="76EF2232" w14:textId="77777777" w:rsidR="00802565" w:rsidRPr="00131E21" w:rsidRDefault="00802565" w:rsidP="007F69F0">
            <w:pPr>
              <w:spacing w:before="20" w:after="20"/>
              <w:jc w:val="center"/>
              <w:rPr>
                <w:sz w:val="18"/>
              </w:rPr>
            </w:pPr>
            <w:r w:rsidRPr="00131E21">
              <w:rPr>
                <w:sz w:val="18"/>
              </w:rPr>
              <w:t>Not Yet</w:t>
            </w:r>
          </w:p>
        </w:tc>
        <w:tc>
          <w:tcPr>
            <w:tcW w:w="0" w:type="auto"/>
            <w:gridSpan w:val="3"/>
            <w:vAlign w:val="center"/>
          </w:tcPr>
          <w:p w14:paraId="4EFFD033" w14:textId="77777777" w:rsidR="00802565" w:rsidRPr="00131E21" w:rsidRDefault="00802565" w:rsidP="007F69F0">
            <w:pPr>
              <w:spacing w:before="20" w:after="20"/>
              <w:jc w:val="center"/>
              <w:rPr>
                <w:sz w:val="18"/>
              </w:rPr>
            </w:pPr>
            <w:r w:rsidRPr="00131E21">
              <w:rPr>
                <w:sz w:val="18"/>
              </w:rPr>
              <w:t>Approaches Expectations</w:t>
            </w:r>
          </w:p>
        </w:tc>
        <w:tc>
          <w:tcPr>
            <w:tcW w:w="0" w:type="auto"/>
            <w:gridSpan w:val="3"/>
            <w:vAlign w:val="center"/>
          </w:tcPr>
          <w:p w14:paraId="46E30E11" w14:textId="77777777" w:rsidR="00802565" w:rsidRPr="00131E21" w:rsidRDefault="00802565" w:rsidP="007F69F0">
            <w:pPr>
              <w:spacing w:before="20" w:after="20"/>
              <w:jc w:val="center"/>
              <w:rPr>
                <w:sz w:val="18"/>
              </w:rPr>
            </w:pPr>
            <w:r w:rsidRPr="00131E21">
              <w:rPr>
                <w:sz w:val="18"/>
              </w:rPr>
              <w:t>Meets Expectations</w:t>
            </w:r>
          </w:p>
        </w:tc>
        <w:tc>
          <w:tcPr>
            <w:tcW w:w="0" w:type="auto"/>
            <w:gridSpan w:val="2"/>
            <w:vAlign w:val="center"/>
          </w:tcPr>
          <w:p w14:paraId="0F9F7E57" w14:textId="77777777" w:rsidR="00802565" w:rsidRPr="00131E21" w:rsidRDefault="00802565" w:rsidP="007F69F0">
            <w:pPr>
              <w:spacing w:before="20" w:after="20"/>
              <w:jc w:val="center"/>
              <w:rPr>
                <w:sz w:val="18"/>
              </w:rPr>
            </w:pPr>
            <w:r w:rsidRPr="00131E21">
              <w:rPr>
                <w:sz w:val="18"/>
              </w:rPr>
              <w:t>Advanced</w:t>
            </w:r>
          </w:p>
        </w:tc>
      </w:tr>
      <w:tr w:rsidR="00802565" w:rsidRPr="00131E21" w14:paraId="655CBBAA" w14:textId="77777777" w:rsidTr="007F69F0">
        <w:tc>
          <w:tcPr>
            <w:tcW w:w="0" w:type="auto"/>
            <w:vMerge/>
            <w:vAlign w:val="center"/>
          </w:tcPr>
          <w:p w14:paraId="4E1EB2A0" w14:textId="77777777" w:rsidR="00802565" w:rsidRPr="00131E21" w:rsidRDefault="00802565" w:rsidP="007F69F0">
            <w:pPr>
              <w:spacing w:before="20" w:after="20"/>
              <w:jc w:val="center"/>
              <w:rPr>
                <w:sz w:val="18"/>
              </w:rPr>
            </w:pPr>
          </w:p>
        </w:tc>
        <w:tc>
          <w:tcPr>
            <w:tcW w:w="0" w:type="auto"/>
            <w:vAlign w:val="center"/>
          </w:tcPr>
          <w:p w14:paraId="0AB77DF8" w14:textId="77777777" w:rsidR="00802565" w:rsidRPr="00131E21" w:rsidRDefault="00802565" w:rsidP="007F69F0">
            <w:pPr>
              <w:spacing w:before="20" w:after="20"/>
              <w:jc w:val="center"/>
              <w:rPr>
                <w:sz w:val="18"/>
                <w:szCs w:val="20"/>
              </w:rPr>
            </w:pPr>
            <w:r w:rsidRPr="00131E21">
              <w:rPr>
                <w:sz w:val="18"/>
                <w:szCs w:val="20"/>
              </w:rPr>
              <w:t>1</w:t>
            </w:r>
          </w:p>
        </w:tc>
        <w:tc>
          <w:tcPr>
            <w:tcW w:w="0" w:type="auto"/>
            <w:gridSpan w:val="2"/>
            <w:vAlign w:val="center"/>
          </w:tcPr>
          <w:p w14:paraId="3C683E67" w14:textId="77777777" w:rsidR="00802565" w:rsidRPr="00131E21" w:rsidRDefault="00802565" w:rsidP="007F69F0">
            <w:pPr>
              <w:spacing w:before="20" w:after="20"/>
              <w:jc w:val="center"/>
              <w:rPr>
                <w:sz w:val="18"/>
                <w:szCs w:val="20"/>
              </w:rPr>
            </w:pPr>
            <w:r w:rsidRPr="00131E21">
              <w:rPr>
                <w:sz w:val="18"/>
                <w:szCs w:val="20"/>
              </w:rPr>
              <w:t>1.5</w:t>
            </w:r>
          </w:p>
        </w:tc>
        <w:tc>
          <w:tcPr>
            <w:tcW w:w="0" w:type="auto"/>
            <w:vAlign w:val="center"/>
          </w:tcPr>
          <w:p w14:paraId="062ECED0" w14:textId="77777777" w:rsidR="00802565" w:rsidRPr="00131E21" w:rsidRDefault="00802565" w:rsidP="007F69F0">
            <w:pPr>
              <w:spacing w:before="20" w:after="20"/>
              <w:jc w:val="center"/>
              <w:rPr>
                <w:sz w:val="18"/>
                <w:szCs w:val="20"/>
              </w:rPr>
            </w:pPr>
            <w:r w:rsidRPr="00131E21">
              <w:rPr>
                <w:sz w:val="18"/>
                <w:szCs w:val="20"/>
              </w:rPr>
              <w:t>2</w:t>
            </w:r>
          </w:p>
        </w:tc>
        <w:tc>
          <w:tcPr>
            <w:tcW w:w="0" w:type="auto"/>
            <w:gridSpan w:val="2"/>
            <w:vAlign w:val="center"/>
          </w:tcPr>
          <w:p w14:paraId="4CC0A96D" w14:textId="77777777" w:rsidR="00802565" w:rsidRPr="00131E21" w:rsidRDefault="00802565" w:rsidP="007F69F0">
            <w:pPr>
              <w:spacing w:before="20" w:after="20"/>
              <w:jc w:val="center"/>
              <w:rPr>
                <w:sz w:val="18"/>
                <w:szCs w:val="20"/>
              </w:rPr>
            </w:pPr>
            <w:r w:rsidRPr="00131E21">
              <w:rPr>
                <w:sz w:val="18"/>
                <w:szCs w:val="20"/>
              </w:rPr>
              <w:t>2.5</w:t>
            </w:r>
          </w:p>
        </w:tc>
        <w:tc>
          <w:tcPr>
            <w:tcW w:w="0" w:type="auto"/>
            <w:vAlign w:val="center"/>
          </w:tcPr>
          <w:p w14:paraId="1630865A" w14:textId="77777777" w:rsidR="00802565" w:rsidRPr="00131E21" w:rsidRDefault="00802565" w:rsidP="007F69F0">
            <w:pPr>
              <w:spacing w:before="20" w:after="20"/>
              <w:jc w:val="center"/>
              <w:rPr>
                <w:sz w:val="18"/>
                <w:szCs w:val="20"/>
              </w:rPr>
            </w:pPr>
            <w:r w:rsidRPr="00131E21">
              <w:rPr>
                <w:sz w:val="18"/>
                <w:szCs w:val="20"/>
              </w:rPr>
              <w:t>3</w:t>
            </w:r>
          </w:p>
        </w:tc>
        <w:tc>
          <w:tcPr>
            <w:tcW w:w="0" w:type="auto"/>
            <w:gridSpan w:val="2"/>
            <w:vAlign w:val="center"/>
          </w:tcPr>
          <w:p w14:paraId="5E9EF6AC" w14:textId="77777777" w:rsidR="00802565" w:rsidRPr="00131E21" w:rsidRDefault="00802565" w:rsidP="007F69F0">
            <w:pPr>
              <w:spacing w:before="20" w:after="20"/>
              <w:jc w:val="center"/>
              <w:rPr>
                <w:sz w:val="18"/>
                <w:szCs w:val="20"/>
              </w:rPr>
            </w:pPr>
            <w:r w:rsidRPr="00131E21">
              <w:rPr>
                <w:sz w:val="18"/>
                <w:szCs w:val="20"/>
              </w:rPr>
              <w:t>3.5</w:t>
            </w:r>
          </w:p>
        </w:tc>
        <w:tc>
          <w:tcPr>
            <w:tcW w:w="0" w:type="auto"/>
            <w:vAlign w:val="center"/>
          </w:tcPr>
          <w:p w14:paraId="136A055F" w14:textId="77777777" w:rsidR="00802565" w:rsidRPr="00131E21" w:rsidRDefault="00802565" w:rsidP="007F69F0">
            <w:pPr>
              <w:spacing w:before="20" w:after="20"/>
              <w:jc w:val="center"/>
              <w:rPr>
                <w:sz w:val="18"/>
                <w:szCs w:val="20"/>
              </w:rPr>
            </w:pPr>
            <w:r w:rsidRPr="00131E21">
              <w:rPr>
                <w:sz w:val="18"/>
                <w:szCs w:val="20"/>
              </w:rPr>
              <w:t>4</w:t>
            </w:r>
          </w:p>
        </w:tc>
      </w:tr>
      <w:tr w:rsidR="00802565" w:rsidRPr="00131E21" w14:paraId="2AA81275" w14:textId="77777777" w:rsidTr="007F69F0">
        <w:tc>
          <w:tcPr>
            <w:tcW w:w="0" w:type="auto"/>
            <w:vAlign w:val="center"/>
          </w:tcPr>
          <w:p w14:paraId="319864C4" w14:textId="77777777" w:rsidR="00802565" w:rsidRPr="00131E21" w:rsidRDefault="00802565" w:rsidP="007F69F0">
            <w:pPr>
              <w:spacing w:before="20" w:after="20"/>
              <w:rPr>
                <w:sz w:val="18"/>
              </w:rPr>
            </w:pPr>
            <w:r w:rsidRPr="00131E21">
              <w:rPr>
                <w:sz w:val="18"/>
              </w:rPr>
              <w:t>Focus</w:t>
            </w:r>
          </w:p>
        </w:tc>
        <w:tc>
          <w:tcPr>
            <w:tcW w:w="0" w:type="auto"/>
            <w:vAlign w:val="center"/>
          </w:tcPr>
          <w:p w14:paraId="3E5E7E48" w14:textId="77777777" w:rsidR="00802565" w:rsidRPr="00131E21" w:rsidRDefault="00802565" w:rsidP="007F69F0">
            <w:pPr>
              <w:spacing w:before="20" w:after="20"/>
              <w:jc w:val="center"/>
              <w:rPr>
                <w:sz w:val="18"/>
                <w:szCs w:val="18"/>
              </w:rPr>
            </w:pPr>
            <w:r w:rsidRPr="00131E21">
              <w:rPr>
                <w:sz w:val="18"/>
                <w:szCs w:val="22"/>
              </w:rPr>
              <w:t>Attempts to address prompt but lacks focus or is off-task.</w:t>
            </w:r>
          </w:p>
        </w:tc>
        <w:tc>
          <w:tcPr>
            <w:tcW w:w="0" w:type="auto"/>
            <w:gridSpan w:val="2"/>
            <w:vAlign w:val="center"/>
          </w:tcPr>
          <w:p w14:paraId="4A1F6A25" w14:textId="77777777" w:rsidR="00802565" w:rsidRPr="00131E21" w:rsidRDefault="00802565" w:rsidP="007F69F0">
            <w:pPr>
              <w:spacing w:before="20" w:after="20"/>
              <w:jc w:val="center"/>
              <w:rPr>
                <w:sz w:val="18"/>
                <w:szCs w:val="18"/>
              </w:rPr>
            </w:pPr>
          </w:p>
        </w:tc>
        <w:tc>
          <w:tcPr>
            <w:tcW w:w="0" w:type="auto"/>
            <w:vAlign w:val="center"/>
          </w:tcPr>
          <w:p w14:paraId="3237ED0D" w14:textId="77777777" w:rsidR="00802565" w:rsidRPr="00131E21" w:rsidRDefault="00802565" w:rsidP="007F69F0">
            <w:pPr>
              <w:spacing w:before="20" w:after="20"/>
              <w:jc w:val="center"/>
              <w:rPr>
                <w:sz w:val="18"/>
                <w:szCs w:val="18"/>
              </w:rPr>
            </w:pPr>
            <w:r w:rsidRPr="00131E21">
              <w:rPr>
                <w:sz w:val="18"/>
                <w:szCs w:val="18"/>
              </w:rPr>
              <w:t>Addresses prompt appropriately, but with a weak or uneven focus</w:t>
            </w:r>
          </w:p>
        </w:tc>
        <w:tc>
          <w:tcPr>
            <w:tcW w:w="0" w:type="auto"/>
            <w:gridSpan w:val="2"/>
            <w:vAlign w:val="center"/>
          </w:tcPr>
          <w:p w14:paraId="268DDCDF" w14:textId="77777777" w:rsidR="00802565" w:rsidRPr="00131E21" w:rsidRDefault="00802565" w:rsidP="007F69F0">
            <w:pPr>
              <w:spacing w:before="20" w:after="20"/>
              <w:jc w:val="center"/>
              <w:rPr>
                <w:sz w:val="18"/>
                <w:szCs w:val="18"/>
              </w:rPr>
            </w:pPr>
          </w:p>
        </w:tc>
        <w:tc>
          <w:tcPr>
            <w:tcW w:w="0" w:type="auto"/>
            <w:vAlign w:val="center"/>
          </w:tcPr>
          <w:p w14:paraId="2B5F25FD" w14:textId="77777777" w:rsidR="00802565" w:rsidRPr="00131E21" w:rsidRDefault="00802565" w:rsidP="007F69F0">
            <w:pPr>
              <w:spacing w:before="20" w:after="20"/>
              <w:jc w:val="center"/>
              <w:rPr>
                <w:sz w:val="18"/>
                <w:szCs w:val="18"/>
              </w:rPr>
            </w:pPr>
            <w:r w:rsidRPr="00131E21">
              <w:rPr>
                <w:sz w:val="18"/>
                <w:szCs w:val="22"/>
              </w:rPr>
              <w:t xml:space="preserve">Addresses the prompt </w:t>
            </w:r>
            <w:r>
              <w:rPr>
                <w:sz w:val="18"/>
                <w:szCs w:val="22"/>
              </w:rPr>
              <w:t xml:space="preserve">appropriately </w:t>
            </w:r>
            <w:r w:rsidRPr="00131E21">
              <w:rPr>
                <w:sz w:val="18"/>
                <w:szCs w:val="22"/>
              </w:rPr>
              <w:t xml:space="preserve">and </w:t>
            </w:r>
            <w:r>
              <w:rPr>
                <w:sz w:val="18"/>
                <w:szCs w:val="22"/>
              </w:rPr>
              <w:t>maintains a clear, steady focus.</w:t>
            </w:r>
          </w:p>
        </w:tc>
        <w:tc>
          <w:tcPr>
            <w:tcW w:w="0" w:type="auto"/>
            <w:gridSpan w:val="2"/>
            <w:vAlign w:val="center"/>
          </w:tcPr>
          <w:p w14:paraId="7C411F9E" w14:textId="77777777" w:rsidR="00802565" w:rsidRPr="00131E21" w:rsidRDefault="00802565" w:rsidP="007F69F0">
            <w:pPr>
              <w:spacing w:before="20" w:after="20"/>
              <w:jc w:val="center"/>
              <w:rPr>
                <w:sz w:val="18"/>
                <w:szCs w:val="18"/>
              </w:rPr>
            </w:pPr>
          </w:p>
        </w:tc>
        <w:tc>
          <w:tcPr>
            <w:tcW w:w="0" w:type="auto"/>
            <w:vAlign w:val="center"/>
          </w:tcPr>
          <w:p w14:paraId="6966DFE4" w14:textId="77777777" w:rsidR="00802565" w:rsidRPr="00131E21" w:rsidRDefault="00802565" w:rsidP="007F69F0">
            <w:pPr>
              <w:spacing w:before="20" w:after="20"/>
              <w:jc w:val="center"/>
              <w:rPr>
                <w:sz w:val="18"/>
                <w:szCs w:val="18"/>
              </w:rPr>
            </w:pPr>
            <w:r w:rsidRPr="00131E21">
              <w:rPr>
                <w:sz w:val="18"/>
              </w:rPr>
              <w:t xml:space="preserve">Addresses all aspects of the prompt </w:t>
            </w:r>
            <w:r>
              <w:rPr>
                <w:sz w:val="18"/>
              </w:rPr>
              <w:t xml:space="preserve">appropriately </w:t>
            </w:r>
            <w:r w:rsidRPr="00131E21">
              <w:rPr>
                <w:sz w:val="18"/>
              </w:rPr>
              <w:t>and maintains a strongly developed focus</w:t>
            </w:r>
            <w:r>
              <w:rPr>
                <w:sz w:val="18"/>
              </w:rPr>
              <w:t>.</w:t>
            </w:r>
          </w:p>
        </w:tc>
      </w:tr>
      <w:tr w:rsidR="00802565" w:rsidRPr="00131E21" w14:paraId="0B885CFF" w14:textId="77777777" w:rsidTr="007F69F0">
        <w:tc>
          <w:tcPr>
            <w:tcW w:w="0" w:type="auto"/>
            <w:vAlign w:val="center"/>
          </w:tcPr>
          <w:p w14:paraId="24C4F824" w14:textId="77777777" w:rsidR="00802565" w:rsidRPr="00131E21" w:rsidRDefault="00802565" w:rsidP="007F69F0">
            <w:pPr>
              <w:spacing w:before="20" w:after="20"/>
              <w:rPr>
                <w:sz w:val="18"/>
              </w:rPr>
            </w:pPr>
            <w:r w:rsidRPr="00131E21">
              <w:rPr>
                <w:sz w:val="18"/>
              </w:rPr>
              <w:t>Controlling Idea</w:t>
            </w:r>
          </w:p>
        </w:tc>
        <w:tc>
          <w:tcPr>
            <w:tcW w:w="0" w:type="auto"/>
            <w:vAlign w:val="center"/>
          </w:tcPr>
          <w:p w14:paraId="33703547" w14:textId="77777777" w:rsidR="00802565" w:rsidRPr="00077DD2" w:rsidRDefault="00802565" w:rsidP="007F69F0">
            <w:pPr>
              <w:spacing w:before="20" w:after="20"/>
              <w:jc w:val="center"/>
              <w:rPr>
                <w:sz w:val="18"/>
              </w:rPr>
            </w:pPr>
            <w:r w:rsidRPr="00077DD2">
              <w:rPr>
                <w:sz w:val="18"/>
              </w:rPr>
              <w:t>Attempts to establish a theme or storyline, but lacks a clear or sustained purpose.</w:t>
            </w:r>
          </w:p>
        </w:tc>
        <w:tc>
          <w:tcPr>
            <w:tcW w:w="0" w:type="auto"/>
            <w:gridSpan w:val="2"/>
            <w:vAlign w:val="center"/>
          </w:tcPr>
          <w:p w14:paraId="72B8A11C" w14:textId="77777777" w:rsidR="00802565" w:rsidRPr="00077DD2" w:rsidRDefault="00802565" w:rsidP="007F69F0">
            <w:pPr>
              <w:spacing w:before="20" w:after="20"/>
              <w:jc w:val="center"/>
            </w:pPr>
          </w:p>
        </w:tc>
        <w:tc>
          <w:tcPr>
            <w:tcW w:w="0" w:type="auto"/>
            <w:vAlign w:val="center"/>
          </w:tcPr>
          <w:p w14:paraId="3009917B" w14:textId="77777777" w:rsidR="00802565" w:rsidRPr="00077DD2" w:rsidRDefault="00802565" w:rsidP="007F69F0">
            <w:pPr>
              <w:spacing w:before="20" w:after="20"/>
              <w:jc w:val="center"/>
              <w:rPr>
                <w:sz w:val="18"/>
              </w:rPr>
            </w:pPr>
            <w:r w:rsidRPr="00077DD2">
              <w:rPr>
                <w:sz w:val="18"/>
              </w:rPr>
              <w:t>Establishes a theme or storyline, but purpose is weak, with some lapses in coherence.</w:t>
            </w:r>
          </w:p>
        </w:tc>
        <w:tc>
          <w:tcPr>
            <w:tcW w:w="0" w:type="auto"/>
            <w:gridSpan w:val="2"/>
            <w:vAlign w:val="center"/>
          </w:tcPr>
          <w:p w14:paraId="7A1EDB25" w14:textId="77777777" w:rsidR="00802565" w:rsidRPr="00077DD2" w:rsidRDefault="00802565" w:rsidP="007F69F0">
            <w:pPr>
              <w:spacing w:before="20" w:after="20"/>
              <w:jc w:val="center"/>
            </w:pPr>
          </w:p>
        </w:tc>
        <w:tc>
          <w:tcPr>
            <w:tcW w:w="0" w:type="auto"/>
            <w:vAlign w:val="center"/>
          </w:tcPr>
          <w:p w14:paraId="0CCA14E1" w14:textId="77777777" w:rsidR="00802565" w:rsidRPr="00077DD2" w:rsidRDefault="00802565" w:rsidP="007F69F0">
            <w:pPr>
              <w:spacing w:before="20" w:after="20"/>
              <w:jc w:val="center"/>
              <w:rPr>
                <w:sz w:val="18"/>
              </w:rPr>
            </w:pPr>
            <w:r w:rsidRPr="00077DD2">
              <w:rPr>
                <w:sz w:val="18"/>
              </w:rPr>
              <w:t>Establishes a theme or storyline, with a well-developed purpose carried through the narrative.</w:t>
            </w:r>
          </w:p>
        </w:tc>
        <w:tc>
          <w:tcPr>
            <w:tcW w:w="0" w:type="auto"/>
            <w:gridSpan w:val="2"/>
            <w:vAlign w:val="center"/>
          </w:tcPr>
          <w:p w14:paraId="3F8FA7B9" w14:textId="77777777" w:rsidR="00802565" w:rsidRPr="00077DD2" w:rsidRDefault="00802565" w:rsidP="007F69F0">
            <w:pPr>
              <w:spacing w:before="20" w:after="20"/>
              <w:jc w:val="center"/>
            </w:pPr>
          </w:p>
        </w:tc>
        <w:tc>
          <w:tcPr>
            <w:tcW w:w="0" w:type="auto"/>
            <w:vAlign w:val="center"/>
          </w:tcPr>
          <w:p w14:paraId="05222F97" w14:textId="77777777" w:rsidR="00802565" w:rsidRPr="00077DD2" w:rsidRDefault="00802565" w:rsidP="007F69F0">
            <w:pPr>
              <w:spacing w:before="20" w:after="20"/>
              <w:jc w:val="center"/>
              <w:rPr>
                <w:sz w:val="18"/>
              </w:rPr>
            </w:pPr>
            <w:r w:rsidRPr="00077DD2">
              <w:rPr>
                <w:sz w:val="18"/>
              </w:rPr>
              <w:t>Establishes a compelling theme or storyline, with a well developed purpose carried through the narrative through skillful use of narrative techniques.</w:t>
            </w:r>
          </w:p>
        </w:tc>
      </w:tr>
      <w:tr w:rsidR="00802565" w:rsidRPr="00131E21" w14:paraId="19F39FA2" w14:textId="77777777" w:rsidTr="007F69F0">
        <w:tc>
          <w:tcPr>
            <w:tcW w:w="0" w:type="auto"/>
            <w:vAlign w:val="center"/>
          </w:tcPr>
          <w:p w14:paraId="0CD8EA2C" w14:textId="77777777" w:rsidR="00802565" w:rsidRPr="00131E21" w:rsidRDefault="00802565" w:rsidP="007F69F0">
            <w:pPr>
              <w:spacing w:before="20" w:after="20"/>
              <w:rPr>
                <w:sz w:val="18"/>
              </w:rPr>
            </w:pPr>
            <w:r w:rsidRPr="00131E21">
              <w:rPr>
                <w:sz w:val="18"/>
              </w:rPr>
              <w:t>Reading/ Research</w:t>
            </w:r>
          </w:p>
        </w:tc>
        <w:tc>
          <w:tcPr>
            <w:tcW w:w="0" w:type="auto"/>
            <w:vAlign w:val="center"/>
          </w:tcPr>
          <w:p w14:paraId="789C6163" w14:textId="77777777" w:rsidR="00802565" w:rsidRPr="00077DD2" w:rsidRDefault="00802565" w:rsidP="007F69F0">
            <w:pPr>
              <w:spacing w:before="20" w:after="20"/>
              <w:jc w:val="center"/>
              <w:rPr>
                <w:sz w:val="18"/>
                <w:szCs w:val="18"/>
              </w:rPr>
            </w:pPr>
            <w:r w:rsidRPr="00077DD2">
              <w:rPr>
                <w:sz w:val="18"/>
                <w:szCs w:val="22"/>
              </w:rPr>
              <w:t>Directly restates information from reading materials, interviews, and/or visual materials; uses materials inaccurately, OR information from source materials is irrelevant for the purpose at hand.</w:t>
            </w:r>
          </w:p>
        </w:tc>
        <w:tc>
          <w:tcPr>
            <w:tcW w:w="0" w:type="auto"/>
            <w:gridSpan w:val="2"/>
            <w:vAlign w:val="center"/>
          </w:tcPr>
          <w:p w14:paraId="22511724" w14:textId="77777777" w:rsidR="00802565" w:rsidRPr="00077DD2" w:rsidRDefault="00802565" w:rsidP="007F69F0">
            <w:pPr>
              <w:spacing w:before="20" w:after="20"/>
              <w:jc w:val="center"/>
              <w:rPr>
                <w:sz w:val="18"/>
                <w:szCs w:val="18"/>
              </w:rPr>
            </w:pPr>
          </w:p>
        </w:tc>
        <w:tc>
          <w:tcPr>
            <w:tcW w:w="0" w:type="auto"/>
            <w:vAlign w:val="center"/>
          </w:tcPr>
          <w:p w14:paraId="1BF18371" w14:textId="77777777" w:rsidR="00802565" w:rsidRPr="00077DD2" w:rsidRDefault="00802565" w:rsidP="007F69F0">
            <w:pPr>
              <w:spacing w:before="20" w:after="20"/>
              <w:jc w:val="center"/>
              <w:rPr>
                <w:sz w:val="18"/>
                <w:szCs w:val="18"/>
              </w:rPr>
            </w:pPr>
            <w:r w:rsidRPr="00077DD2">
              <w:rPr>
                <w:sz w:val="18"/>
                <w:szCs w:val="22"/>
              </w:rPr>
              <w:t>Uses reading materials, interviews, and/or visual materials</w:t>
            </w:r>
            <w:r w:rsidRPr="00077DD2">
              <w:rPr>
                <w:sz w:val="18"/>
                <w:szCs w:val="18"/>
              </w:rPr>
              <w:t xml:space="preserve"> with minor lapses in cohesion, accuracy or relevance.</w:t>
            </w:r>
          </w:p>
        </w:tc>
        <w:tc>
          <w:tcPr>
            <w:tcW w:w="0" w:type="auto"/>
            <w:gridSpan w:val="2"/>
            <w:vAlign w:val="center"/>
          </w:tcPr>
          <w:p w14:paraId="1B4C44D8" w14:textId="77777777" w:rsidR="00802565" w:rsidRPr="00077DD2" w:rsidRDefault="00802565" w:rsidP="007F69F0">
            <w:pPr>
              <w:spacing w:before="20" w:after="20"/>
              <w:jc w:val="center"/>
              <w:rPr>
                <w:sz w:val="18"/>
                <w:szCs w:val="18"/>
              </w:rPr>
            </w:pPr>
          </w:p>
        </w:tc>
        <w:tc>
          <w:tcPr>
            <w:tcW w:w="0" w:type="auto"/>
            <w:vAlign w:val="center"/>
          </w:tcPr>
          <w:p w14:paraId="57F9CE2F" w14:textId="77777777" w:rsidR="00802565" w:rsidRPr="00077DD2" w:rsidRDefault="00802565" w:rsidP="007F69F0">
            <w:pPr>
              <w:spacing w:before="20" w:after="20"/>
              <w:jc w:val="center"/>
              <w:rPr>
                <w:sz w:val="18"/>
                <w:szCs w:val="18"/>
              </w:rPr>
            </w:pPr>
            <w:r w:rsidRPr="00077DD2">
              <w:rPr>
                <w:sz w:val="18"/>
                <w:szCs w:val="22"/>
              </w:rPr>
              <w:t>Accurately integrates reading material, interviews, and/or visual material to authenticate the narrative.</w:t>
            </w:r>
          </w:p>
        </w:tc>
        <w:tc>
          <w:tcPr>
            <w:tcW w:w="0" w:type="auto"/>
            <w:gridSpan w:val="2"/>
            <w:vAlign w:val="center"/>
          </w:tcPr>
          <w:p w14:paraId="2567D85D" w14:textId="77777777" w:rsidR="00802565" w:rsidRPr="00077DD2" w:rsidRDefault="00802565" w:rsidP="007F69F0">
            <w:pPr>
              <w:spacing w:before="20" w:after="20"/>
              <w:jc w:val="center"/>
              <w:rPr>
                <w:sz w:val="18"/>
                <w:szCs w:val="18"/>
              </w:rPr>
            </w:pPr>
          </w:p>
        </w:tc>
        <w:tc>
          <w:tcPr>
            <w:tcW w:w="0" w:type="auto"/>
            <w:vAlign w:val="center"/>
          </w:tcPr>
          <w:p w14:paraId="1BE421DB" w14:textId="77777777" w:rsidR="00802565" w:rsidRPr="00077DD2" w:rsidRDefault="00802565" w:rsidP="007F69F0">
            <w:pPr>
              <w:spacing w:before="20" w:after="20"/>
              <w:jc w:val="center"/>
              <w:rPr>
                <w:sz w:val="18"/>
                <w:szCs w:val="18"/>
              </w:rPr>
            </w:pPr>
            <w:r w:rsidRPr="00077DD2">
              <w:rPr>
                <w:sz w:val="18"/>
                <w:szCs w:val="18"/>
              </w:rPr>
              <w:t>Accurately and seamlessly integrates reading material, interviews, and/or visual material to authenticate the narrative</w:t>
            </w:r>
          </w:p>
        </w:tc>
      </w:tr>
      <w:tr w:rsidR="00802565" w:rsidRPr="00131E21" w14:paraId="032784B7" w14:textId="77777777" w:rsidTr="007F69F0">
        <w:trPr>
          <w:trHeight w:val="1853"/>
        </w:trPr>
        <w:tc>
          <w:tcPr>
            <w:tcW w:w="0" w:type="auto"/>
            <w:vAlign w:val="center"/>
          </w:tcPr>
          <w:p w14:paraId="468480F4" w14:textId="77777777" w:rsidR="00802565" w:rsidRPr="00131E21" w:rsidRDefault="00802565" w:rsidP="007F69F0">
            <w:pPr>
              <w:spacing w:before="20" w:after="20"/>
              <w:rPr>
                <w:sz w:val="18"/>
              </w:rPr>
            </w:pPr>
            <w:r w:rsidRPr="00131E21">
              <w:rPr>
                <w:sz w:val="18"/>
              </w:rPr>
              <w:t>Development</w:t>
            </w:r>
          </w:p>
        </w:tc>
        <w:tc>
          <w:tcPr>
            <w:tcW w:w="0" w:type="auto"/>
            <w:vAlign w:val="center"/>
          </w:tcPr>
          <w:p w14:paraId="6453F1F8" w14:textId="77777777" w:rsidR="00802565" w:rsidRPr="00077DD2" w:rsidRDefault="00802565" w:rsidP="007F69F0">
            <w:pPr>
              <w:spacing w:before="20" w:after="20"/>
              <w:jc w:val="center"/>
              <w:rPr>
                <w:sz w:val="18"/>
              </w:rPr>
            </w:pPr>
            <w:r w:rsidRPr="00077DD2">
              <w:rPr>
                <w:sz w:val="18"/>
              </w:rPr>
              <w:t>Description</w:t>
            </w:r>
            <w:r>
              <w:rPr>
                <w:sz w:val="18"/>
              </w:rPr>
              <w:t>s</w:t>
            </w:r>
            <w:r w:rsidRPr="00077DD2">
              <w:rPr>
                <w:sz w:val="18"/>
              </w:rPr>
              <w:t xml:space="preserve"> of experiences, individuals, and/or events are overly simplified or lack details.</w:t>
            </w:r>
          </w:p>
          <w:p w14:paraId="0376B56D" w14:textId="77777777" w:rsidR="00802565" w:rsidRPr="00077DD2" w:rsidRDefault="00802565" w:rsidP="007F69F0">
            <w:pPr>
              <w:spacing w:before="20" w:after="20"/>
              <w:jc w:val="center"/>
              <w:rPr>
                <w:sz w:val="18"/>
              </w:rPr>
            </w:pPr>
            <w:r w:rsidRPr="00077DD2">
              <w:rPr>
                <w:sz w:val="18"/>
              </w:rPr>
              <w:t>L2 Attempts to use stylistic devices (e.g., imagery, tone, humor, suspense) but devices are used awkwardly or do not serve the purpose of the narrative</w:t>
            </w:r>
          </w:p>
        </w:tc>
        <w:tc>
          <w:tcPr>
            <w:tcW w:w="0" w:type="auto"/>
            <w:gridSpan w:val="2"/>
            <w:vAlign w:val="center"/>
          </w:tcPr>
          <w:p w14:paraId="7C1AD383" w14:textId="77777777" w:rsidR="00802565" w:rsidRPr="00077DD2" w:rsidRDefault="00802565" w:rsidP="007F69F0">
            <w:pPr>
              <w:spacing w:before="20" w:after="20"/>
              <w:jc w:val="center"/>
            </w:pPr>
          </w:p>
        </w:tc>
        <w:tc>
          <w:tcPr>
            <w:tcW w:w="0" w:type="auto"/>
            <w:vAlign w:val="center"/>
          </w:tcPr>
          <w:p w14:paraId="2C313C48" w14:textId="77777777" w:rsidR="00802565" w:rsidRPr="00077DD2" w:rsidRDefault="00802565" w:rsidP="007F69F0">
            <w:pPr>
              <w:spacing w:before="20" w:after="20"/>
              <w:jc w:val="center"/>
              <w:rPr>
                <w:sz w:val="18"/>
              </w:rPr>
            </w:pPr>
            <w:r w:rsidRPr="00077DD2">
              <w:rPr>
                <w:sz w:val="18"/>
              </w:rPr>
              <w:t>Develops experiences, individuals, and/or events with some detail but sense of time, place, or character remains at the surface level.</w:t>
            </w:r>
          </w:p>
          <w:p w14:paraId="77E25B03" w14:textId="77777777" w:rsidR="00802565" w:rsidRPr="00077DD2" w:rsidRDefault="00802565" w:rsidP="007F69F0">
            <w:pPr>
              <w:spacing w:before="20" w:after="20"/>
              <w:jc w:val="center"/>
              <w:rPr>
                <w:sz w:val="18"/>
              </w:rPr>
            </w:pPr>
            <w:r w:rsidRPr="00077DD2">
              <w:rPr>
                <w:sz w:val="18"/>
              </w:rPr>
              <w:t>L2 Uses appropriate stylistic devices (e.g., imagery, tone, humor, suspense) unevenly</w:t>
            </w:r>
          </w:p>
          <w:p w14:paraId="41CA7F85" w14:textId="77777777" w:rsidR="00802565" w:rsidRPr="00077DD2" w:rsidRDefault="00802565" w:rsidP="007F69F0">
            <w:pPr>
              <w:spacing w:before="20" w:after="20"/>
              <w:jc w:val="center"/>
              <w:rPr>
                <w:sz w:val="18"/>
              </w:rPr>
            </w:pPr>
          </w:p>
        </w:tc>
        <w:tc>
          <w:tcPr>
            <w:tcW w:w="0" w:type="auto"/>
            <w:gridSpan w:val="2"/>
            <w:vAlign w:val="center"/>
          </w:tcPr>
          <w:p w14:paraId="108AEDDB" w14:textId="77777777" w:rsidR="00802565" w:rsidRPr="00077DD2" w:rsidRDefault="00802565" w:rsidP="007F69F0">
            <w:pPr>
              <w:spacing w:before="20" w:after="20"/>
              <w:jc w:val="center"/>
            </w:pPr>
          </w:p>
        </w:tc>
        <w:tc>
          <w:tcPr>
            <w:tcW w:w="0" w:type="auto"/>
            <w:vAlign w:val="center"/>
          </w:tcPr>
          <w:p w14:paraId="3CD3AA8C" w14:textId="77777777" w:rsidR="00802565" w:rsidRPr="00077DD2" w:rsidRDefault="00802565" w:rsidP="007F69F0">
            <w:pPr>
              <w:spacing w:before="20" w:after="20"/>
              <w:jc w:val="center"/>
              <w:rPr>
                <w:sz w:val="18"/>
              </w:rPr>
            </w:pPr>
            <w:r w:rsidRPr="00077DD2">
              <w:rPr>
                <w:sz w:val="18"/>
              </w:rPr>
              <w:t>Develops experiences, individuals, and/or events with sufficient detail to add depth and complexity to the sense of time, place, or character.</w:t>
            </w:r>
          </w:p>
          <w:p w14:paraId="1F429B59" w14:textId="77777777" w:rsidR="00802565" w:rsidRPr="00077DD2" w:rsidRDefault="00802565" w:rsidP="007F69F0">
            <w:pPr>
              <w:spacing w:before="20" w:after="20"/>
              <w:jc w:val="center"/>
              <w:rPr>
                <w:sz w:val="18"/>
              </w:rPr>
            </w:pPr>
            <w:r w:rsidRPr="00077DD2">
              <w:rPr>
                <w:sz w:val="18"/>
              </w:rPr>
              <w:t>L2 Uses appropriate stylistic devices (e.g., imagery, tone, humor, suspense) to support the purpose of the narrative.</w:t>
            </w:r>
          </w:p>
        </w:tc>
        <w:tc>
          <w:tcPr>
            <w:tcW w:w="0" w:type="auto"/>
            <w:gridSpan w:val="2"/>
            <w:vAlign w:val="center"/>
          </w:tcPr>
          <w:p w14:paraId="594E5AAE" w14:textId="77777777" w:rsidR="00802565" w:rsidRPr="00077DD2" w:rsidRDefault="00802565" w:rsidP="007F69F0">
            <w:pPr>
              <w:spacing w:before="20" w:after="20"/>
              <w:jc w:val="center"/>
            </w:pPr>
          </w:p>
        </w:tc>
        <w:tc>
          <w:tcPr>
            <w:tcW w:w="0" w:type="auto"/>
            <w:vAlign w:val="center"/>
          </w:tcPr>
          <w:p w14:paraId="2DF9ABA4" w14:textId="77777777" w:rsidR="00802565" w:rsidRPr="00077DD2" w:rsidRDefault="00802565" w:rsidP="007F69F0">
            <w:pPr>
              <w:spacing w:before="20" w:after="20"/>
              <w:jc w:val="center"/>
              <w:rPr>
                <w:sz w:val="18"/>
              </w:rPr>
            </w:pPr>
            <w:r w:rsidRPr="00077DD2">
              <w:rPr>
                <w:sz w:val="18"/>
              </w:rPr>
              <w:t>Elaborates on experiences, individuals, and/or events with comprehensive detail to add depth and complexity to the sense of time, place, or character.</w:t>
            </w:r>
          </w:p>
          <w:p w14:paraId="5E3A71AB" w14:textId="77777777" w:rsidR="00802565" w:rsidRPr="00077DD2" w:rsidRDefault="00802565" w:rsidP="007F69F0">
            <w:pPr>
              <w:spacing w:before="20" w:after="20"/>
              <w:jc w:val="center"/>
              <w:rPr>
                <w:sz w:val="18"/>
              </w:rPr>
            </w:pPr>
            <w:r w:rsidRPr="00077DD2">
              <w:rPr>
                <w:sz w:val="18"/>
              </w:rPr>
              <w:t>L2 Skillfully integrates appropriate stylistic devices (e.g. imagery, tone, humor, suspense) to support the purpose of the narrative.</w:t>
            </w:r>
          </w:p>
        </w:tc>
      </w:tr>
      <w:tr w:rsidR="00802565" w:rsidRPr="00131E21" w14:paraId="61BFC3F3" w14:textId="77777777" w:rsidTr="007F69F0">
        <w:tc>
          <w:tcPr>
            <w:tcW w:w="0" w:type="auto"/>
            <w:vAlign w:val="center"/>
          </w:tcPr>
          <w:p w14:paraId="1E1B20EC" w14:textId="77777777" w:rsidR="00802565" w:rsidRPr="00131E21" w:rsidRDefault="00802565" w:rsidP="007F69F0">
            <w:pPr>
              <w:spacing w:before="20" w:after="20"/>
              <w:rPr>
                <w:sz w:val="18"/>
              </w:rPr>
            </w:pPr>
            <w:r w:rsidRPr="00131E21">
              <w:rPr>
                <w:sz w:val="18"/>
              </w:rPr>
              <w:t>Organization</w:t>
            </w:r>
          </w:p>
        </w:tc>
        <w:tc>
          <w:tcPr>
            <w:tcW w:w="0" w:type="auto"/>
            <w:vAlign w:val="center"/>
          </w:tcPr>
          <w:p w14:paraId="11CAB94F" w14:textId="77777777" w:rsidR="00802565" w:rsidRPr="00131E21" w:rsidRDefault="00802565" w:rsidP="007F69F0">
            <w:pPr>
              <w:spacing w:before="20" w:after="20"/>
              <w:jc w:val="center"/>
              <w:rPr>
                <w:sz w:val="18"/>
              </w:rPr>
            </w:pPr>
            <w:r w:rsidRPr="00131E21">
              <w:rPr>
                <w:sz w:val="18"/>
              </w:rPr>
              <w:t xml:space="preserve">Attempts to </w:t>
            </w:r>
            <w:r>
              <w:rPr>
                <w:sz w:val="18"/>
              </w:rPr>
              <w:t>use a</w:t>
            </w:r>
            <w:r w:rsidRPr="00131E21">
              <w:rPr>
                <w:sz w:val="18"/>
              </w:rPr>
              <w:t xml:space="preserve"> narrative structure; composition is disconnected or rambling.</w:t>
            </w:r>
          </w:p>
        </w:tc>
        <w:tc>
          <w:tcPr>
            <w:tcW w:w="0" w:type="auto"/>
            <w:gridSpan w:val="2"/>
            <w:vAlign w:val="center"/>
          </w:tcPr>
          <w:p w14:paraId="2933BF54" w14:textId="77777777" w:rsidR="00802565" w:rsidRPr="00131E21" w:rsidRDefault="00802565" w:rsidP="007F69F0">
            <w:pPr>
              <w:spacing w:before="20" w:after="20"/>
              <w:jc w:val="center"/>
            </w:pPr>
          </w:p>
        </w:tc>
        <w:tc>
          <w:tcPr>
            <w:tcW w:w="0" w:type="auto"/>
            <w:vAlign w:val="center"/>
          </w:tcPr>
          <w:p w14:paraId="413FB2C3" w14:textId="77777777" w:rsidR="00802565" w:rsidRPr="00131E21" w:rsidRDefault="00802565" w:rsidP="007F69F0">
            <w:pPr>
              <w:spacing w:before="20" w:after="20"/>
              <w:jc w:val="center"/>
              <w:rPr>
                <w:sz w:val="18"/>
              </w:rPr>
            </w:pPr>
            <w:r w:rsidRPr="00131E21">
              <w:rPr>
                <w:sz w:val="18"/>
              </w:rPr>
              <w:t>Applies a narrative structure</w:t>
            </w:r>
            <w:r>
              <w:rPr>
                <w:sz w:val="18"/>
              </w:rPr>
              <w:t xml:space="preserve"> (chronological or descriptive)</w:t>
            </w:r>
            <w:r w:rsidRPr="00131E21">
              <w:rPr>
                <w:sz w:val="18"/>
              </w:rPr>
              <w:t>, with some lapses in coherence or awkward use of the organizational structure.</w:t>
            </w:r>
          </w:p>
        </w:tc>
        <w:tc>
          <w:tcPr>
            <w:tcW w:w="0" w:type="auto"/>
            <w:gridSpan w:val="2"/>
            <w:vAlign w:val="center"/>
          </w:tcPr>
          <w:p w14:paraId="43B9B3FD" w14:textId="77777777" w:rsidR="00802565" w:rsidRPr="00131E21" w:rsidRDefault="00802565" w:rsidP="007F69F0">
            <w:pPr>
              <w:spacing w:before="20" w:after="20"/>
              <w:jc w:val="center"/>
            </w:pPr>
          </w:p>
        </w:tc>
        <w:tc>
          <w:tcPr>
            <w:tcW w:w="0" w:type="auto"/>
            <w:vAlign w:val="center"/>
          </w:tcPr>
          <w:p w14:paraId="463ABFE2" w14:textId="77777777" w:rsidR="00802565" w:rsidRPr="00131E21" w:rsidRDefault="00802565" w:rsidP="007F69F0">
            <w:pPr>
              <w:spacing w:before="20" w:after="20"/>
              <w:jc w:val="center"/>
              <w:rPr>
                <w:sz w:val="18"/>
              </w:rPr>
            </w:pPr>
            <w:r w:rsidRPr="00131E21">
              <w:rPr>
                <w:sz w:val="18"/>
              </w:rPr>
              <w:t>Applies a narrative structure</w:t>
            </w:r>
            <w:r>
              <w:rPr>
                <w:sz w:val="18"/>
              </w:rPr>
              <w:t xml:space="preserve"> (chronological or descriptive)</w:t>
            </w:r>
            <w:r w:rsidRPr="00131E21">
              <w:rPr>
                <w:sz w:val="18"/>
              </w:rPr>
              <w:t xml:space="preserve">  appropriate to the purpose, task, and audience; storyline </w:t>
            </w:r>
            <w:r>
              <w:rPr>
                <w:sz w:val="18"/>
              </w:rPr>
              <w:t>clearly conveys the theme or purpose</w:t>
            </w:r>
          </w:p>
        </w:tc>
        <w:tc>
          <w:tcPr>
            <w:tcW w:w="0" w:type="auto"/>
            <w:gridSpan w:val="2"/>
            <w:vAlign w:val="center"/>
          </w:tcPr>
          <w:p w14:paraId="56E02C2C" w14:textId="77777777" w:rsidR="00802565" w:rsidRPr="00131E21" w:rsidRDefault="00802565" w:rsidP="007F69F0">
            <w:pPr>
              <w:spacing w:before="20" w:after="20"/>
              <w:jc w:val="center"/>
            </w:pPr>
          </w:p>
        </w:tc>
        <w:tc>
          <w:tcPr>
            <w:tcW w:w="0" w:type="auto"/>
            <w:vAlign w:val="center"/>
          </w:tcPr>
          <w:p w14:paraId="710B837A" w14:textId="77777777" w:rsidR="00802565" w:rsidRPr="00131E21" w:rsidRDefault="00802565" w:rsidP="007F69F0">
            <w:pPr>
              <w:pStyle w:val="Default"/>
              <w:spacing w:before="20" w:after="20"/>
              <w:jc w:val="center"/>
              <w:rPr>
                <w:sz w:val="18"/>
              </w:rPr>
            </w:pPr>
            <w:r w:rsidRPr="00131E21">
              <w:rPr>
                <w:sz w:val="18"/>
              </w:rPr>
              <w:t xml:space="preserve">Applies a complex narrative structure (chronological or descriptive) </w:t>
            </w:r>
            <w:r>
              <w:rPr>
                <w:sz w:val="18"/>
              </w:rPr>
              <w:t xml:space="preserve">appropriate to </w:t>
            </w:r>
            <w:r w:rsidRPr="00131E21">
              <w:rPr>
                <w:sz w:val="18"/>
              </w:rPr>
              <w:t>the purpose, task and audience.</w:t>
            </w:r>
            <w:r>
              <w:rPr>
                <w:sz w:val="18"/>
              </w:rPr>
              <w:t xml:space="preserve"> </w:t>
            </w:r>
            <w:r w:rsidRPr="00131E21">
              <w:rPr>
                <w:sz w:val="18"/>
              </w:rPr>
              <w:t>that enhances communication of</w:t>
            </w:r>
            <w:r>
              <w:rPr>
                <w:sz w:val="18"/>
              </w:rPr>
              <w:t xml:space="preserve"> theme or purpose and keeps the reader engaged</w:t>
            </w:r>
          </w:p>
        </w:tc>
      </w:tr>
      <w:tr w:rsidR="00802565" w:rsidRPr="00131E21" w14:paraId="772EFFF3" w14:textId="77777777" w:rsidTr="007F69F0">
        <w:tc>
          <w:tcPr>
            <w:tcW w:w="0" w:type="auto"/>
            <w:vAlign w:val="center"/>
          </w:tcPr>
          <w:p w14:paraId="14CD1905" w14:textId="77777777" w:rsidR="00802565" w:rsidRPr="00131E21" w:rsidRDefault="00802565" w:rsidP="007F69F0">
            <w:pPr>
              <w:spacing w:before="20" w:after="20"/>
              <w:rPr>
                <w:sz w:val="18"/>
              </w:rPr>
            </w:pPr>
            <w:r w:rsidRPr="00131E21">
              <w:rPr>
                <w:sz w:val="18"/>
              </w:rPr>
              <w:t>Conventions</w:t>
            </w:r>
          </w:p>
        </w:tc>
        <w:tc>
          <w:tcPr>
            <w:tcW w:w="0" w:type="auto"/>
            <w:vAlign w:val="center"/>
          </w:tcPr>
          <w:p w14:paraId="1B45A332" w14:textId="77777777" w:rsidR="00802565" w:rsidRPr="00131E21" w:rsidRDefault="00802565" w:rsidP="007F69F0">
            <w:pPr>
              <w:spacing w:before="20" w:after="20"/>
              <w:jc w:val="center"/>
              <w:rPr>
                <w:sz w:val="18"/>
                <w:szCs w:val="18"/>
              </w:rPr>
            </w:pPr>
            <w:r>
              <w:rPr>
                <w:sz w:val="18"/>
                <w:szCs w:val="22"/>
              </w:rPr>
              <w:t>L</w:t>
            </w:r>
            <w:r w:rsidRPr="00131E21">
              <w:rPr>
                <w:sz w:val="18"/>
                <w:szCs w:val="22"/>
              </w:rPr>
              <w:t>acks control of grammar, usage, and mechanics; little or ineffective use of transitions.</w:t>
            </w:r>
          </w:p>
        </w:tc>
        <w:tc>
          <w:tcPr>
            <w:tcW w:w="0" w:type="auto"/>
            <w:gridSpan w:val="2"/>
            <w:vAlign w:val="center"/>
          </w:tcPr>
          <w:p w14:paraId="5992687D" w14:textId="77777777" w:rsidR="00802565" w:rsidRPr="00131E21" w:rsidRDefault="00802565" w:rsidP="007F69F0">
            <w:pPr>
              <w:spacing w:before="20" w:after="20"/>
              <w:jc w:val="center"/>
              <w:rPr>
                <w:sz w:val="18"/>
                <w:szCs w:val="18"/>
              </w:rPr>
            </w:pPr>
          </w:p>
        </w:tc>
        <w:tc>
          <w:tcPr>
            <w:tcW w:w="0" w:type="auto"/>
            <w:vAlign w:val="center"/>
          </w:tcPr>
          <w:p w14:paraId="60BF6D82" w14:textId="77777777" w:rsidR="00802565" w:rsidRPr="00131E21" w:rsidRDefault="00802565" w:rsidP="007F69F0">
            <w:pPr>
              <w:spacing w:before="20" w:after="20"/>
              <w:jc w:val="center"/>
              <w:rPr>
                <w:sz w:val="18"/>
                <w:szCs w:val="18"/>
              </w:rPr>
            </w:pPr>
            <w:r w:rsidRPr="00131E21">
              <w:rPr>
                <w:sz w:val="18"/>
                <w:szCs w:val="22"/>
              </w:rPr>
              <w:t>Demonstrates an uneven command of standard English; inconsistent</w:t>
            </w:r>
            <w:r>
              <w:rPr>
                <w:sz w:val="18"/>
                <w:szCs w:val="22"/>
              </w:rPr>
              <w:t>ly</w:t>
            </w:r>
            <w:r w:rsidRPr="00131E21">
              <w:rPr>
                <w:sz w:val="18"/>
                <w:szCs w:val="22"/>
              </w:rPr>
              <w:t xml:space="preserve"> use</w:t>
            </w:r>
            <w:r>
              <w:rPr>
                <w:sz w:val="18"/>
                <w:szCs w:val="22"/>
              </w:rPr>
              <w:t>s</w:t>
            </w:r>
            <w:r w:rsidRPr="00131E21">
              <w:rPr>
                <w:sz w:val="18"/>
                <w:szCs w:val="22"/>
              </w:rPr>
              <w:t xml:space="preserve"> transitions between sentences and paragraphs to connect ideas.</w:t>
            </w:r>
          </w:p>
        </w:tc>
        <w:tc>
          <w:tcPr>
            <w:tcW w:w="0" w:type="auto"/>
            <w:gridSpan w:val="2"/>
            <w:vAlign w:val="center"/>
          </w:tcPr>
          <w:p w14:paraId="2AD8F5DC" w14:textId="77777777" w:rsidR="00802565" w:rsidRPr="00131E21" w:rsidRDefault="00802565" w:rsidP="007F69F0">
            <w:pPr>
              <w:spacing w:before="20" w:after="20"/>
              <w:jc w:val="center"/>
              <w:rPr>
                <w:sz w:val="18"/>
                <w:szCs w:val="18"/>
              </w:rPr>
            </w:pPr>
          </w:p>
        </w:tc>
        <w:tc>
          <w:tcPr>
            <w:tcW w:w="0" w:type="auto"/>
            <w:vAlign w:val="center"/>
          </w:tcPr>
          <w:p w14:paraId="605CC665" w14:textId="77777777" w:rsidR="00802565" w:rsidRPr="00131E21" w:rsidRDefault="00802565" w:rsidP="007F69F0">
            <w:pPr>
              <w:spacing w:before="20" w:after="20"/>
              <w:jc w:val="center"/>
              <w:rPr>
                <w:sz w:val="18"/>
                <w:szCs w:val="18"/>
              </w:rPr>
            </w:pPr>
            <w:r w:rsidRPr="00590190">
              <w:rPr>
                <w:sz w:val="18"/>
                <w:szCs w:val="22"/>
              </w:rPr>
              <w:t xml:space="preserve">Demonstrates a command of standard English conventions with few errors; consistently uses transitions between sentences and paragraphs to connect ideas. </w:t>
            </w:r>
            <w:r>
              <w:rPr>
                <w:rFonts w:cs="Tahoma"/>
                <w:color w:val="000000"/>
                <w:sz w:val="18"/>
                <w:szCs w:val="18"/>
              </w:rPr>
              <w:t>P</w:t>
            </w:r>
            <w:r w:rsidRPr="00590190">
              <w:rPr>
                <w:rFonts w:cs="Tahoma"/>
                <w:color w:val="000000"/>
                <w:sz w:val="18"/>
                <w:szCs w:val="18"/>
              </w:rPr>
              <w:t>rovides bibliography or works consulted when prompted</w:t>
            </w:r>
            <w:r w:rsidRPr="00590190">
              <w:rPr>
                <w:sz w:val="18"/>
                <w:szCs w:val="18"/>
              </w:rPr>
              <w:t>.</w:t>
            </w:r>
            <w:r>
              <w:rPr>
                <w:sz w:val="18"/>
                <w:szCs w:val="22"/>
              </w:rPr>
              <w:t xml:space="preserve"> </w:t>
            </w:r>
          </w:p>
        </w:tc>
        <w:tc>
          <w:tcPr>
            <w:tcW w:w="0" w:type="auto"/>
            <w:gridSpan w:val="2"/>
            <w:vAlign w:val="center"/>
          </w:tcPr>
          <w:p w14:paraId="623409D9" w14:textId="77777777" w:rsidR="00802565" w:rsidRPr="00131E21" w:rsidRDefault="00802565" w:rsidP="007F69F0">
            <w:pPr>
              <w:spacing w:before="20" w:after="20"/>
              <w:jc w:val="center"/>
              <w:rPr>
                <w:sz w:val="18"/>
                <w:szCs w:val="18"/>
              </w:rPr>
            </w:pPr>
          </w:p>
        </w:tc>
        <w:tc>
          <w:tcPr>
            <w:tcW w:w="0" w:type="auto"/>
            <w:vAlign w:val="center"/>
          </w:tcPr>
          <w:p w14:paraId="016ABF06" w14:textId="77777777" w:rsidR="00802565" w:rsidRPr="00131E21" w:rsidRDefault="00802565" w:rsidP="007F69F0">
            <w:pPr>
              <w:pStyle w:val="Default"/>
              <w:spacing w:before="20" w:after="20"/>
              <w:jc w:val="center"/>
              <w:rPr>
                <w:sz w:val="18"/>
                <w:szCs w:val="22"/>
              </w:rPr>
            </w:pPr>
            <w:r w:rsidRPr="00131E21">
              <w:rPr>
                <w:sz w:val="18"/>
                <w:szCs w:val="22"/>
              </w:rPr>
              <w:t>Demonstrates a well-developed command of standard English conventions; effective</w:t>
            </w:r>
            <w:r>
              <w:rPr>
                <w:sz w:val="18"/>
                <w:szCs w:val="22"/>
              </w:rPr>
              <w:t>ly uses</w:t>
            </w:r>
            <w:r w:rsidRPr="00131E21">
              <w:rPr>
                <w:sz w:val="18"/>
                <w:szCs w:val="22"/>
              </w:rPr>
              <w:t xml:space="preserve"> transitions between sentences and paragraphs to connect ideas.</w:t>
            </w:r>
            <w:r>
              <w:rPr>
                <w:sz w:val="18"/>
                <w:szCs w:val="22"/>
              </w:rPr>
              <w:t xml:space="preserve"> </w:t>
            </w:r>
            <w:r w:rsidRPr="00590190">
              <w:rPr>
                <w:rFonts w:cs="Tahoma"/>
                <w:sz w:val="18"/>
                <w:szCs w:val="18"/>
              </w:rPr>
              <w:t>Provides bibliography or works consulted when prompted</w:t>
            </w:r>
            <w:r>
              <w:rPr>
                <w:rFonts w:cs="Tahoma"/>
                <w:sz w:val="18"/>
                <w:szCs w:val="18"/>
              </w:rPr>
              <w:t xml:space="preserve">. </w:t>
            </w:r>
          </w:p>
        </w:tc>
      </w:tr>
      <w:tr w:rsidR="00802565" w:rsidRPr="00131E21" w14:paraId="58809DC8" w14:textId="77777777" w:rsidTr="007F69F0">
        <w:tc>
          <w:tcPr>
            <w:tcW w:w="0" w:type="auto"/>
            <w:vAlign w:val="center"/>
          </w:tcPr>
          <w:p w14:paraId="611E0503" w14:textId="77777777" w:rsidR="00802565" w:rsidRPr="00131E21" w:rsidRDefault="00802565" w:rsidP="007F69F0">
            <w:pPr>
              <w:spacing w:before="20" w:after="20"/>
              <w:rPr>
                <w:sz w:val="18"/>
              </w:rPr>
            </w:pPr>
            <w:r w:rsidRPr="00131E21">
              <w:rPr>
                <w:sz w:val="18"/>
              </w:rPr>
              <w:t>Content Understanding</w:t>
            </w:r>
          </w:p>
        </w:tc>
        <w:tc>
          <w:tcPr>
            <w:tcW w:w="0" w:type="auto"/>
            <w:vAlign w:val="center"/>
          </w:tcPr>
          <w:p w14:paraId="57B33382" w14:textId="77777777" w:rsidR="00802565" w:rsidRPr="00131E21" w:rsidRDefault="00802565" w:rsidP="007F69F0">
            <w:pPr>
              <w:spacing w:before="20" w:after="20"/>
              <w:jc w:val="center"/>
              <w:rPr>
                <w:sz w:val="18"/>
                <w:szCs w:val="18"/>
              </w:rPr>
            </w:pPr>
            <w:r w:rsidRPr="00131E21">
              <w:rPr>
                <w:sz w:val="18"/>
                <w:szCs w:val="18"/>
              </w:rPr>
              <w:t>Attempts to include disciplinary content, but understanding of content is weak; content is irrelevant, inappropriate, or inaccurate.</w:t>
            </w:r>
          </w:p>
        </w:tc>
        <w:tc>
          <w:tcPr>
            <w:tcW w:w="0" w:type="auto"/>
            <w:gridSpan w:val="2"/>
            <w:vAlign w:val="center"/>
          </w:tcPr>
          <w:p w14:paraId="10CBDFE4" w14:textId="77777777" w:rsidR="00802565" w:rsidRPr="00131E21" w:rsidRDefault="00802565" w:rsidP="007F69F0">
            <w:pPr>
              <w:spacing w:before="20" w:after="20"/>
              <w:jc w:val="center"/>
              <w:rPr>
                <w:sz w:val="18"/>
                <w:szCs w:val="18"/>
              </w:rPr>
            </w:pPr>
          </w:p>
        </w:tc>
        <w:tc>
          <w:tcPr>
            <w:tcW w:w="0" w:type="auto"/>
            <w:vAlign w:val="center"/>
          </w:tcPr>
          <w:p w14:paraId="7858E340" w14:textId="77777777" w:rsidR="00802565" w:rsidRPr="00131E21" w:rsidRDefault="00802565" w:rsidP="007F69F0">
            <w:pPr>
              <w:spacing w:before="20" w:after="20"/>
              <w:jc w:val="center"/>
              <w:rPr>
                <w:sz w:val="18"/>
                <w:szCs w:val="18"/>
              </w:rPr>
            </w:pPr>
            <w:r w:rsidRPr="00131E21">
              <w:rPr>
                <w:sz w:val="18"/>
                <w:szCs w:val="18"/>
              </w:rPr>
              <w:t>Briefly notes disciplinary content relevant to the prompt; shows basic or uneven understanding of content; minor errors in explanations.</w:t>
            </w:r>
          </w:p>
        </w:tc>
        <w:tc>
          <w:tcPr>
            <w:tcW w:w="0" w:type="auto"/>
            <w:gridSpan w:val="2"/>
            <w:vAlign w:val="center"/>
          </w:tcPr>
          <w:p w14:paraId="0512FBA6" w14:textId="77777777" w:rsidR="00802565" w:rsidRPr="00131E21" w:rsidRDefault="00802565" w:rsidP="007F69F0">
            <w:pPr>
              <w:spacing w:before="20" w:after="20"/>
              <w:jc w:val="center"/>
              <w:rPr>
                <w:sz w:val="18"/>
                <w:szCs w:val="18"/>
              </w:rPr>
            </w:pPr>
          </w:p>
        </w:tc>
        <w:tc>
          <w:tcPr>
            <w:tcW w:w="0" w:type="auto"/>
            <w:vAlign w:val="center"/>
          </w:tcPr>
          <w:p w14:paraId="444CCA46" w14:textId="77777777" w:rsidR="00802565" w:rsidRPr="00131E21" w:rsidRDefault="00802565" w:rsidP="007F69F0">
            <w:pPr>
              <w:spacing w:before="20" w:after="20"/>
              <w:jc w:val="center"/>
              <w:rPr>
                <w:sz w:val="18"/>
                <w:szCs w:val="18"/>
              </w:rPr>
            </w:pPr>
            <w:r w:rsidRPr="00131E21">
              <w:rPr>
                <w:sz w:val="18"/>
                <w:szCs w:val="18"/>
              </w:rPr>
              <w:t>Accurately presents disciplinary content relevant to the prompt with sufficient explanations that demonstrate understanding.</w:t>
            </w:r>
          </w:p>
        </w:tc>
        <w:tc>
          <w:tcPr>
            <w:tcW w:w="0" w:type="auto"/>
            <w:gridSpan w:val="2"/>
            <w:vAlign w:val="center"/>
          </w:tcPr>
          <w:p w14:paraId="50F8B765" w14:textId="77777777" w:rsidR="00802565" w:rsidRPr="00131E21" w:rsidRDefault="00802565" w:rsidP="007F69F0">
            <w:pPr>
              <w:spacing w:before="20" w:after="20"/>
              <w:jc w:val="center"/>
              <w:rPr>
                <w:sz w:val="18"/>
                <w:szCs w:val="18"/>
              </w:rPr>
            </w:pPr>
          </w:p>
        </w:tc>
        <w:tc>
          <w:tcPr>
            <w:tcW w:w="0" w:type="auto"/>
            <w:vAlign w:val="center"/>
          </w:tcPr>
          <w:p w14:paraId="70A080F8" w14:textId="77777777" w:rsidR="00802565" w:rsidRPr="00131E21" w:rsidRDefault="00802565" w:rsidP="007F69F0">
            <w:pPr>
              <w:spacing w:before="20" w:after="20"/>
              <w:jc w:val="center"/>
              <w:rPr>
                <w:sz w:val="18"/>
                <w:szCs w:val="18"/>
              </w:rPr>
            </w:pPr>
            <w:r w:rsidRPr="00131E21">
              <w:rPr>
                <w:sz w:val="18"/>
                <w:szCs w:val="18"/>
              </w:rPr>
              <w:t>Integrates relevant and accurate disciplinary content with thorough explanations that demonstrate in-depth understanding.</w:t>
            </w:r>
          </w:p>
        </w:tc>
      </w:tr>
    </w:tbl>
    <w:p w14:paraId="103B7992" w14:textId="77777777" w:rsidR="00802565" w:rsidRPr="00802565" w:rsidRDefault="00802565" w:rsidP="00802565">
      <w:pPr>
        <w:pStyle w:val="TaskType"/>
        <w:spacing w:before="0"/>
        <w:rPr>
          <w:sz w:val="16"/>
          <w:szCs w:val="16"/>
        </w:rPr>
      </w:pPr>
    </w:p>
    <w:sectPr w:rsidR="00802565" w:rsidRPr="00802565" w:rsidSect="001A2738">
      <w:pgSz w:w="15840" w:h="12240" w:orient="landscape"/>
      <w:pgMar w:top="864" w:right="864" w:bottom="864" w:left="864" w:header="720" w:footer="720" w:gutter="0"/>
      <w:cols w:space="72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92F97" w14:textId="77777777" w:rsidR="00A517D4" w:rsidRDefault="00A517D4">
      <w:r>
        <w:separator/>
      </w:r>
    </w:p>
  </w:endnote>
  <w:endnote w:type="continuationSeparator" w:id="0">
    <w:p w14:paraId="13ED02FA" w14:textId="77777777" w:rsidR="00A517D4" w:rsidRDefault="00A51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258AB" w14:textId="77777777" w:rsidR="00F32178" w:rsidRDefault="00F32178">
    <w:pPr>
      <w:pStyle w:val="Footer"/>
      <w:jc w:val="center"/>
      <w:rPr>
        <w:sz w:val="18"/>
      </w:rPr>
    </w:pPr>
    <w:r>
      <w:rPr>
        <w:sz w:val="18"/>
      </w:rPr>
      <w:t>© Literacy Design Collaborative, 2011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38655" w14:textId="77777777" w:rsidR="00F32178" w:rsidRPr="00751BC6" w:rsidRDefault="00F32178" w:rsidP="00B910F4">
    <w:pPr>
      <w:pStyle w:val="Footer"/>
      <w:framePr w:wrap="around" w:vAnchor="text" w:hAnchor="margin" w:xAlign="right" w:y="1"/>
      <w:rPr>
        <w:rStyle w:val="PageNumber"/>
      </w:rPr>
    </w:pPr>
    <w:r w:rsidRPr="00751BC6">
      <w:rPr>
        <w:rStyle w:val="PageNumber"/>
        <w:sz w:val="22"/>
        <w:szCs w:val="22"/>
      </w:rPr>
      <w:fldChar w:fldCharType="begin"/>
    </w:r>
    <w:r w:rsidRPr="00751BC6">
      <w:rPr>
        <w:rStyle w:val="PageNumber"/>
        <w:sz w:val="22"/>
        <w:szCs w:val="22"/>
      </w:rPr>
      <w:instrText xml:space="preserve">PAGE  </w:instrText>
    </w:r>
    <w:r w:rsidRPr="00751BC6">
      <w:rPr>
        <w:rStyle w:val="PageNumber"/>
        <w:sz w:val="22"/>
        <w:szCs w:val="22"/>
      </w:rPr>
      <w:fldChar w:fldCharType="separate"/>
    </w:r>
    <w:r w:rsidR="000644CE">
      <w:rPr>
        <w:rStyle w:val="PageNumber"/>
        <w:noProof/>
        <w:sz w:val="22"/>
        <w:szCs w:val="22"/>
      </w:rPr>
      <w:t>8</w:t>
    </w:r>
    <w:r w:rsidRPr="00751BC6">
      <w:rPr>
        <w:rStyle w:val="PageNumber"/>
        <w:sz w:val="22"/>
        <w:szCs w:val="22"/>
      </w:rPr>
      <w:fldChar w:fldCharType="end"/>
    </w:r>
  </w:p>
  <w:p w14:paraId="75E5294B" w14:textId="3215A400" w:rsidR="00F32178" w:rsidRPr="00B910F4" w:rsidRDefault="00F32178" w:rsidP="00B910F4">
    <w:pPr>
      <w:pStyle w:val="Footer"/>
      <w:ind w:right="360"/>
      <w:rPr>
        <w:sz w:val="22"/>
        <w:szCs w:val="22"/>
      </w:rPr>
    </w:pPr>
    <w:r>
      <w:rPr>
        <w:noProof/>
        <w:lang w:eastAsia="en-US"/>
      </w:rPr>
      <mc:AlternateContent>
        <mc:Choice Requires="wps">
          <w:drawing>
            <wp:anchor distT="4294967295" distB="4294967295" distL="114300" distR="114300" simplePos="0" relativeHeight="251683840" behindDoc="0" locked="0" layoutInCell="1" allowOverlap="1" wp14:anchorId="2572A17C" wp14:editId="6823DB16">
              <wp:simplePos x="0" y="0"/>
              <wp:positionH relativeFrom="column">
                <wp:posOffset>-31750</wp:posOffset>
              </wp:positionH>
              <wp:positionV relativeFrom="paragraph">
                <wp:posOffset>-101601</wp:posOffset>
              </wp:positionV>
              <wp:extent cx="9023985" cy="0"/>
              <wp:effectExtent l="50800" t="76200" r="69215" b="10160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flip:y;z-index:251683840;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2.45pt,-7.95pt" to="708.1pt,-7.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" strokecolor="#a6a1a1" strokeweight="2pt">
              <v:shadow on="t" opacity="22938f" offset="0,0"/>
            </v:line>
          </w:pict>
        </mc:Fallback>
      </mc:AlternateContent>
    </w:r>
    <w:r>
      <w:rPr>
        <w:noProof/>
        <w:sz w:val="22"/>
        <w:szCs w:val="22"/>
      </w:rPr>
      <w:t xml:space="preserve">Template Task Collection 1 | </w:t>
    </w:r>
    <w:r>
      <w:rPr>
        <w:rStyle w:val="PageNumber"/>
        <w:sz w:val="22"/>
        <w:szCs w:val="22"/>
      </w:rPr>
      <w:t xml:space="preserve">© Literacy Design Collaborative, November 2011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667BC" w14:textId="77777777" w:rsidR="00F32178" w:rsidRDefault="00F3217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D8EFA" w14:textId="77777777" w:rsidR="00F32178" w:rsidRDefault="00F32178"/>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E71F9" w14:textId="77777777" w:rsidR="00F32178" w:rsidRDefault="00F32178"/>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98460" w14:textId="77777777" w:rsidR="00F32178" w:rsidRDefault="00F32178">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19583" w14:textId="77777777" w:rsidR="00F32178" w:rsidRDefault="00F32178">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E780F" w14:textId="43A28C83" w:rsidR="00F32178" w:rsidRDefault="00F32178">
    <w:pPr>
      <w:pStyle w:val="Footer"/>
      <w:ind w:right="360"/>
      <w:rPr>
        <w:rStyle w:val="PageNumber1"/>
      </w:rPr>
    </w:pPr>
    <w:r>
      <w:rPr>
        <w:noProof/>
        <w:lang w:eastAsia="en-US"/>
      </w:rPr>
      <mc:AlternateContent>
        <mc:Choice Requires="wps">
          <w:drawing>
            <wp:anchor distT="0" distB="0" distL="4294966661" distR="4294966661" simplePos="0" relativeHeight="251658240" behindDoc="0" locked="0" layoutInCell="1" allowOverlap="1" wp14:anchorId="71781DD3" wp14:editId="59E50FF8">
              <wp:simplePos x="0" y="0"/>
              <wp:positionH relativeFrom="page">
                <wp:posOffset>9357360</wp:posOffset>
              </wp:positionH>
              <wp:positionV relativeFrom="paragraph">
                <wp:posOffset>635</wp:posOffset>
              </wp:positionV>
              <wp:extent cx="152400" cy="174625"/>
              <wp:effectExtent l="0" t="0" r="0" b="3175"/>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C489B" w14:textId="77777777" w:rsidR="00F32178" w:rsidRDefault="00F32178">
                          <w:pPr>
                            <w:pStyle w:val="Footer"/>
                          </w:pPr>
                          <w:r>
                            <w:fldChar w:fldCharType="begin"/>
                          </w:r>
                          <w:r>
                            <w:instrText xml:space="preserve"> PAGE </w:instrText>
                          </w:r>
                          <w:r>
                            <w:fldChar w:fldCharType="separate"/>
                          </w:r>
                          <w:r>
                            <w:rPr>
                              <w:noProof/>
                            </w:rPr>
                            <w:t>18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736.8pt;margin-top:.05pt;width:12pt;height:13.75pt;z-index:251658240;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" stroked="f">
              <v:textbox inset="0,0,0,0">
                <w:txbxContent>
                  <w:p w14:paraId="41EC489B" w14:textId="77777777" w:rsidR="00C42881" w:rsidRDefault="00C42881">
                    <w:pPr>
                      <w:pStyle w:val="Footer"/>
                    </w:pPr>
                    <w:r>
                      <w:fldChar w:fldCharType="begin"/>
                    </w:r>
                    <w:r>
                      <w:instrText xml:space="preserve"> PAGE </w:instrText>
                    </w:r>
                    <w:r>
                      <w:fldChar w:fldCharType="separate"/>
                    </w:r>
                    <w:r>
                      <w:rPr>
                        <w:noProof/>
                      </w:rPr>
                      <w:t>18</w:t>
                    </w:r>
                    <w:r>
                      <w:rPr>
                        <w:noProof/>
                      </w:rPr>
                      <w:fldChar w:fldCharType="end"/>
                    </w:r>
                  </w:p>
                </w:txbxContent>
              </v:textbox>
              <w10:wrap type="square" side="largest" anchorx="page"/>
            </v:shape>
          </w:pict>
        </mc:Fallback>
      </mc:AlternateContent>
    </w:r>
    <w:r>
      <w:rPr>
        <w:sz w:val="18"/>
        <w:szCs w:val="22"/>
      </w:rPr>
      <w:t xml:space="preserve">Template Task Collection 1 | </w:t>
    </w:r>
    <w:r>
      <w:rPr>
        <w:rStyle w:val="PageNumber1"/>
        <w:sz w:val="18"/>
        <w:szCs w:val="22"/>
      </w:rPr>
      <w:t>September 2011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99905" w14:textId="77777777" w:rsidR="00F32178" w:rsidRDefault="00F32178"/>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C596F" w14:textId="77777777" w:rsidR="00F32178" w:rsidRDefault="00F32178"/>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5CB29" w14:textId="77777777" w:rsidR="00F32178" w:rsidRDefault="00F321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10EE" w14:textId="77777777" w:rsidR="00F32178" w:rsidRPr="00751BC6" w:rsidRDefault="00F32178" w:rsidP="00B910F4">
    <w:pPr>
      <w:pStyle w:val="Footer"/>
      <w:framePr w:wrap="around" w:vAnchor="text" w:hAnchor="margin" w:xAlign="right" w:y="1"/>
      <w:rPr>
        <w:rStyle w:val="PageNumber"/>
      </w:rPr>
    </w:pPr>
    <w:r w:rsidRPr="00751BC6">
      <w:rPr>
        <w:rStyle w:val="PageNumber"/>
        <w:sz w:val="22"/>
        <w:szCs w:val="22"/>
      </w:rPr>
      <w:fldChar w:fldCharType="begin"/>
    </w:r>
    <w:r w:rsidRPr="00751BC6">
      <w:rPr>
        <w:rStyle w:val="PageNumber"/>
        <w:sz w:val="22"/>
        <w:szCs w:val="22"/>
      </w:rPr>
      <w:instrText xml:space="preserve">PAGE  </w:instrText>
    </w:r>
    <w:r w:rsidRPr="00751BC6">
      <w:rPr>
        <w:rStyle w:val="PageNumber"/>
        <w:sz w:val="22"/>
        <w:szCs w:val="22"/>
      </w:rPr>
      <w:fldChar w:fldCharType="separate"/>
    </w:r>
    <w:r w:rsidR="000644CE">
      <w:rPr>
        <w:rStyle w:val="PageNumber"/>
        <w:noProof/>
        <w:sz w:val="22"/>
        <w:szCs w:val="22"/>
      </w:rPr>
      <w:t>5</w:t>
    </w:r>
    <w:r w:rsidRPr="00751BC6">
      <w:rPr>
        <w:rStyle w:val="PageNumber"/>
        <w:sz w:val="22"/>
        <w:szCs w:val="22"/>
      </w:rPr>
      <w:fldChar w:fldCharType="end"/>
    </w:r>
  </w:p>
  <w:p w14:paraId="1F4B77BE" w14:textId="24791684" w:rsidR="00F32178" w:rsidRPr="00B910F4" w:rsidRDefault="00F32178" w:rsidP="00B910F4">
    <w:pPr>
      <w:pStyle w:val="Footer"/>
      <w:ind w:right="360"/>
      <w:rPr>
        <w:sz w:val="22"/>
        <w:szCs w:val="22"/>
      </w:rPr>
    </w:pPr>
    <w:r>
      <w:rPr>
        <w:noProof/>
        <w:lang w:eastAsia="en-US"/>
      </w:rPr>
      <mc:AlternateContent>
        <mc:Choice Requires="wps">
          <w:drawing>
            <wp:anchor distT="4294967295" distB="4294967295" distL="114300" distR="114300" simplePos="0" relativeHeight="251661312" behindDoc="0" locked="0" layoutInCell="1" allowOverlap="1" wp14:anchorId="597C5447" wp14:editId="44B8EA95">
              <wp:simplePos x="0" y="0"/>
              <wp:positionH relativeFrom="column">
                <wp:posOffset>-31750</wp:posOffset>
              </wp:positionH>
              <wp:positionV relativeFrom="paragraph">
                <wp:posOffset>-63501</wp:posOffset>
              </wp:positionV>
              <wp:extent cx="9023985" cy="0"/>
              <wp:effectExtent l="50800" t="76200" r="69215" b="10160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985" cy="0"/>
                      </a:xfrm>
                      <a:prstGeom prst="line">
                        <a:avLst/>
                      </a:prstGeom>
                      <a:noFill/>
                      <a:ln w="25400">
                        <a:solidFill>
                          <a:srgbClr val="A6A1A1"/>
                        </a:solidFill>
                        <a:round/>
                        <a:headEnd/>
                        <a:tailEnd/>
                      </a:ln>
                      <a:effectLst>
                        <a:outerShdw blurRad="63500" algn="ctr" rotWithShape="0">
                          <a:srgbClr val="00000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flip:y;z-index:25166131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2.45pt,-4.95pt" to="708.1pt,-4.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" strokecolor="#a6a1a1" strokeweight="2pt">
              <v:shadow on="t" opacity="22938f" offset="0,0"/>
            </v:line>
          </w:pict>
        </mc:Fallback>
      </mc:AlternateContent>
    </w:r>
    <w:r>
      <w:rPr>
        <w:noProof/>
        <w:sz w:val="22"/>
        <w:szCs w:val="22"/>
      </w:rPr>
      <w:t>Template Task Collection</w:t>
    </w:r>
    <w:r>
      <w:rPr>
        <w:sz w:val="22"/>
      </w:rPr>
      <w:t xml:space="preserve"> </w:t>
    </w:r>
    <w:r>
      <w:rPr>
        <w:noProof/>
        <w:sz w:val="22"/>
        <w:szCs w:val="22"/>
      </w:rPr>
      <w:t>1</w:t>
    </w:r>
    <w:r>
      <w:rPr>
        <w:rStyle w:val="PageNumber"/>
        <w:sz w:val="22"/>
        <w:szCs w:val="22"/>
      </w:rPr>
      <w:t xml:space="preserve"> | © Literacy Design Collaborative, November 2011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E4ACD" w14:textId="77777777" w:rsidR="00F32178" w:rsidRDefault="00F32178"/>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F677F" w14:textId="77777777" w:rsidR="00F32178" w:rsidRDefault="00F32178"/>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0DEB0" w14:textId="77777777" w:rsidR="00F32178" w:rsidRDefault="00F32178"/>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791DA" w14:textId="77777777" w:rsidR="00F32178" w:rsidRDefault="00F32178"/>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42EDD" w14:textId="77777777" w:rsidR="00F32178" w:rsidRDefault="00F32178">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4B83B" w14:textId="77777777" w:rsidR="00F32178" w:rsidRDefault="00F32178">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84FA4" w14:textId="77777777" w:rsidR="00F32178" w:rsidRDefault="00F32178"/>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9FD63" w14:textId="77777777" w:rsidR="00F32178" w:rsidRDefault="00F32178"/>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5A546" w14:textId="77777777" w:rsidR="00F32178" w:rsidRDefault="00F32178"/>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04BF2" w14:textId="77777777" w:rsidR="00F32178" w:rsidRDefault="00F3217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93166" w14:textId="5511F731" w:rsidR="00F32178" w:rsidRDefault="00F32178">
    <w:pPr>
      <w:pStyle w:val="Footer"/>
      <w:spacing w:before="60"/>
      <w:ind w:right="360"/>
      <w:rPr>
        <w:rStyle w:val="PageNumber1"/>
      </w:rPr>
    </w:pPr>
    <w:r>
      <w:rPr>
        <w:noProof/>
        <w:lang w:eastAsia="en-US"/>
      </w:rPr>
      <mc:AlternateContent>
        <mc:Choice Requires="wps">
          <w:drawing>
            <wp:anchor distT="0" distB="0" distL="4294966661" distR="4294966661" simplePos="0" relativeHeight="251659264" behindDoc="0" locked="0" layoutInCell="1" allowOverlap="1" wp14:anchorId="11BA048F" wp14:editId="67161434">
              <wp:simplePos x="0" y="0"/>
              <wp:positionH relativeFrom="page">
                <wp:posOffset>9433560</wp:posOffset>
              </wp:positionH>
              <wp:positionV relativeFrom="paragraph">
                <wp:posOffset>635</wp:posOffset>
              </wp:positionV>
              <wp:extent cx="76200" cy="212725"/>
              <wp:effectExtent l="0" t="0" r="0" b="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5980E8" w14:textId="77777777" w:rsidR="00F32178" w:rsidRDefault="00F32178">
                          <w:pPr>
                            <w:pStyle w:val="Footer"/>
                            <w:spacing w:before="60"/>
                          </w:pPr>
                          <w:r>
                            <w:fldChar w:fldCharType="begin"/>
                          </w:r>
                          <w:r>
                            <w:instrText xml:space="preserve"> PAGE </w:instrText>
                          </w:r>
                          <w:r>
                            <w:fldChar w:fldCharType="separate"/>
                          </w:r>
                          <w:r>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42.8pt;margin-top:.05pt;width:6pt;height:16.75pt;z-index:251659264;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" stroked="f">
              <v:textbox inset="0,0,0,0">
                <w:txbxContent>
                  <w:p w14:paraId="435980E8" w14:textId="77777777" w:rsidR="00C42881" w:rsidRDefault="00C42881">
                    <w:pPr>
                      <w:pStyle w:val="Footer"/>
                      <w:spacing w:before="60"/>
                    </w:pPr>
                    <w:r>
                      <w:fldChar w:fldCharType="begin"/>
                    </w:r>
                    <w:r>
                      <w:instrText xml:space="preserve"> PAGE </w:instrText>
                    </w:r>
                    <w:r>
                      <w:fldChar w:fldCharType="separate"/>
                    </w:r>
                    <w:r>
                      <w:rPr>
                        <w:noProof/>
                      </w:rPr>
                      <w:t>6</w:t>
                    </w:r>
                    <w:r>
                      <w:rPr>
                        <w:noProof/>
                      </w:rPr>
                      <w:fldChar w:fldCharType="end"/>
                    </w:r>
                  </w:p>
                </w:txbxContent>
              </v:textbox>
              <w10:wrap type="square" side="largest" anchorx="page"/>
            </v:shape>
          </w:pict>
        </mc:Fallback>
      </mc:AlternateContent>
    </w:r>
    <w:r>
      <w:rPr>
        <w:sz w:val="18"/>
        <w:szCs w:val="22"/>
      </w:rPr>
      <w:t xml:space="preserve">Template Task Collection 1 | </w:t>
    </w:r>
    <w:r>
      <w:rPr>
        <w:rStyle w:val="PageNumber1"/>
        <w:sz w:val="18"/>
        <w:szCs w:val="22"/>
      </w:rPr>
      <w:t>September 2011</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161A4" w14:textId="77777777" w:rsidR="00F32178" w:rsidRDefault="00F32178"/>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F5F4A" w14:textId="77777777" w:rsidR="00F32178" w:rsidRDefault="00F3217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3142" w14:textId="77777777" w:rsidR="00F32178" w:rsidRDefault="00F3217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F8315" w14:textId="61D711A2" w:rsidR="00F32178" w:rsidRDefault="00F32178">
    <w:pPr>
      <w:pStyle w:val="Footer"/>
    </w:pPr>
    <w:r>
      <w:rPr>
        <w:noProof/>
        <w:lang w:eastAsia="en-US"/>
      </w:rPr>
      <mc:AlternateContent>
        <mc:Choice Requires="wps">
          <w:drawing>
            <wp:anchor distT="0" distB="0" distL="4294966661" distR="4294966661" simplePos="0" relativeHeight="251693056" behindDoc="0" locked="0" layoutInCell="1" allowOverlap="1" wp14:anchorId="42AC90CE" wp14:editId="08DB584C">
              <wp:simplePos x="0" y="0"/>
              <wp:positionH relativeFrom="page">
                <wp:posOffset>9433560</wp:posOffset>
              </wp:positionH>
              <wp:positionV relativeFrom="paragraph">
                <wp:posOffset>635</wp:posOffset>
              </wp:positionV>
              <wp:extent cx="76200" cy="212725"/>
              <wp:effectExtent l="0" t="0" r="0" b="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373C1" w14:textId="77777777" w:rsidR="00F32178" w:rsidRDefault="00F32178">
                          <w:pPr>
                            <w:pStyle w:val="Footer"/>
                            <w:spacing w:before="60"/>
                            <w:rPr>
                              <w:ins w:id="1" w:author="Susan Weston" w:date="2011-07-25T17:25:00Z"/>
                            </w:rPr>
                          </w:pPr>
                          <w:r>
                            <w:fldChar w:fldCharType="begin"/>
                          </w:r>
                          <w:r>
                            <w:instrText xml:space="preserve"> PAGE </w:instrText>
                          </w:r>
                          <w:r>
                            <w:fldChar w:fldCharType="separate"/>
                          </w:r>
                          <w:r>
                            <w:rPr>
                              <w:noProof/>
                            </w:rPr>
                            <w:t>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742.8pt;margin-top:.05pt;width:6pt;height:16.75pt;z-index:251693056;visibility:visible;mso-wrap-style:square;mso-width-percent:0;mso-height-percent:0;mso-wrap-distance-left:-.05pt;mso-wrap-distance-top:0;mso-wrap-distance-right:-.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" stroked="f">
              <v:textbox inset="0,0,0,0">
                <w:txbxContent>
                  <w:p w14:paraId="026373C1" w14:textId="77777777" w:rsidR="00C42881" w:rsidRDefault="00C42881">
                    <w:pPr>
                      <w:pStyle w:val="Footer"/>
                      <w:spacing w:before="60"/>
                      <w:rPr>
                        <w:ins w:id="2" w:author="Susan Weston" w:date="2011-07-25T17:25:00Z"/>
                      </w:rPr>
                    </w:pPr>
                    <w:r>
                      <w:fldChar w:fldCharType="begin"/>
                    </w:r>
                    <w:r>
                      <w:instrText xml:space="preserve"> PAGE </w:instrText>
                    </w:r>
                    <w:r>
                      <w:fldChar w:fldCharType="separate"/>
                    </w:r>
                    <w:r>
                      <w:rPr>
                        <w:noProof/>
                      </w:rPr>
                      <w:t>7</w:t>
                    </w:r>
                    <w:r>
                      <w:rPr>
                        <w:noProof/>
                      </w:rPr>
                      <w:fldChar w:fldCharType="end"/>
                    </w:r>
                  </w:p>
                </w:txbxContent>
              </v:textbox>
              <w10:wrap type="square" side="largest" anchorx="page"/>
            </v:shape>
          </w:pict>
        </mc:Fallback>
      </mc:AlternateContent>
    </w:r>
    <w:r>
      <w:rPr>
        <w:sz w:val="18"/>
        <w:szCs w:val="22"/>
      </w:rPr>
      <w:t>Template Task Collection 1</w:t>
    </w:r>
    <w:r>
      <w:rPr>
        <w:rStyle w:val="PageNumber1"/>
        <w:sz w:val="18"/>
        <w:szCs w:val="22"/>
      </w:rPr>
      <w:t>| August 2011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B15FE" w14:textId="77777777" w:rsidR="00F32178" w:rsidRDefault="00F3217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983D1" w14:textId="77777777" w:rsidR="00F32178" w:rsidRDefault="00F3217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382BB" w14:textId="77777777" w:rsidR="00F32178" w:rsidRDefault="00F3217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02BD8" w14:textId="77777777" w:rsidR="00F32178" w:rsidRDefault="00F321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034D34" w14:textId="77777777" w:rsidR="00A517D4" w:rsidRDefault="00A517D4">
      <w:r>
        <w:separator/>
      </w:r>
    </w:p>
  </w:footnote>
  <w:footnote w:type="continuationSeparator" w:id="0">
    <w:p w14:paraId="259E8785" w14:textId="77777777" w:rsidR="00A517D4" w:rsidRDefault="00A51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4DCD4" w14:textId="77777777" w:rsidR="00F32178" w:rsidRDefault="00F3217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6B1A5" w14:textId="77777777" w:rsidR="00F32178" w:rsidRDefault="00F3217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E3BCF" w14:textId="77777777" w:rsidR="00F32178" w:rsidRDefault="00F32178"/>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FF55C" w14:textId="77777777" w:rsidR="00F32178" w:rsidRDefault="00F3217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5D5E2" w14:textId="77777777" w:rsidR="00F32178" w:rsidRDefault="00F3217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3F50C" w14:textId="77777777" w:rsidR="00F32178" w:rsidRDefault="00F32178"/>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265C1" w14:textId="77777777" w:rsidR="00F32178" w:rsidRDefault="00F32178"/>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7ACDF" w14:textId="77777777" w:rsidR="00F32178" w:rsidRDefault="00F3217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FABA0" w14:textId="77777777" w:rsidR="00F32178" w:rsidRDefault="00F32178">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652A7" w14:textId="77777777" w:rsidR="00F32178" w:rsidRDefault="00F3217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A116D" w14:textId="77777777" w:rsidR="00F32178" w:rsidRDefault="00F321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55739" w14:textId="77777777" w:rsidR="00F32178" w:rsidRDefault="00F3217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B9470" w14:textId="77777777" w:rsidR="00F32178" w:rsidRDefault="00F32178"/>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0E4D3" w14:textId="77777777" w:rsidR="00F32178" w:rsidRDefault="00F32178"/>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EFB0F" w14:textId="77777777" w:rsidR="00F32178" w:rsidRDefault="00F32178"/>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EF694" w14:textId="77777777" w:rsidR="00F32178" w:rsidRDefault="00F32178"/>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2C28E" w14:textId="77777777" w:rsidR="00F32178" w:rsidRDefault="00F32178"/>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E49CC" w14:textId="77777777" w:rsidR="00F32178" w:rsidRDefault="00F32178"/>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B002F" w14:textId="77777777" w:rsidR="00F32178" w:rsidRDefault="00F32178"/>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11BDA" w14:textId="77777777" w:rsidR="00F32178" w:rsidRDefault="00F32178"/>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A759F" w14:textId="77777777" w:rsidR="00F32178" w:rsidRDefault="00F32178"/>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13CD" w14:textId="77777777" w:rsidR="00F32178" w:rsidRDefault="00F3217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14C0E" w14:textId="77777777" w:rsidR="00F32178" w:rsidRDefault="00F32178"/>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72715" w14:textId="77777777" w:rsidR="00F32178" w:rsidRDefault="00F32178"/>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C8BE4" w14:textId="77777777" w:rsidR="00F32178" w:rsidRDefault="00F32178">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D2BF8" w14:textId="77777777" w:rsidR="00F32178" w:rsidRDefault="00F32178">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9F4DD" w14:textId="77777777" w:rsidR="00F32178" w:rsidRDefault="00F32178">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1A2FD" w14:textId="77777777" w:rsidR="00F32178" w:rsidRDefault="00F32178"/>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57E5A" w14:textId="77777777" w:rsidR="00F32178" w:rsidRDefault="00F32178"/>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B215" w14:textId="77777777" w:rsidR="00F32178" w:rsidRDefault="00F32178"/>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25981" w14:textId="77777777" w:rsidR="00F32178" w:rsidRDefault="00F32178"/>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73EE2" w14:textId="77777777" w:rsidR="00F32178" w:rsidRDefault="00F32178"/>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2756C" w14:textId="77777777" w:rsidR="00F32178" w:rsidRDefault="00F3217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767CB" w14:textId="77777777" w:rsidR="00F32178" w:rsidRDefault="00F32178">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1429D" w14:textId="77777777" w:rsidR="00F32178" w:rsidRDefault="00F32178"/>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2AC71" w14:textId="77777777" w:rsidR="00F32178" w:rsidRDefault="00F32178"/>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41805" w14:textId="77777777" w:rsidR="00F32178" w:rsidRDefault="00F321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2E63D" w14:textId="77777777" w:rsidR="00F32178" w:rsidRDefault="00F3217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5B474" w14:textId="77777777" w:rsidR="00F32178" w:rsidRDefault="00F3217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26923" w14:textId="77777777" w:rsidR="00F32178" w:rsidRDefault="00F3217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A69A0" w14:textId="77777777" w:rsidR="00F32178" w:rsidRDefault="00F3217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82041" w14:textId="77777777" w:rsidR="00F32178" w:rsidRDefault="00F321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2">
    <w:nsid w:val="00000003"/>
    <w:multiLevelType w:val="multilevel"/>
    <w:tmpl w:val="00000003"/>
    <w:name w:val="WWNum20"/>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Arial"/>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Arial"/>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Arial"/>
      </w:rPr>
    </w:lvl>
    <w:lvl w:ilvl="8">
      <w:start w:val="1"/>
      <w:numFmt w:val="bullet"/>
      <w:lvlText w:val=""/>
      <w:lvlJc w:val="left"/>
      <w:pPr>
        <w:tabs>
          <w:tab w:val="num" w:pos="0"/>
        </w:tabs>
        <w:ind w:left="6120" w:hanging="360"/>
      </w:pPr>
      <w:rPr>
        <w:rFonts w:ascii="Wingdings" w:hAnsi="Wingdings"/>
      </w:rPr>
    </w:lvl>
  </w:abstractNum>
  <w:abstractNum w:abstractNumId="3">
    <w:nsid w:val="07BF4BE0"/>
    <w:multiLevelType w:val="hybridMultilevel"/>
    <w:tmpl w:val="05FE3328"/>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022E71"/>
    <w:multiLevelType w:val="hybridMultilevel"/>
    <w:tmpl w:val="B1FC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AD6C42"/>
    <w:multiLevelType w:val="hybridMultilevel"/>
    <w:tmpl w:val="D7266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C21C85"/>
    <w:multiLevelType w:val="hybridMultilevel"/>
    <w:tmpl w:val="9800DB54"/>
    <w:lvl w:ilvl="0" w:tplc="1A464726">
      <w:start w:val="1"/>
      <w:numFmt w:val="bullet"/>
      <w:lvlText w:val=""/>
      <w:lvlJc w:val="left"/>
      <w:pPr>
        <w:ind w:left="720" w:hanging="360"/>
      </w:pPr>
      <w:rPr>
        <w:rFonts w:ascii="Wingdings" w:hAnsi="Wingdings" w:hint="default"/>
        <w:color w:val="9B2D1F" w:themeColor="accent2"/>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0A652C"/>
    <w:multiLevelType w:val="hybridMultilevel"/>
    <w:tmpl w:val="1F84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FF1E93"/>
    <w:multiLevelType w:val="hybridMultilevel"/>
    <w:tmpl w:val="2748730E"/>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3"/>
  </w:num>
  <w:num w:numId="6">
    <w:abstractNumId w:val="7"/>
  </w:num>
  <w:num w:numId="7">
    <w:abstractNumId w:val="5"/>
  </w:num>
  <w:num w:numId="8">
    <w:abstractNumId w:val="4"/>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US" w:vendorID="64" w:dllVersion="131078" w:nlCheck="1" w:checkStyle="1"/>
  <w:proofState w:spelling="clean" w:grammar="clean"/>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2C4"/>
    <w:rsid w:val="00001670"/>
    <w:rsid w:val="00034483"/>
    <w:rsid w:val="00037A55"/>
    <w:rsid w:val="00053CF1"/>
    <w:rsid w:val="00055297"/>
    <w:rsid w:val="00061171"/>
    <w:rsid w:val="000644CE"/>
    <w:rsid w:val="00082B7D"/>
    <w:rsid w:val="00087E9A"/>
    <w:rsid w:val="000A15BB"/>
    <w:rsid w:val="000A3A86"/>
    <w:rsid w:val="000E1BDF"/>
    <w:rsid w:val="000F13C2"/>
    <w:rsid w:val="000F2DDE"/>
    <w:rsid w:val="00104F6D"/>
    <w:rsid w:val="00107FCE"/>
    <w:rsid w:val="00141333"/>
    <w:rsid w:val="00164608"/>
    <w:rsid w:val="001836EF"/>
    <w:rsid w:val="001A2738"/>
    <w:rsid w:val="001A43B7"/>
    <w:rsid w:val="001C1B72"/>
    <w:rsid w:val="001D448E"/>
    <w:rsid w:val="001E062A"/>
    <w:rsid w:val="002078A5"/>
    <w:rsid w:val="002205AA"/>
    <w:rsid w:val="002259B8"/>
    <w:rsid w:val="00233E6A"/>
    <w:rsid w:val="0024444F"/>
    <w:rsid w:val="00245C82"/>
    <w:rsid w:val="00267253"/>
    <w:rsid w:val="002A4A20"/>
    <w:rsid w:val="002B28B5"/>
    <w:rsid w:val="002C1F05"/>
    <w:rsid w:val="002D2EA4"/>
    <w:rsid w:val="002D3869"/>
    <w:rsid w:val="00305A84"/>
    <w:rsid w:val="00313EC1"/>
    <w:rsid w:val="00345315"/>
    <w:rsid w:val="00345FEE"/>
    <w:rsid w:val="00361CE5"/>
    <w:rsid w:val="00383E26"/>
    <w:rsid w:val="003A0B58"/>
    <w:rsid w:val="003C28B0"/>
    <w:rsid w:val="003C482C"/>
    <w:rsid w:val="003C5E2E"/>
    <w:rsid w:val="003D58CB"/>
    <w:rsid w:val="003E67B0"/>
    <w:rsid w:val="003E6ABD"/>
    <w:rsid w:val="003E723D"/>
    <w:rsid w:val="00463C90"/>
    <w:rsid w:val="00486F66"/>
    <w:rsid w:val="004C1208"/>
    <w:rsid w:val="004C63B1"/>
    <w:rsid w:val="004D7D44"/>
    <w:rsid w:val="004F0D20"/>
    <w:rsid w:val="00503CB4"/>
    <w:rsid w:val="00517C1F"/>
    <w:rsid w:val="0054432E"/>
    <w:rsid w:val="00545631"/>
    <w:rsid w:val="00566446"/>
    <w:rsid w:val="005738A3"/>
    <w:rsid w:val="005A55AE"/>
    <w:rsid w:val="005C0A87"/>
    <w:rsid w:val="005C300F"/>
    <w:rsid w:val="005F2D26"/>
    <w:rsid w:val="006134CD"/>
    <w:rsid w:val="0061705B"/>
    <w:rsid w:val="0063783D"/>
    <w:rsid w:val="006456B5"/>
    <w:rsid w:val="00652300"/>
    <w:rsid w:val="006554E5"/>
    <w:rsid w:val="00655518"/>
    <w:rsid w:val="006617E7"/>
    <w:rsid w:val="0067358B"/>
    <w:rsid w:val="006775E0"/>
    <w:rsid w:val="00696C17"/>
    <w:rsid w:val="006A0538"/>
    <w:rsid w:val="006C1769"/>
    <w:rsid w:val="006C1C86"/>
    <w:rsid w:val="006E66C0"/>
    <w:rsid w:val="006F5CB9"/>
    <w:rsid w:val="0070747F"/>
    <w:rsid w:val="007273D2"/>
    <w:rsid w:val="00763E16"/>
    <w:rsid w:val="0079404E"/>
    <w:rsid w:val="007B2E75"/>
    <w:rsid w:val="007C7936"/>
    <w:rsid w:val="007D0F16"/>
    <w:rsid w:val="007D29DE"/>
    <w:rsid w:val="007F02B7"/>
    <w:rsid w:val="007F69F0"/>
    <w:rsid w:val="00802565"/>
    <w:rsid w:val="00804603"/>
    <w:rsid w:val="0081333F"/>
    <w:rsid w:val="00822945"/>
    <w:rsid w:val="008376F3"/>
    <w:rsid w:val="0084057F"/>
    <w:rsid w:val="00840AB1"/>
    <w:rsid w:val="0085188D"/>
    <w:rsid w:val="008518C6"/>
    <w:rsid w:val="00863162"/>
    <w:rsid w:val="00864D02"/>
    <w:rsid w:val="00874390"/>
    <w:rsid w:val="00875972"/>
    <w:rsid w:val="008A6049"/>
    <w:rsid w:val="008B4099"/>
    <w:rsid w:val="008B4862"/>
    <w:rsid w:val="008C6F0C"/>
    <w:rsid w:val="008D485B"/>
    <w:rsid w:val="008F14D6"/>
    <w:rsid w:val="0092006E"/>
    <w:rsid w:val="00926A29"/>
    <w:rsid w:val="00927C31"/>
    <w:rsid w:val="00961D2B"/>
    <w:rsid w:val="00962B0B"/>
    <w:rsid w:val="009704CC"/>
    <w:rsid w:val="00987A30"/>
    <w:rsid w:val="00992E66"/>
    <w:rsid w:val="009C4FA8"/>
    <w:rsid w:val="009F136E"/>
    <w:rsid w:val="00A11A7F"/>
    <w:rsid w:val="00A222C4"/>
    <w:rsid w:val="00A24FF5"/>
    <w:rsid w:val="00A37EFB"/>
    <w:rsid w:val="00A517D4"/>
    <w:rsid w:val="00A701D6"/>
    <w:rsid w:val="00A83865"/>
    <w:rsid w:val="00AA3C7B"/>
    <w:rsid w:val="00AF77DE"/>
    <w:rsid w:val="00B0744C"/>
    <w:rsid w:val="00B47E6B"/>
    <w:rsid w:val="00B80FE9"/>
    <w:rsid w:val="00B910F4"/>
    <w:rsid w:val="00BB2C51"/>
    <w:rsid w:val="00BB612B"/>
    <w:rsid w:val="00BC2572"/>
    <w:rsid w:val="00BE2C80"/>
    <w:rsid w:val="00BF20BC"/>
    <w:rsid w:val="00C04DC5"/>
    <w:rsid w:val="00C07A57"/>
    <w:rsid w:val="00C15928"/>
    <w:rsid w:val="00C163D7"/>
    <w:rsid w:val="00C1704C"/>
    <w:rsid w:val="00C20373"/>
    <w:rsid w:val="00C25462"/>
    <w:rsid w:val="00C30F49"/>
    <w:rsid w:val="00C3235B"/>
    <w:rsid w:val="00C401B6"/>
    <w:rsid w:val="00C42881"/>
    <w:rsid w:val="00C537B4"/>
    <w:rsid w:val="00C5695A"/>
    <w:rsid w:val="00C72ABD"/>
    <w:rsid w:val="00C81B2F"/>
    <w:rsid w:val="00C90D24"/>
    <w:rsid w:val="00CC3595"/>
    <w:rsid w:val="00CD4B08"/>
    <w:rsid w:val="00CF167C"/>
    <w:rsid w:val="00D05B90"/>
    <w:rsid w:val="00D14EFE"/>
    <w:rsid w:val="00D416CD"/>
    <w:rsid w:val="00D525C0"/>
    <w:rsid w:val="00D563C4"/>
    <w:rsid w:val="00D6044B"/>
    <w:rsid w:val="00D7594A"/>
    <w:rsid w:val="00D870AB"/>
    <w:rsid w:val="00D93B44"/>
    <w:rsid w:val="00DA405E"/>
    <w:rsid w:val="00DF06A2"/>
    <w:rsid w:val="00E05C16"/>
    <w:rsid w:val="00E10C95"/>
    <w:rsid w:val="00E13B37"/>
    <w:rsid w:val="00E15B55"/>
    <w:rsid w:val="00E33517"/>
    <w:rsid w:val="00E40878"/>
    <w:rsid w:val="00E84760"/>
    <w:rsid w:val="00E96558"/>
    <w:rsid w:val="00EB312F"/>
    <w:rsid w:val="00EB7C72"/>
    <w:rsid w:val="00ED1001"/>
    <w:rsid w:val="00EF2CCC"/>
    <w:rsid w:val="00EF5F70"/>
    <w:rsid w:val="00F022AB"/>
    <w:rsid w:val="00F2211E"/>
    <w:rsid w:val="00F32178"/>
    <w:rsid w:val="00F41412"/>
    <w:rsid w:val="00F43B8D"/>
    <w:rsid w:val="00F66739"/>
    <w:rsid w:val="00F971FB"/>
    <w:rsid w:val="00FB1D72"/>
    <w:rsid w:val="00FB2FF0"/>
    <w:rsid w:val="00FC0B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724A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Plain Text" w:uiPriority="99"/>
  </w:latentStyles>
  <w:style w:type="paragraph" w:default="1" w:styleId="Normal">
    <w:name w:val="Normal"/>
    <w:qFormat/>
    <w:rsid w:val="001A2738"/>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Plain Text" w:uiPriority="99"/>
  </w:latentStyles>
  <w:style w:type="paragraph" w:default="1" w:styleId="Normal">
    <w:name w:val="Normal"/>
    <w:qFormat/>
    <w:rsid w:val="001A2738"/>
    <w:pPr>
      <w:suppressAutoHyphens/>
    </w:pPr>
    <w:rPr>
      <w:rFonts w:ascii="Gill Sans MT" w:hAnsi="Gill Sans MT"/>
      <w:kern w:val="1"/>
      <w:lang w:eastAsia="ar-SA"/>
    </w:rPr>
  </w:style>
  <w:style w:type="paragraph" w:styleId="Heading1">
    <w:name w:val="heading 1"/>
    <w:basedOn w:val="Normal"/>
    <w:next w:val="BodyText"/>
    <w:qFormat/>
    <w:rsid w:val="001A2738"/>
    <w:pPr>
      <w:keepNext/>
      <w:spacing w:before="240" w:after="60"/>
      <w:jc w:val="center"/>
      <w:outlineLvl w:val="0"/>
    </w:pPr>
    <w:rPr>
      <w:rFonts w:ascii="Bookman Old Style" w:hAnsi="Bookman Old Style"/>
      <w:b/>
      <w:bCs/>
      <w:color w:val="9B2D1F"/>
      <w:sz w:val="32"/>
      <w:szCs w:val="32"/>
    </w:rPr>
  </w:style>
  <w:style w:type="paragraph" w:styleId="Heading2">
    <w:name w:val="heading 2"/>
    <w:basedOn w:val="Normal"/>
    <w:next w:val="BodyText"/>
    <w:qFormat/>
    <w:rsid w:val="001A2738"/>
    <w:pPr>
      <w:keepNext/>
      <w:spacing w:before="240" w:after="60"/>
      <w:outlineLvl w:val="1"/>
    </w:pPr>
    <w:rPr>
      <w:rFonts w:ascii="Cambria" w:hAnsi="Cambria"/>
      <w:b/>
      <w:bCs/>
      <w:i/>
      <w:iCs/>
      <w:sz w:val="28"/>
      <w:szCs w:val="28"/>
    </w:rPr>
  </w:style>
  <w:style w:type="paragraph" w:styleId="Heading3">
    <w:name w:val="heading 3"/>
    <w:basedOn w:val="Normal"/>
    <w:next w:val="BodyText"/>
    <w:qFormat/>
    <w:rsid w:val="001A2738"/>
    <w:pPr>
      <w:keepNext/>
      <w:tabs>
        <w:tab w:val="num" w:pos="720"/>
      </w:tabs>
      <w:spacing w:before="240" w:after="60"/>
      <w:ind w:left="720" w:hanging="720"/>
      <w:outlineLvl w:val="2"/>
    </w:pPr>
    <w:rPr>
      <w:b/>
      <w:bCs/>
      <w:szCs w:val="26"/>
    </w:rPr>
  </w:style>
  <w:style w:type="paragraph" w:styleId="Heading4">
    <w:name w:val="heading 4"/>
    <w:basedOn w:val="Normal"/>
    <w:next w:val="BodyText"/>
    <w:qFormat/>
    <w:rsid w:val="001A2738"/>
    <w:pPr>
      <w:keepNext/>
      <w:tabs>
        <w:tab w:val="num" w:pos="864"/>
      </w:tabs>
      <w:spacing w:before="240" w:after="60"/>
      <w:ind w:left="864" w:hanging="864"/>
      <w:outlineLvl w:val="3"/>
    </w:pPr>
    <w:rPr>
      <w:b/>
      <w:bCs/>
      <w:sz w:val="28"/>
      <w:szCs w:val="28"/>
    </w:rPr>
  </w:style>
  <w:style w:type="paragraph" w:styleId="Heading5">
    <w:name w:val="heading 5"/>
    <w:basedOn w:val="Normal"/>
    <w:next w:val="BodyText"/>
    <w:qFormat/>
    <w:rsid w:val="001A2738"/>
    <w:pPr>
      <w:tabs>
        <w:tab w:val="num" w:pos="1008"/>
      </w:tabs>
      <w:spacing w:before="240" w:after="60"/>
      <w:ind w:left="1008" w:hanging="1008"/>
      <w:outlineLvl w:val="4"/>
    </w:pPr>
    <w:rPr>
      <w:b/>
      <w:bCs/>
      <w:i/>
      <w:iCs/>
      <w:sz w:val="26"/>
      <w:szCs w:val="26"/>
    </w:rPr>
  </w:style>
  <w:style w:type="paragraph" w:styleId="Heading6">
    <w:name w:val="heading 6"/>
    <w:basedOn w:val="Normal"/>
    <w:next w:val="BodyText"/>
    <w:qFormat/>
    <w:rsid w:val="001A2738"/>
    <w:pPr>
      <w:tabs>
        <w:tab w:val="num" w:pos="1152"/>
      </w:tabs>
      <w:spacing w:before="240" w:after="60"/>
      <w:ind w:left="1152" w:hanging="1152"/>
      <w:outlineLvl w:val="5"/>
    </w:pPr>
    <w:rPr>
      <w:b/>
      <w:bCs/>
      <w:sz w:val="22"/>
      <w:szCs w:val="22"/>
    </w:rPr>
  </w:style>
  <w:style w:type="paragraph" w:styleId="Heading7">
    <w:name w:val="heading 7"/>
    <w:basedOn w:val="Normal"/>
    <w:next w:val="BodyText"/>
    <w:qFormat/>
    <w:rsid w:val="001A2738"/>
    <w:pPr>
      <w:tabs>
        <w:tab w:val="num" w:pos="1296"/>
      </w:tabs>
      <w:spacing w:before="240" w:after="60"/>
      <w:ind w:left="1296" w:hanging="1296"/>
      <w:outlineLvl w:val="6"/>
    </w:pPr>
  </w:style>
  <w:style w:type="paragraph" w:styleId="Heading8">
    <w:name w:val="heading 8"/>
    <w:basedOn w:val="Normal"/>
    <w:next w:val="BodyText"/>
    <w:qFormat/>
    <w:rsid w:val="001A2738"/>
    <w:pPr>
      <w:tabs>
        <w:tab w:val="num" w:pos="1440"/>
      </w:tabs>
      <w:spacing w:before="240" w:after="60"/>
      <w:ind w:left="1440" w:hanging="1440"/>
      <w:outlineLvl w:val="7"/>
    </w:pPr>
    <w:rPr>
      <w:i/>
      <w:iCs/>
    </w:rPr>
  </w:style>
  <w:style w:type="paragraph" w:styleId="Heading9">
    <w:name w:val="heading 9"/>
    <w:basedOn w:val="Normal"/>
    <w:next w:val="BodyText"/>
    <w:qFormat/>
    <w:rsid w:val="001A2738"/>
    <w:pPr>
      <w:tabs>
        <w:tab w:val="num" w:pos="1584"/>
      </w:tabs>
      <w:spacing w:before="240" w:after="60"/>
      <w:ind w:left="1584" w:hanging="1584"/>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1A2738"/>
    <w:rPr>
      <w:rFonts w:cs="Times New Roman"/>
      <w:sz w:val="20"/>
    </w:rPr>
  </w:style>
  <w:style w:type="character" w:customStyle="1" w:styleId="ListLabel2">
    <w:name w:val="ListLabel 2"/>
    <w:rsid w:val="001A2738"/>
    <w:rPr>
      <w:rFonts w:cs="Times New Roman"/>
    </w:rPr>
  </w:style>
  <w:style w:type="character" w:customStyle="1" w:styleId="ListLabel3">
    <w:name w:val="ListLabel 3"/>
    <w:rsid w:val="001A2738"/>
    <w:rPr>
      <w:rFonts w:cs="Times New Roman"/>
      <w:b/>
    </w:rPr>
  </w:style>
  <w:style w:type="character" w:customStyle="1" w:styleId="ListLabel4">
    <w:name w:val="ListLabel 4"/>
    <w:rsid w:val="001A2738"/>
    <w:rPr>
      <w:rFonts w:cs="Courier New"/>
    </w:rPr>
  </w:style>
  <w:style w:type="character" w:customStyle="1" w:styleId="ListLabel5">
    <w:name w:val="ListLabel 5"/>
    <w:rsid w:val="001A2738"/>
    <w:rPr>
      <w:sz w:val="20"/>
    </w:rPr>
  </w:style>
  <w:style w:type="character" w:customStyle="1" w:styleId="Heading1Char">
    <w:name w:val="Heading 1 Char"/>
    <w:basedOn w:val="DefaultParagraphFont"/>
    <w:rsid w:val="001A2738"/>
  </w:style>
  <w:style w:type="character" w:customStyle="1" w:styleId="Heading2Char">
    <w:name w:val="Heading 2 Char"/>
    <w:basedOn w:val="DefaultParagraphFont"/>
    <w:rsid w:val="001A2738"/>
  </w:style>
  <w:style w:type="character" w:customStyle="1" w:styleId="Heading3Char">
    <w:name w:val="Heading 3 Char"/>
    <w:basedOn w:val="DefaultParagraphFont"/>
    <w:rsid w:val="001A2738"/>
  </w:style>
  <w:style w:type="character" w:customStyle="1" w:styleId="Heading4Char">
    <w:name w:val="Heading 4 Char"/>
    <w:basedOn w:val="DefaultParagraphFont"/>
    <w:rsid w:val="001A2738"/>
  </w:style>
  <w:style w:type="character" w:customStyle="1" w:styleId="Heading5Char">
    <w:name w:val="Heading 5 Char"/>
    <w:basedOn w:val="DefaultParagraphFont"/>
    <w:rsid w:val="001A2738"/>
  </w:style>
  <w:style w:type="character" w:customStyle="1" w:styleId="Heading6Char">
    <w:name w:val="Heading 6 Char"/>
    <w:basedOn w:val="DefaultParagraphFont"/>
    <w:rsid w:val="001A2738"/>
  </w:style>
  <w:style w:type="character" w:customStyle="1" w:styleId="Heading7Char">
    <w:name w:val="Heading 7 Char"/>
    <w:basedOn w:val="DefaultParagraphFont"/>
    <w:rsid w:val="001A2738"/>
  </w:style>
  <w:style w:type="character" w:customStyle="1" w:styleId="Heading8Char">
    <w:name w:val="Heading 8 Char"/>
    <w:basedOn w:val="DefaultParagraphFont"/>
    <w:rsid w:val="001A2738"/>
  </w:style>
  <w:style w:type="character" w:customStyle="1" w:styleId="Heading9Char">
    <w:name w:val="Heading 9 Char"/>
    <w:basedOn w:val="DefaultParagraphFont"/>
    <w:rsid w:val="001A2738"/>
  </w:style>
  <w:style w:type="character" w:customStyle="1" w:styleId="TitleChar">
    <w:name w:val="Title Char"/>
    <w:basedOn w:val="DefaultParagraphFont"/>
    <w:rsid w:val="001A2738"/>
  </w:style>
  <w:style w:type="character" w:customStyle="1" w:styleId="SubtitleChar">
    <w:name w:val="Subtitle Char"/>
    <w:basedOn w:val="DefaultParagraphFont"/>
    <w:rsid w:val="001A2738"/>
  </w:style>
  <w:style w:type="character" w:styleId="Strong">
    <w:name w:val="Strong"/>
    <w:qFormat/>
    <w:rsid w:val="001A2738"/>
    <w:rPr>
      <w:rFonts w:cs="Times New Roman"/>
      <w:b/>
      <w:bCs/>
    </w:rPr>
  </w:style>
  <w:style w:type="character" w:styleId="Emphasis">
    <w:name w:val="Emphasis"/>
    <w:qFormat/>
    <w:rsid w:val="001A2738"/>
    <w:rPr>
      <w:rFonts w:ascii="Calibri" w:hAnsi="Calibri" w:cs="Times New Roman"/>
      <w:b/>
      <w:i/>
      <w:iCs/>
    </w:rPr>
  </w:style>
  <w:style w:type="character" w:customStyle="1" w:styleId="QuoteChar">
    <w:name w:val="Quote Char"/>
    <w:basedOn w:val="DefaultParagraphFont"/>
    <w:rsid w:val="001A2738"/>
  </w:style>
  <w:style w:type="character" w:customStyle="1" w:styleId="IntenseQuoteChar">
    <w:name w:val="Intense Quote Char"/>
    <w:basedOn w:val="DefaultParagraphFont"/>
    <w:rsid w:val="001A2738"/>
  </w:style>
  <w:style w:type="character" w:styleId="SubtleEmphasis">
    <w:name w:val="Subtle Emphasis"/>
    <w:qFormat/>
    <w:rsid w:val="001A2738"/>
  </w:style>
  <w:style w:type="character" w:styleId="IntenseEmphasis">
    <w:name w:val="Intense Emphasis"/>
    <w:qFormat/>
    <w:rsid w:val="001A2738"/>
  </w:style>
  <w:style w:type="character" w:styleId="SubtleReference">
    <w:name w:val="Subtle Reference"/>
    <w:qFormat/>
    <w:rsid w:val="001A2738"/>
  </w:style>
  <w:style w:type="character" w:styleId="IntenseReference">
    <w:name w:val="Intense Reference"/>
    <w:qFormat/>
    <w:rsid w:val="001A2738"/>
  </w:style>
  <w:style w:type="character" w:styleId="BookTitle">
    <w:name w:val="Book Title"/>
    <w:qFormat/>
    <w:rsid w:val="001A2738"/>
  </w:style>
  <w:style w:type="character" w:customStyle="1" w:styleId="PageNumber1">
    <w:name w:val="Page Number1"/>
    <w:rsid w:val="001A2738"/>
  </w:style>
  <w:style w:type="character" w:customStyle="1" w:styleId="HeaderChar">
    <w:name w:val="Header Char"/>
    <w:basedOn w:val="DefaultParagraphFont"/>
    <w:rsid w:val="001A2738"/>
  </w:style>
  <w:style w:type="character" w:customStyle="1" w:styleId="FooterChar">
    <w:name w:val="Footer Char"/>
    <w:basedOn w:val="DefaultParagraphFont"/>
    <w:uiPriority w:val="99"/>
    <w:rsid w:val="001A2738"/>
  </w:style>
  <w:style w:type="character" w:styleId="Hyperlink">
    <w:name w:val="Hyperlink"/>
    <w:rsid w:val="001A2738"/>
    <w:rPr>
      <w:rFonts w:cs="Times New Roman"/>
      <w:color w:val="0000FF"/>
      <w:u w:val="single"/>
    </w:rPr>
  </w:style>
  <w:style w:type="character" w:customStyle="1" w:styleId="BalloonTextChar">
    <w:name w:val="Balloon Text Char"/>
    <w:basedOn w:val="DefaultParagraphFont"/>
    <w:rsid w:val="001A2738"/>
  </w:style>
  <w:style w:type="character" w:customStyle="1" w:styleId="CommentReference1">
    <w:name w:val="Comment Reference1"/>
    <w:rsid w:val="001A2738"/>
  </w:style>
  <w:style w:type="character" w:customStyle="1" w:styleId="CommentTextChar">
    <w:name w:val="Comment Text Char"/>
    <w:basedOn w:val="DefaultParagraphFont"/>
    <w:rsid w:val="001A2738"/>
  </w:style>
  <w:style w:type="character" w:customStyle="1" w:styleId="CommentSubjectChar">
    <w:name w:val="Comment Subject Char"/>
    <w:basedOn w:val="CommentTextChar"/>
    <w:rsid w:val="001A2738"/>
  </w:style>
  <w:style w:type="paragraph" w:customStyle="1" w:styleId="Heading">
    <w:name w:val="Heading"/>
    <w:basedOn w:val="Normal"/>
    <w:next w:val="BodyText"/>
    <w:rsid w:val="001A2738"/>
    <w:pPr>
      <w:keepNext/>
      <w:spacing w:before="240" w:after="120"/>
    </w:pPr>
    <w:rPr>
      <w:rFonts w:ascii="Arial" w:eastAsia="Arial Unicode MS" w:hAnsi="Arial" w:cs="Arial Unicode MS"/>
      <w:sz w:val="28"/>
      <w:szCs w:val="28"/>
    </w:rPr>
  </w:style>
  <w:style w:type="paragraph" w:styleId="BodyText">
    <w:name w:val="Body Text"/>
    <w:basedOn w:val="Normal"/>
    <w:rsid w:val="001A2738"/>
    <w:pPr>
      <w:spacing w:after="120"/>
    </w:pPr>
  </w:style>
  <w:style w:type="paragraph" w:styleId="List">
    <w:name w:val="List"/>
    <w:basedOn w:val="BodyText"/>
    <w:rsid w:val="001A2738"/>
  </w:style>
  <w:style w:type="paragraph" w:styleId="Caption">
    <w:name w:val="caption"/>
    <w:basedOn w:val="Normal"/>
    <w:qFormat/>
    <w:rsid w:val="001A2738"/>
    <w:pPr>
      <w:suppressLineNumbers/>
      <w:spacing w:before="120" w:after="120"/>
    </w:pPr>
    <w:rPr>
      <w:i/>
      <w:iCs/>
    </w:rPr>
  </w:style>
  <w:style w:type="paragraph" w:customStyle="1" w:styleId="Index">
    <w:name w:val="Index"/>
    <w:basedOn w:val="Normal"/>
    <w:rsid w:val="001A2738"/>
    <w:pPr>
      <w:suppressLineNumbers/>
    </w:pPr>
  </w:style>
  <w:style w:type="paragraph" w:styleId="Title">
    <w:name w:val="Title"/>
    <w:basedOn w:val="Normal"/>
    <w:next w:val="Subtitle"/>
    <w:qFormat/>
    <w:rsid w:val="001A2738"/>
    <w:pPr>
      <w:tabs>
        <w:tab w:val="num" w:pos="432"/>
      </w:tabs>
      <w:spacing w:before="240" w:after="60"/>
      <w:ind w:left="432" w:hanging="432"/>
      <w:jc w:val="center"/>
      <w:outlineLvl w:val="0"/>
    </w:pPr>
    <w:rPr>
      <w:rFonts w:ascii="Cambria" w:hAnsi="Cambria"/>
      <w:b/>
      <w:bCs/>
      <w:sz w:val="32"/>
      <w:szCs w:val="32"/>
    </w:rPr>
  </w:style>
  <w:style w:type="paragraph" w:styleId="Subtitle">
    <w:name w:val="Subtitle"/>
    <w:basedOn w:val="Normal"/>
    <w:next w:val="BodyText"/>
    <w:qFormat/>
    <w:rsid w:val="001A2738"/>
    <w:pPr>
      <w:tabs>
        <w:tab w:val="num" w:pos="576"/>
      </w:tabs>
      <w:spacing w:after="60"/>
      <w:ind w:left="576" w:hanging="576"/>
      <w:jc w:val="center"/>
      <w:outlineLvl w:val="1"/>
    </w:pPr>
    <w:rPr>
      <w:rFonts w:ascii="Cambria" w:hAnsi="Cambria"/>
      <w:i/>
      <w:iCs/>
      <w:sz w:val="28"/>
      <w:szCs w:val="28"/>
    </w:rPr>
  </w:style>
  <w:style w:type="paragraph" w:styleId="NoSpacing">
    <w:name w:val="No Spacing"/>
    <w:basedOn w:val="Normal"/>
    <w:qFormat/>
    <w:rsid w:val="001A2738"/>
  </w:style>
  <w:style w:type="paragraph" w:styleId="ListParagraph">
    <w:name w:val="List Paragraph"/>
    <w:basedOn w:val="Normal"/>
    <w:qFormat/>
    <w:rsid w:val="001A2738"/>
  </w:style>
  <w:style w:type="paragraph" w:styleId="Quote">
    <w:name w:val="Quote"/>
    <w:basedOn w:val="Normal"/>
    <w:qFormat/>
    <w:rsid w:val="001A2738"/>
  </w:style>
  <w:style w:type="paragraph" w:styleId="IntenseQuote">
    <w:name w:val="Intense Quote"/>
    <w:basedOn w:val="Normal"/>
    <w:qFormat/>
    <w:rsid w:val="001A2738"/>
  </w:style>
  <w:style w:type="paragraph" w:customStyle="1" w:styleId="ContentsHeading">
    <w:name w:val="Contents Heading"/>
    <w:basedOn w:val="Heading1"/>
    <w:rsid w:val="001A2738"/>
    <w:pPr>
      <w:suppressLineNumbers/>
    </w:pPr>
  </w:style>
  <w:style w:type="paragraph" w:styleId="Header">
    <w:name w:val="header"/>
    <w:basedOn w:val="Normal"/>
    <w:rsid w:val="001A2738"/>
    <w:pPr>
      <w:suppressLineNumbers/>
      <w:tabs>
        <w:tab w:val="center" w:pos="4320"/>
        <w:tab w:val="right" w:pos="8640"/>
      </w:tabs>
    </w:pPr>
  </w:style>
  <w:style w:type="paragraph" w:styleId="Footer">
    <w:name w:val="footer"/>
    <w:basedOn w:val="Normal"/>
    <w:uiPriority w:val="99"/>
    <w:rsid w:val="001A2738"/>
    <w:pPr>
      <w:suppressLineNumbers/>
      <w:tabs>
        <w:tab w:val="center" w:pos="4320"/>
        <w:tab w:val="right" w:pos="8640"/>
      </w:tabs>
    </w:pPr>
  </w:style>
  <w:style w:type="paragraph" w:styleId="BalloonText">
    <w:name w:val="Balloon Text"/>
    <w:basedOn w:val="Normal"/>
    <w:rsid w:val="001A2738"/>
  </w:style>
  <w:style w:type="paragraph" w:customStyle="1" w:styleId="CommentText1">
    <w:name w:val="Comment Text1"/>
    <w:basedOn w:val="Normal"/>
    <w:rsid w:val="001A2738"/>
  </w:style>
  <w:style w:type="paragraph" w:customStyle="1" w:styleId="CommentSubject1">
    <w:name w:val="Comment Subject1"/>
    <w:basedOn w:val="CommentText1"/>
    <w:rsid w:val="001A2738"/>
  </w:style>
  <w:style w:type="paragraph" w:styleId="Revision">
    <w:name w:val="Revision"/>
    <w:rsid w:val="001A2738"/>
    <w:pPr>
      <w:widowControl w:val="0"/>
      <w:suppressAutoHyphens/>
    </w:pPr>
    <w:rPr>
      <w:rFonts w:ascii="Cambria" w:eastAsia="Cambria" w:hAnsi="Cambria"/>
      <w:kern w:val="1"/>
      <w:lang w:eastAsia="ar-SA"/>
    </w:rPr>
  </w:style>
  <w:style w:type="paragraph" w:customStyle="1" w:styleId="TaskType">
    <w:name w:val="Task Type"/>
    <w:basedOn w:val="Heading1"/>
    <w:rsid w:val="001A2738"/>
  </w:style>
  <w:style w:type="paragraph" w:customStyle="1" w:styleId="Framecontents">
    <w:name w:val="Frame contents"/>
    <w:basedOn w:val="BodyText"/>
    <w:rsid w:val="001A2738"/>
  </w:style>
  <w:style w:type="paragraph" w:customStyle="1" w:styleId="TableContents">
    <w:name w:val="Table Contents"/>
    <w:basedOn w:val="Normal"/>
    <w:rsid w:val="001A2738"/>
    <w:pPr>
      <w:suppressLineNumbers/>
    </w:pPr>
  </w:style>
  <w:style w:type="character" w:styleId="PageNumber">
    <w:name w:val="page number"/>
    <w:basedOn w:val="DefaultParagraphFont"/>
    <w:rsid w:val="00B910F4"/>
    <w:rPr>
      <w:rFonts w:cs="Times New Roman"/>
    </w:rPr>
  </w:style>
  <w:style w:type="paragraph" w:customStyle="1" w:styleId="Default">
    <w:name w:val="Default"/>
    <w:uiPriority w:val="99"/>
    <w:rsid w:val="00802565"/>
    <w:pPr>
      <w:widowControl w:val="0"/>
      <w:autoSpaceDE w:val="0"/>
      <w:autoSpaceDN w:val="0"/>
      <w:adjustRightInd w:val="0"/>
    </w:pPr>
    <w:rPr>
      <w:rFonts w:ascii="Gill Sans MT" w:hAnsi="Gill Sans MT" w:cs="Gill Sans MT"/>
      <w:color w:val="000000"/>
    </w:rPr>
  </w:style>
  <w:style w:type="paragraph" w:styleId="PlainText">
    <w:name w:val="Plain Text"/>
    <w:basedOn w:val="Normal"/>
    <w:link w:val="PlainTextChar"/>
    <w:uiPriority w:val="99"/>
    <w:unhideWhenUsed/>
    <w:rsid w:val="00987A30"/>
    <w:pPr>
      <w:suppressAutoHyphens w:val="0"/>
    </w:pPr>
    <w:rPr>
      <w:rFonts w:ascii="Calibri" w:eastAsiaTheme="minorHAnsi" w:hAnsi="Calibri" w:cstheme="minorBidi"/>
      <w:kern w:val="0"/>
      <w:sz w:val="22"/>
      <w:szCs w:val="21"/>
      <w:lang w:eastAsia="en-US"/>
    </w:rPr>
  </w:style>
  <w:style w:type="character" w:customStyle="1" w:styleId="PlainTextChar">
    <w:name w:val="Plain Text Char"/>
    <w:basedOn w:val="DefaultParagraphFont"/>
    <w:link w:val="PlainText"/>
    <w:uiPriority w:val="99"/>
    <w:rsid w:val="00987A30"/>
    <w:rPr>
      <w:rFonts w:ascii="Calibri" w:eastAsiaTheme="minorHAnsi" w:hAnsi="Calibri" w:cstheme="minorBidi"/>
      <w:sz w:val="22"/>
      <w:szCs w:val="21"/>
    </w:rPr>
  </w:style>
  <w:style w:type="character" w:styleId="CommentReference">
    <w:name w:val="annotation reference"/>
    <w:basedOn w:val="DefaultParagraphFont"/>
    <w:rsid w:val="007F69F0"/>
    <w:rPr>
      <w:sz w:val="16"/>
      <w:szCs w:val="16"/>
    </w:rPr>
  </w:style>
  <w:style w:type="paragraph" w:styleId="CommentText">
    <w:name w:val="annotation text"/>
    <w:basedOn w:val="Normal"/>
    <w:link w:val="CommentTextChar1"/>
    <w:rsid w:val="007F69F0"/>
    <w:rPr>
      <w:sz w:val="20"/>
      <w:szCs w:val="20"/>
    </w:rPr>
  </w:style>
  <w:style w:type="character" w:customStyle="1" w:styleId="CommentTextChar1">
    <w:name w:val="Comment Text Char1"/>
    <w:basedOn w:val="DefaultParagraphFont"/>
    <w:link w:val="CommentText"/>
    <w:rsid w:val="007F69F0"/>
    <w:rPr>
      <w:rFonts w:ascii="Gill Sans MT" w:hAnsi="Gill Sans MT"/>
      <w:kern w:val="1"/>
      <w:sz w:val="20"/>
      <w:szCs w:val="20"/>
      <w:lang w:eastAsia="ar-SA"/>
    </w:rPr>
  </w:style>
  <w:style w:type="paragraph" w:styleId="CommentSubject">
    <w:name w:val="annotation subject"/>
    <w:basedOn w:val="CommentText"/>
    <w:next w:val="CommentText"/>
    <w:link w:val="CommentSubjectChar1"/>
    <w:rsid w:val="007F69F0"/>
    <w:rPr>
      <w:b/>
      <w:bCs/>
    </w:rPr>
  </w:style>
  <w:style w:type="character" w:customStyle="1" w:styleId="CommentSubjectChar1">
    <w:name w:val="Comment Subject Char1"/>
    <w:basedOn w:val="CommentTextChar1"/>
    <w:link w:val="CommentSubject"/>
    <w:rsid w:val="007F69F0"/>
    <w:rPr>
      <w:rFonts w:ascii="Gill Sans MT" w:hAnsi="Gill Sans MT"/>
      <w:b/>
      <w:bCs/>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712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footer" Target="footer14.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header" Target="header19.xml"/><Relationship Id="rId47" Type="http://schemas.openxmlformats.org/officeDocument/2006/relationships/header" Target="header22.xml"/><Relationship Id="rId50" Type="http://schemas.openxmlformats.org/officeDocument/2006/relationships/header" Target="header24.xml"/><Relationship Id="rId55" Type="http://schemas.openxmlformats.org/officeDocument/2006/relationships/header" Target="header27.xml"/><Relationship Id="rId63" Type="http://schemas.openxmlformats.org/officeDocument/2006/relationships/header" Target="header32.xml"/><Relationship Id="rId68" Type="http://schemas.openxmlformats.org/officeDocument/2006/relationships/header" Target="header35.xml"/><Relationship Id="rId76" Type="http://schemas.openxmlformats.org/officeDocument/2006/relationships/footer" Target="footer29.xml"/><Relationship Id="rId7" Type="http://schemas.openxmlformats.org/officeDocument/2006/relationships/footnotes" Target="footnotes.xml"/><Relationship Id="rId71"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0.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1.xml"/><Relationship Id="rId53" Type="http://schemas.openxmlformats.org/officeDocument/2006/relationships/header" Target="header26.xml"/><Relationship Id="rId58" Type="http://schemas.openxmlformats.org/officeDocument/2006/relationships/header" Target="header29.xml"/><Relationship Id="rId66" Type="http://schemas.openxmlformats.org/officeDocument/2006/relationships/footer" Target="footer25.xml"/><Relationship Id="rId74" Type="http://schemas.openxmlformats.org/officeDocument/2006/relationships/footer" Target="footer28.xml"/><Relationship Id="rId79" Type="http://schemas.openxmlformats.org/officeDocument/2006/relationships/footer" Target="footer30.xml"/><Relationship Id="rId5" Type="http://schemas.openxmlformats.org/officeDocument/2006/relationships/settings" Target="settings.xml"/><Relationship Id="rId61" Type="http://schemas.openxmlformats.org/officeDocument/2006/relationships/footer" Target="footer23.xml"/><Relationship Id="rId82"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footer" Target="footer16.xml"/><Relationship Id="rId52" Type="http://schemas.openxmlformats.org/officeDocument/2006/relationships/header" Target="header25.xml"/><Relationship Id="rId60" Type="http://schemas.openxmlformats.org/officeDocument/2006/relationships/header" Target="header30.xml"/><Relationship Id="rId65" Type="http://schemas.openxmlformats.org/officeDocument/2006/relationships/header" Target="header33.xml"/><Relationship Id="rId73" Type="http://schemas.openxmlformats.org/officeDocument/2006/relationships/header" Target="header38.xml"/><Relationship Id="rId78" Type="http://schemas.openxmlformats.org/officeDocument/2006/relationships/header" Target="header41.xml"/><Relationship Id="rId81" Type="http://schemas.openxmlformats.org/officeDocument/2006/relationships/footer" Target="footer3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header" Target="header20.xml"/><Relationship Id="rId48" Type="http://schemas.openxmlformats.org/officeDocument/2006/relationships/header" Target="header23.xml"/><Relationship Id="rId56" Type="http://schemas.openxmlformats.org/officeDocument/2006/relationships/footer" Target="footer21.xml"/><Relationship Id="rId64" Type="http://schemas.openxmlformats.org/officeDocument/2006/relationships/footer" Target="footer24.xml"/><Relationship Id="rId69" Type="http://schemas.openxmlformats.org/officeDocument/2006/relationships/footer" Target="footer26.xml"/><Relationship Id="rId77" Type="http://schemas.openxmlformats.org/officeDocument/2006/relationships/header" Target="header40.xml"/><Relationship Id="rId8" Type="http://schemas.openxmlformats.org/officeDocument/2006/relationships/endnotes" Target="endnotes.xml"/><Relationship Id="rId51" Type="http://schemas.openxmlformats.org/officeDocument/2006/relationships/footer" Target="footer19.xml"/><Relationship Id="rId72" Type="http://schemas.openxmlformats.org/officeDocument/2006/relationships/header" Target="header37.xml"/><Relationship Id="rId80" Type="http://schemas.openxmlformats.org/officeDocument/2006/relationships/header" Target="header42.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footer" Target="footer17.xml"/><Relationship Id="rId59" Type="http://schemas.openxmlformats.org/officeDocument/2006/relationships/footer" Target="footer22.xml"/><Relationship Id="rId67" Type="http://schemas.openxmlformats.org/officeDocument/2006/relationships/header" Target="header34.xml"/><Relationship Id="rId20" Type="http://schemas.openxmlformats.org/officeDocument/2006/relationships/footer" Target="footer6.xml"/><Relationship Id="rId41" Type="http://schemas.openxmlformats.org/officeDocument/2006/relationships/footer" Target="footer15.xml"/><Relationship Id="rId54" Type="http://schemas.openxmlformats.org/officeDocument/2006/relationships/footer" Target="footer20.xml"/><Relationship Id="rId62" Type="http://schemas.openxmlformats.org/officeDocument/2006/relationships/header" Target="header31.xml"/><Relationship Id="rId70" Type="http://schemas.openxmlformats.org/officeDocument/2006/relationships/header" Target="header36.xml"/><Relationship Id="rId75" Type="http://schemas.openxmlformats.org/officeDocument/2006/relationships/header" Target="header39.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18.xml"/><Relationship Id="rId57" Type="http://schemas.openxmlformats.org/officeDocument/2006/relationships/header" Target="header28.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imeWiseFall09">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ＭＳ 明朝"/>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15B25-5CA3-4ABD-9FD8-56D03DB86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37</Pages>
  <Words>14872</Words>
  <Characters>84777</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
    </vt:vector>
  </TitlesOfParts>
  <Company>Brighton Creative</Company>
  <LinksUpToDate>false</LinksUpToDate>
  <CharactersWithSpaces>99451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Jill</cp:lastModifiedBy>
  <cp:revision>5</cp:revision>
  <cp:lastPrinted>2011-11-10T19:32:00Z</cp:lastPrinted>
  <dcterms:created xsi:type="dcterms:W3CDTF">2011-11-10T17:11:00Z</dcterms:created>
  <dcterms:modified xsi:type="dcterms:W3CDTF">2012-02-10T20:11:00Z</dcterms:modified>
</cp:coreProperties>
</file>